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2F4CB8F" w14:textId="4BB73691" w:rsidR="00F75B4B" w:rsidRPr="005D0BC5" w:rsidRDefault="00F75B4B" w:rsidP="00584E41">
      <w:pPr>
        <w:jc w:val="center"/>
        <w:rPr>
          <w:b/>
          <w:sz w:val="24"/>
          <w:szCs w:val="24"/>
        </w:rPr>
      </w:pPr>
      <w:bookmarkStart w:id="0" w:name="_Hlk23315768"/>
      <w:r w:rsidRPr="005D0BC5">
        <w:rPr>
          <w:b/>
          <w:sz w:val="24"/>
          <w:szCs w:val="24"/>
        </w:rPr>
        <w:t xml:space="preserve">PREFEITURA MUNICIPAL DE </w:t>
      </w:r>
      <w:r w:rsidR="00134093" w:rsidRPr="00134093">
        <w:rPr>
          <w:b/>
          <w:sz w:val="24"/>
          <w:szCs w:val="24"/>
        </w:rPr>
        <w:t>CONSELHEIRO MAIRINCK</w:t>
      </w:r>
    </w:p>
    <w:p w14:paraId="2431F3D5" w14:textId="01AA57DF" w:rsidR="00696845" w:rsidRPr="005D0BC5" w:rsidRDefault="00F75B4B" w:rsidP="00584E41">
      <w:pPr>
        <w:jc w:val="center"/>
        <w:rPr>
          <w:sz w:val="24"/>
          <w:szCs w:val="24"/>
        </w:rPr>
      </w:pPr>
      <w:r w:rsidRPr="005D0BC5">
        <w:rPr>
          <w:b/>
          <w:sz w:val="24"/>
          <w:szCs w:val="24"/>
        </w:rPr>
        <w:t xml:space="preserve">EDITAL DE CONCORRÊNCIA </w:t>
      </w:r>
      <w:r w:rsidR="004D0683" w:rsidRPr="005D0BC5">
        <w:rPr>
          <w:b/>
          <w:sz w:val="24"/>
          <w:szCs w:val="24"/>
        </w:rPr>
        <w:t xml:space="preserve">ELETRÔNICA </w:t>
      </w:r>
      <w:r w:rsidRPr="005D0BC5">
        <w:rPr>
          <w:b/>
          <w:sz w:val="24"/>
          <w:szCs w:val="24"/>
        </w:rPr>
        <w:t xml:space="preserve">Nº </w:t>
      </w:r>
      <w:r w:rsidRPr="005D0BC5">
        <w:rPr>
          <w:b/>
          <w:sz w:val="24"/>
          <w:szCs w:val="24"/>
        </w:rPr>
        <w:fldChar w:fldCharType="begin">
          <w:ffData>
            <w:name w:val="Texto2"/>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01695A">
        <w:rPr>
          <w:b/>
          <w:sz w:val="24"/>
          <w:szCs w:val="24"/>
        </w:rPr>
        <w:t>0</w:t>
      </w:r>
      <w:bookmarkStart w:id="1" w:name="_GoBack"/>
      <w:bookmarkEnd w:id="1"/>
      <w:r w:rsidR="00CA41F1">
        <w:rPr>
          <w:b/>
          <w:noProof/>
          <w:sz w:val="24"/>
          <w:szCs w:val="24"/>
        </w:rPr>
        <w:t>03</w:t>
      </w:r>
      <w:r w:rsidRPr="005D0BC5">
        <w:rPr>
          <w:b/>
          <w:sz w:val="24"/>
          <w:szCs w:val="24"/>
        </w:rPr>
        <w:fldChar w:fldCharType="end"/>
      </w:r>
      <w:r w:rsidRPr="005D0BC5">
        <w:rPr>
          <w:b/>
          <w:sz w:val="24"/>
          <w:szCs w:val="24"/>
        </w:rPr>
        <w:t>/</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CA41F1">
        <w:rPr>
          <w:b/>
          <w:noProof/>
          <w:sz w:val="24"/>
          <w:szCs w:val="24"/>
        </w:rPr>
        <w:t>2024</w:t>
      </w:r>
      <w:r w:rsidRPr="005D0BC5">
        <w:rPr>
          <w:b/>
          <w:sz w:val="24"/>
          <w:szCs w:val="24"/>
        </w:rPr>
        <w:fldChar w:fldCharType="end"/>
      </w:r>
      <w:bookmarkEnd w:id="0"/>
    </w:p>
    <w:p w14:paraId="2B6405C7" w14:textId="151314E7" w:rsidR="004D0683" w:rsidRPr="005D0BC5" w:rsidRDefault="004D0683" w:rsidP="00584E41">
      <w:pPr>
        <w:jc w:val="center"/>
        <w:rPr>
          <w:b/>
          <w:sz w:val="24"/>
          <w:szCs w:val="24"/>
        </w:rPr>
      </w:pPr>
      <w:r w:rsidRPr="005D0BC5">
        <w:rPr>
          <w:b/>
          <w:sz w:val="24"/>
          <w:szCs w:val="24"/>
        </w:rPr>
        <w:t xml:space="preserve">Processo Administrativo nº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CA41F1">
        <w:rPr>
          <w:b/>
          <w:sz w:val="24"/>
          <w:szCs w:val="24"/>
        </w:rPr>
        <w:t>023/2024</w:t>
      </w:r>
      <w:r w:rsidRPr="005D0BC5">
        <w:rPr>
          <w:b/>
          <w:sz w:val="24"/>
          <w:szCs w:val="24"/>
        </w:rPr>
        <w:fldChar w:fldCharType="end"/>
      </w:r>
    </w:p>
    <w:p w14:paraId="373E5D23" w14:textId="77777777" w:rsidR="004D0683" w:rsidRPr="005D0BC5" w:rsidRDefault="004D0683" w:rsidP="00584E41">
      <w:pPr>
        <w:jc w:val="both"/>
        <w:rPr>
          <w:b/>
          <w:sz w:val="24"/>
          <w:szCs w:val="24"/>
        </w:rPr>
      </w:pPr>
    </w:p>
    <w:p w14:paraId="6E87EA3E" w14:textId="77777777" w:rsidR="00FF227C" w:rsidRPr="005D0BC5" w:rsidRDefault="00FF227C" w:rsidP="00584E41">
      <w:pPr>
        <w:jc w:val="both"/>
        <w:rPr>
          <w:sz w:val="24"/>
          <w:szCs w:val="24"/>
        </w:rPr>
      </w:pPr>
    </w:p>
    <w:p w14:paraId="6F324741" w14:textId="44665772" w:rsidR="00FF227C" w:rsidRPr="005D0BC5" w:rsidRDefault="00FF227C" w:rsidP="00584E41">
      <w:pPr>
        <w:jc w:val="both"/>
        <w:rPr>
          <w:sz w:val="24"/>
          <w:szCs w:val="24"/>
        </w:rPr>
      </w:pPr>
      <w:r w:rsidRPr="005D0BC5">
        <w:rPr>
          <w:sz w:val="24"/>
          <w:szCs w:val="24"/>
        </w:rPr>
        <w:t xml:space="preserve">O MUNICÍPIO de </w:t>
      </w:r>
      <w:r w:rsidRPr="005D0BC5">
        <w:rPr>
          <w:sz w:val="24"/>
          <w:szCs w:val="24"/>
        </w:rPr>
        <w:fldChar w:fldCharType="begin">
          <w:ffData>
            <w:name w:val="Texto4"/>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00CA41F1">
        <w:rPr>
          <w:noProof/>
          <w:sz w:val="24"/>
          <w:szCs w:val="24"/>
        </w:rPr>
        <w:t>Conselheiro Mairinck</w:t>
      </w:r>
      <w:r w:rsidRPr="005D0BC5">
        <w:rPr>
          <w:sz w:val="24"/>
          <w:szCs w:val="24"/>
        </w:rPr>
        <w:fldChar w:fldCharType="end"/>
      </w:r>
      <w:r w:rsidRPr="005D0BC5">
        <w:rPr>
          <w:sz w:val="24"/>
          <w:szCs w:val="24"/>
        </w:rPr>
        <w:t xml:space="preserve">, torna </w:t>
      </w:r>
      <w:r w:rsidRPr="00BC29D3">
        <w:rPr>
          <w:sz w:val="24"/>
          <w:szCs w:val="24"/>
        </w:rPr>
        <w:t>público que</w:t>
      </w:r>
      <w:r w:rsidR="00440F0B" w:rsidRPr="00BC29D3">
        <w:rPr>
          <w:sz w:val="24"/>
          <w:szCs w:val="24"/>
        </w:rPr>
        <w:t>,</w:t>
      </w:r>
      <w:r w:rsidRPr="00BC29D3">
        <w:rPr>
          <w:sz w:val="24"/>
          <w:szCs w:val="24"/>
        </w:rPr>
        <w:t xml:space="preserve"> às </w:t>
      </w:r>
      <w:r w:rsidRPr="00BC29D3">
        <w:rPr>
          <w:sz w:val="24"/>
          <w:szCs w:val="24"/>
        </w:rPr>
        <w:fldChar w:fldCharType="begin">
          <w:ffData>
            <w:name w:val="Texto5"/>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00A61773">
        <w:rPr>
          <w:sz w:val="24"/>
          <w:szCs w:val="24"/>
        </w:rPr>
        <w:t>08:</w:t>
      </w:r>
      <w:r w:rsidR="00BE1154">
        <w:rPr>
          <w:sz w:val="24"/>
          <w:szCs w:val="24"/>
        </w:rPr>
        <w:t>3</w:t>
      </w:r>
      <w:r w:rsidR="00A61773">
        <w:rPr>
          <w:sz w:val="24"/>
          <w:szCs w:val="24"/>
        </w:rPr>
        <w:t>0</w:t>
      </w:r>
      <w:r w:rsidRPr="00BC29D3">
        <w:rPr>
          <w:sz w:val="24"/>
          <w:szCs w:val="24"/>
        </w:rPr>
        <w:fldChar w:fldCharType="end"/>
      </w:r>
      <w:r w:rsidRPr="00BC29D3">
        <w:rPr>
          <w:sz w:val="24"/>
          <w:szCs w:val="24"/>
        </w:rPr>
        <w:t xml:space="preserve"> horas do dia </w:t>
      </w:r>
      <w:r w:rsidRPr="00BC29D3">
        <w:rPr>
          <w:sz w:val="24"/>
          <w:szCs w:val="24"/>
        </w:rPr>
        <w:fldChar w:fldCharType="begin">
          <w:ffData>
            <w:name w:val="Texto6"/>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00A76A1F">
        <w:rPr>
          <w:sz w:val="24"/>
          <w:szCs w:val="24"/>
        </w:rPr>
        <w:t>24</w:t>
      </w:r>
      <w:r w:rsidRPr="00BC29D3">
        <w:rPr>
          <w:sz w:val="24"/>
          <w:szCs w:val="24"/>
        </w:rPr>
        <w:fldChar w:fldCharType="end"/>
      </w:r>
      <w:r w:rsidRPr="00BC29D3">
        <w:rPr>
          <w:sz w:val="24"/>
          <w:szCs w:val="24"/>
        </w:rPr>
        <w:t xml:space="preserve"> de </w:t>
      </w:r>
      <w:r w:rsidRPr="00BC29D3">
        <w:rPr>
          <w:sz w:val="24"/>
          <w:szCs w:val="24"/>
        </w:rPr>
        <w:fldChar w:fldCharType="begin">
          <w:ffData>
            <w:name w:val="Texto7"/>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00A61773">
        <w:rPr>
          <w:noProof/>
          <w:sz w:val="24"/>
          <w:szCs w:val="24"/>
        </w:rPr>
        <w:t>maio</w:t>
      </w:r>
      <w:r w:rsidRPr="00BC29D3">
        <w:rPr>
          <w:sz w:val="24"/>
          <w:szCs w:val="24"/>
        </w:rPr>
        <w:fldChar w:fldCharType="end"/>
      </w:r>
      <w:r w:rsidRPr="00BC29D3">
        <w:rPr>
          <w:sz w:val="24"/>
          <w:szCs w:val="24"/>
        </w:rPr>
        <w:t xml:space="preserve"> do ano de </w:t>
      </w:r>
      <w:r w:rsidRPr="00BC29D3">
        <w:rPr>
          <w:sz w:val="24"/>
          <w:szCs w:val="24"/>
        </w:rPr>
        <w:fldChar w:fldCharType="begin">
          <w:ffData>
            <w:name w:val="Texto8"/>
            <w:enabled/>
            <w:calcOnExit w:val="0"/>
            <w:textInput/>
          </w:ffData>
        </w:fldChar>
      </w:r>
      <w:r w:rsidRPr="00BC29D3">
        <w:rPr>
          <w:sz w:val="24"/>
          <w:szCs w:val="24"/>
        </w:rPr>
        <w:instrText xml:space="preserve"> FORMTEXT </w:instrText>
      </w:r>
      <w:r w:rsidRPr="00BC29D3">
        <w:rPr>
          <w:sz w:val="24"/>
          <w:szCs w:val="24"/>
        </w:rPr>
      </w:r>
      <w:r w:rsidRPr="00BC29D3">
        <w:rPr>
          <w:sz w:val="24"/>
          <w:szCs w:val="24"/>
        </w:rPr>
        <w:fldChar w:fldCharType="separate"/>
      </w:r>
      <w:r w:rsidR="00CA41F1">
        <w:rPr>
          <w:noProof/>
          <w:sz w:val="24"/>
          <w:szCs w:val="24"/>
        </w:rPr>
        <w:t>2024</w:t>
      </w:r>
      <w:r w:rsidRPr="00BC29D3">
        <w:rPr>
          <w:sz w:val="24"/>
          <w:szCs w:val="24"/>
        </w:rPr>
        <w:fldChar w:fldCharType="end"/>
      </w:r>
      <w:r w:rsidRPr="00BC29D3">
        <w:rPr>
          <w:sz w:val="24"/>
          <w:szCs w:val="24"/>
        </w:rPr>
        <w:t xml:space="preserve">, realizará licitação, na modalidade </w:t>
      </w:r>
      <w:r w:rsidRPr="00BC29D3">
        <w:rPr>
          <w:b/>
          <w:bCs/>
          <w:sz w:val="24"/>
          <w:szCs w:val="24"/>
        </w:rPr>
        <w:t>CONCORRÊNCIA</w:t>
      </w:r>
      <w:r w:rsidRPr="00BC29D3">
        <w:rPr>
          <w:bCs/>
          <w:sz w:val="24"/>
          <w:szCs w:val="24"/>
        </w:rPr>
        <w:t xml:space="preserve">, </w:t>
      </w:r>
      <w:r w:rsidRPr="00BC29D3">
        <w:rPr>
          <w:sz w:val="24"/>
          <w:szCs w:val="24"/>
        </w:rPr>
        <w:t>na forma</w:t>
      </w:r>
      <w:r w:rsidRPr="00BC29D3">
        <w:rPr>
          <w:bCs/>
          <w:sz w:val="24"/>
          <w:szCs w:val="24"/>
        </w:rPr>
        <w:t xml:space="preserve"> </w:t>
      </w:r>
      <w:r w:rsidRPr="00BC29D3">
        <w:rPr>
          <w:b/>
          <w:bCs/>
          <w:sz w:val="24"/>
          <w:szCs w:val="24"/>
        </w:rPr>
        <w:t>ELETRÔNICA</w:t>
      </w:r>
      <w:r w:rsidRPr="00BC29D3">
        <w:rPr>
          <w:bCs/>
          <w:sz w:val="24"/>
          <w:szCs w:val="24"/>
        </w:rPr>
        <w:t>,</w:t>
      </w:r>
      <w:r w:rsidRPr="00BC29D3">
        <w:rPr>
          <w:sz w:val="24"/>
          <w:szCs w:val="24"/>
        </w:rPr>
        <w:t xml:space="preserve"> sob regime de </w:t>
      </w:r>
      <w:r w:rsidR="00440F0B" w:rsidRPr="00BC29D3">
        <w:rPr>
          <w:b/>
          <w:bCs/>
          <w:sz w:val="24"/>
          <w:szCs w:val="24"/>
        </w:rPr>
        <w:t xml:space="preserve">EMPREITADA </w:t>
      </w:r>
      <w:r w:rsidR="0011258D" w:rsidRPr="00BC29D3">
        <w:rPr>
          <w:b/>
          <w:bCs/>
          <w:sz w:val="24"/>
          <w:szCs w:val="24"/>
        </w:rPr>
        <w:t xml:space="preserve">POR PREÇO </w:t>
      </w:r>
      <w:r w:rsidR="00440F0B" w:rsidRPr="00BC29D3">
        <w:rPr>
          <w:b/>
          <w:bCs/>
          <w:sz w:val="24"/>
          <w:szCs w:val="24"/>
        </w:rPr>
        <w:t>GLOBAL</w:t>
      </w:r>
      <w:r w:rsidRPr="00BC29D3">
        <w:rPr>
          <w:sz w:val="24"/>
          <w:szCs w:val="24"/>
        </w:rPr>
        <w:t xml:space="preserve">, do tipo </w:t>
      </w:r>
      <w:r w:rsidR="00440F0B" w:rsidRPr="00BC29D3">
        <w:rPr>
          <w:b/>
          <w:bCs/>
          <w:sz w:val="24"/>
          <w:szCs w:val="24"/>
        </w:rPr>
        <w:t>MENOR PREÇO</w:t>
      </w:r>
      <w:r w:rsidRPr="00BC29D3">
        <w:rPr>
          <w:sz w:val="24"/>
          <w:szCs w:val="24"/>
        </w:rPr>
        <w:t xml:space="preserve">, modo de disputa </w:t>
      </w:r>
      <w:r w:rsidR="00440F0B" w:rsidRPr="00BC29D3">
        <w:rPr>
          <w:b/>
          <w:bCs/>
          <w:sz w:val="24"/>
          <w:szCs w:val="24"/>
        </w:rPr>
        <w:t>ABERTO</w:t>
      </w:r>
      <w:r w:rsidRPr="00BC29D3">
        <w:rPr>
          <w:sz w:val="24"/>
          <w:szCs w:val="24"/>
        </w:rPr>
        <w:t xml:space="preserve">, nos termos do art. 27 da </w:t>
      </w:r>
      <w:r w:rsidRPr="00BC29D3">
        <w:rPr>
          <w:rFonts w:eastAsia="Lucida Sans Unicode"/>
          <w:sz w:val="24"/>
          <w:szCs w:val="24"/>
        </w:rPr>
        <w:t xml:space="preserve">Constituição do Estado do Paraná, </w:t>
      </w:r>
      <w:r w:rsidR="00440F0B" w:rsidRPr="00BC29D3">
        <w:rPr>
          <w:rFonts w:eastAsia="Lucida Sans Unicode"/>
          <w:sz w:val="24"/>
          <w:szCs w:val="24"/>
        </w:rPr>
        <w:t xml:space="preserve">da </w:t>
      </w:r>
      <w:r w:rsidRPr="00BC29D3">
        <w:rPr>
          <w:sz w:val="24"/>
          <w:szCs w:val="24"/>
        </w:rPr>
        <w:t xml:space="preserve">Lei Complementar Federal n. º 123/2006; </w:t>
      </w:r>
      <w:r w:rsidR="00440F0B" w:rsidRPr="00BC29D3">
        <w:rPr>
          <w:sz w:val="24"/>
          <w:szCs w:val="24"/>
        </w:rPr>
        <w:t xml:space="preserve">da </w:t>
      </w:r>
      <w:r w:rsidRPr="00BC29D3">
        <w:rPr>
          <w:sz w:val="24"/>
          <w:szCs w:val="24"/>
        </w:rPr>
        <w:t xml:space="preserve">Lei Federal n. º 14.133/2021, </w:t>
      </w:r>
      <w:r w:rsidR="00440F0B" w:rsidRPr="00BC29D3">
        <w:rPr>
          <w:sz w:val="24"/>
          <w:szCs w:val="24"/>
        </w:rPr>
        <w:t xml:space="preserve">assim como </w:t>
      </w:r>
      <w:r w:rsidRPr="00BC29D3">
        <w:rPr>
          <w:sz w:val="24"/>
          <w:szCs w:val="24"/>
        </w:rPr>
        <w:t>pelas disposições deste Edital e seus anexos.</w:t>
      </w:r>
    </w:p>
    <w:p w14:paraId="76E476D4" w14:textId="77777777" w:rsidR="00FF227C" w:rsidRPr="005D0BC5" w:rsidRDefault="00FF227C" w:rsidP="00584E41">
      <w:pPr>
        <w:jc w:val="both"/>
        <w:rPr>
          <w:b/>
          <w:sz w:val="24"/>
          <w:szCs w:val="24"/>
        </w:rPr>
      </w:pPr>
    </w:p>
    <w:p w14:paraId="35AFAAB6" w14:textId="77777777" w:rsidR="00B85CD5" w:rsidRPr="001A2B0D" w:rsidRDefault="00E8724A" w:rsidP="00584E41">
      <w:pPr>
        <w:jc w:val="both"/>
        <w:rPr>
          <w:b/>
          <w:sz w:val="24"/>
          <w:szCs w:val="24"/>
        </w:rPr>
      </w:pPr>
      <w:r w:rsidRPr="001A2B0D">
        <w:rPr>
          <w:b/>
          <w:sz w:val="24"/>
          <w:szCs w:val="24"/>
        </w:rPr>
        <w:t xml:space="preserve">1. </w:t>
      </w:r>
      <w:r w:rsidR="00FF227C" w:rsidRPr="001A2B0D">
        <w:rPr>
          <w:b/>
          <w:sz w:val="24"/>
          <w:szCs w:val="24"/>
        </w:rPr>
        <w:t>DO OBJETO</w:t>
      </w:r>
      <w:r w:rsidR="003C5A2F" w:rsidRPr="001A2B0D">
        <w:rPr>
          <w:b/>
          <w:sz w:val="24"/>
          <w:szCs w:val="24"/>
        </w:rPr>
        <w:t xml:space="preserve">, </w:t>
      </w:r>
      <w:r w:rsidR="0038058E" w:rsidRPr="001A2B0D">
        <w:rPr>
          <w:b/>
          <w:sz w:val="24"/>
          <w:szCs w:val="24"/>
        </w:rPr>
        <w:t xml:space="preserve">VALOR MÁXIMO, </w:t>
      </w:r>
      <w:r w:rsidR="003C5A2F" w:rsidRPr="001A2B0D">
        <w:rPr>
          <w:b/>
          <w:sz w:val="24"/>
          <w:szCs w:val="24"/>
        </w:rPr>
        <w:t>CRITÉRIO DE JULGAMENTO, DOTAÇÃO ORÇAMENTÁRIA</w:t>
      </w:r>
      <w:r w:rsidR="00CD3DA6" w:rsidRPr="001A2B0D">
        <w:rPr>
          <w:b/>
          <w:sz w:val="24"/>
          <w:szCs w:val="24"/>
        </w:rPr>
        <w:t xml:space="preserve"> E R</w:t>
      </w:r>
      <w:r w:rsidR="003C5A2F" w:rsidRPr="001A2B0D">
        <w:rPr>
          <w:b/>
          <w:sz w:val="24"/>
          <w:szCs w:val="24"/>
        </w:rPr>
        <w:t>EGIME DE EXECUÇÃO</w:t>
      </w:r>
    </w:p>
    <w:p w14:paraId="2F34E029" w14:textId="77777777" w:rsidR="003C5A2F" w:rsidRPr="001A2B0D" w:rsidRDefault="003C5A2F" w:rsidP="00584E41">
      <w:pPr>
        <w:jc w:val="both"/>
        <w:rPr>
          <w:sz w:val="24"/>
          <w:szCs w:val="24"/>
        </w:rPr>
      </w:pPr>
    </w:p>
    <w:p w14:paraId="1A8848C8" w14:textId="77777777" w:rsidR="003C5A2F" w:rsidRPr="001A2B0D" w:rsidRDefault="003C5A2F" w:rsidP="00584E41">
      <w:pPr>
        <w:jc w:val="both"/>
        <w:rPr>
          <w:b/>
          <w:bCs/>
          <w:sz w:val="24"/>
          <w:szCs w:val="24"/>
        </w:rPr>
      </w:pPr>
      <w:r w:rsidRPr="001A2B0D">
        <w:rPr>
          <w:b/>
          <w:bCs/>
          <w:sz w:val="24"/>
          <w:szCs w:val="24"/>
        </w:rPr>
        <w:t>DO OBJETO</w:t>
      </w:r>
    </w:p>
    <w:p w14:paraId="795CE9DC" w14:textId="77777777" w:rsidR="00474DFF" w:rsidRDefault="00627D38" w:rsidP="00474DFF">
      <w:pPr>
        <w:tabs>
          <w:tab w:val="left" w:pos="1276"/>
        </w:tabs>
        <w:jc w:val="both"/>
        <w:rPr>
          <w:sz w:val="24"/>
        </w:rPr>
      </w:pPr>
      <w:r w:rsidRPr="001A2B0D">
        <w:rPr>
          <w:b/>
          <w:bCs/>
        </w:rPr>
        <w:t>1</w:t>
      </w:r>
      <w:r w:rsidR="00B85CD5" w:rsidRPr="001A2B0D">
        <w:rPr>
          <w:b/>
          <w:bCs/>
        </w:rPr>
        <w:t>.1</w:t>
      </w:r>
      <w:r w:rsidR="00CF042D" w:rsidRPr="001A2B0D">
        <w:rPr>
          <w:b/>
          <w:bCs/>
        </w:rPr>
        <w:t>.</w:t>
      </w:r>
      <w:r w:rsidR="00B85CD5" w:rsidRPr="001A2B0D">
        <w:t xml:space="preserve"> </w:t>
      </w:r>
      <w:r w:rsidR="00474DFF" w:rsidRPr="001A2B0D">
        <w:rPr>
          <w:sz w:val="24"/>
        </w:rPr>
        <w:t>A presente licitação tem por objeto a execução, sob regime de empreitada por preço</w:t>
      </w:r>
      <w:r w:rsidR="00474DFF">
        <w:rPr>
          <w:sz w:val="24"/>
        </w:rPr>
        <w:t xml:space="preserve"> global, tipo menor preço, da (s) seguinte (s) obra (s):</w:t>
      </w:r>
    </w:p>
    <w:p w14:paraId="7C848884" w14:textId="77777777" w:rsidR="00B85CD5" w:rsidRPr="005D0BC5" w:rsidRDefault="00B85CD5" w:rsidP="00474DFF">
      <w:pPr>
        <w:pStyle w:val="Default"/>
        <w:jc w:val="both"/>
      </w:pPr>
    </w:p>
    <w:tbl>
      <w:tblPr>
        <w:tblW w:w="0" w:type="auto"/>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072"/>
      </w:tblGrid>
      <w:tr w:rsidR="00B85CD5" w:rsidRPr="005D0BC5" w14:paraId="716E7B4C" w14:textId="77777777" w:rsidTr="00AD167C">
        <w:tc>
          <w:tcPr>
            <w:tcW w:w="9072" w:type="dxa"/>
            <w:tcBorders>
              <w:top w:val="single" w:sz="4" w:space="0" w:color="auto"/>
              <w:bottom w:val="single" w:sz="4" w:space="0" w:color="auto"/>
            </w:tcBorders>
          </w:tcPr>
          <w:p w14:paraId="037629DE" w14:textId="158ED33C" w:rsidR="00B85CD5" w:rsidRPr="00134093" w:rsidRDefault="00B85CD5" w:rsidP="00134093">
            <w:pPr>
              <w:jc w:val="both"/>
              <w:rPr>
                <w:sz w:val="24"/>
                <w:szCs w:val="24"/>
              </w:rPr>
            </w:pPr>
            <w:r w:rsidRPr="00134093">
              <w:rPr>
                <w:sz w:val="24"/>
                <w:szCs w:val="24"/>
              </w:rPr>
              <w:t xml:space="preserve">Local: </w:t>
            </w:r>
            <w:r w:rsidR="00134093" w:rsidRPr="00134093">
              <w:rPr>
                <w:sz w:val="24"/>
                <w:szCs w:val="24"/>
              </w:rPr>
              <w:t>Rua Parana S/N - Centro De Eventos</w:t>
            </w:r>
            <w:r w:rsidR="006D7878" w:rsidRPr="00134093">
              <w:rPr>
                <w:sz w:val="24"/>
                <w:szCs w:val="24"/>
              </w:rPr>
              <w:t>.</w:t>
            </w:r>
          </w:p>
          <w:p w14:paraId="6730CB24" w14:textId="675E3245" w:rsidR="00B85CD5" w:rsidRPr="00134093" w:rsidRDefault="00B85CD5" w:rsidP="00134093">
            <w:pPr>
              <w:jc w:val="both"/>
              <w:rPr>
                <w:sz w:val="24"/>
                <w:szCs w:val="24"/>
              </w:rPr>
            </w:pPr>
            <w:r w:rsidRPr="00134093">
              <w:rPr>
                <w:sz w:val="24"/>
                <w:szCs w:val="24"/>
              </w:rPr>
              <w:t xml:space="preserve">Objeto: </w:t>
            </w:r>
            <w:r w:rsidR="00134093" w:rsidRPr="00134093">
              <w:rPr>
                <w:sz w:val="24"/>
                <w:szCs w:val="24"/>
              </w:rPr>
              <w:t>Construção de infraestrutura urbana (lazer), contendo: campo de futebol com grama sintética e paisagismo.</w:t>
            </w:r>
          </w:p>
          <w:p w14:paraId="679AF0EE" w14:textId="6E0ECF35" w:rsidR="00134093" w:rsidRPr="00134093" w:rsidRDefault="00134093" w:rsidP="00134093">
            <w:pPr>
              <w:jc w:val="both"/>
              <w:rPr>
                <w:sz w:val="24"/>
                <w:szCs w:val="24"/>
              </w:rPr>
            </w:pPr>
            <w:r w:rsidRPr="00134093">
              <w:rPr>
                <w:sz w:val="24"/>
                <w:szCs w:val="24"/>
              </w:rPr>
              <w:t>Contendo: campo de futebol com grama sintética e paisagismo e demais itens e especificações constantes no projeto.</w:t>
            </w:r>
          </w:p>
          <w:p w14:paraId="55EE0556" w14:textId="22133B30" w:rsidR="00AD6BC2" w:rsidRPr="00134093" w:rsidRDefault="00AD6BC2" w:rsidP="00134093">
            <w:pPr>
              <w:jc w:val="both"/>
              <w:rPr>
                <w:sz w:val="24"/>
                <w:szCs w:val="24"/>
              </w:rPr>
            </w:pPr>
            <w:r w:rsidRPr="00134093">
              <w:rPr>
                <w:sz w:val="24"/>
                <w:szCs w:val="24"/>
              </w:rPr>
              <w:t xml:space="preserve">Área Construída: </w:t>
            </w:r>
            <w:r w:rsidR="00134093" w:rsidRPr="00134093">
              <w:rPr>
                <w:sz w:val="24"/>
                <w:szCs w:val="24"/>
              </w:rPr>
              <w:t>837,00 m²</w:t>
            </w:r>
            <w:r w:rsidR="006D7878" w:rsidRPr="00134093">
              <w:rPr>
                <w:sz w:val="24"/>
                <w:szCs w:val="24"/>
              </w:rPr>
              <w:t>.</w:t>
            </w:r>
          </w:p>
          <w:p w14:paraId="274F853E" w14:textId="77777777" w:rsidR="00AD6BC2" w:rsidRPr="00134093" w:rsidRDefault="00AD6BC2" w:rsidP="00134093">
            <w:pPr>
              <w:ind w:left="1134" w:hanging="1134"/>
              <w:jc w:val="both"/>
              <w:rPr>
                <w:sz w:val="24"/>
                <w:szCs w:val="24"/>
              </w:rPr>
            </w:pPr>
            <w:r w:rsidRPr="00134093">
              <w:rPr>
                <w:sz w:val="24"/>
                <w:szCs w:val="24"/>
              </w:rPr>
              <w:t>Colocação de placas de comunicação visual.</w:t>
            </w:r>
          </w:p>
          <w:p w14:paraId="30B75C90" w14:textId="6952AA3E" w:rsidR="00AD6BC2" w:rsidRPr="00134093" w:rsidRDefault="00AD6BC2" w:rsidP="00134093">
            <w:pPr>
              <w:jc w:val="both"/>
              <w:rPr>
                <w:sz w:val="24"/>
                <w:szCs w:val="24"/>
              </w:rPr>
            </w:pPr>
            <w:r w:rsidRPr="00134093">
              <w:rPr>
                <w:sz w:val="24"/>
                <w:szCs w:val="24"/>
              </w:rPr>
              <w:t xml:space="preserve">Prazo de execução: </w:t>
            </w:r>
            <w:r w:rsidR="00134093" w:rsidRPr="00134093">
              <w:rPr>
                <w:sz w:val="24"/>
                <w:szCs w:val="24"/>
              </w:rPr>
              <w:t>180</w:t>
            </w:r>
            <w:r w:rsidRPr="00134093">
              <w:rPr>
                <w:sz w:val="24"/>
                <w:szCs w:val="24"/>
              </w:rPr>
              <w:t xml:space="preserve"> (</w:t>
            </w:r>
            <w:r w:rsidR="00134093" w:rsidRPr="00134093">
              <w:rPr>
                <w:sz w:val="24"/>
                <w:szCs w:val="24"/>
              </w:rPr>
              <w:t>cento e oitenta</w:t>
            </w:r>
            <w:r w:rsidRPr="00134093">
              <w:rPr>
                <w:sz w:val="24"/>
                <w:szCs w:val="24"/>
              </w:rPr>
              <w:t>) dias</w:t>
            </w:r>
            <w:r w:rsidR="006D7878" w:rsidRPr="00134093">
              <w:rPr>
                <w:sz w:val="24"/>
                <w:szCs w:val="24"/>
              </w:rPr>
              <w:t>.</w:t>
            </w:r>
          </w:p>
          <w:p w14:paraId="0566CD45" w14:textId="5883B4D6" w:rsidR="00AD6BC2" w:rsidRPr="00134093" w:rsidRDefault="00AD6BC2" w:rsidP="00134093">
            <w:pPr>
              <w:jc w:val="both"/>
              <w:rPr>
                <w:sz w:val="24"/>
                <w:szCs w:val="24"/>
              </w:rPr>
            </w:pPr>
            <w:r w:rsidRPr="00134093">
              <w:rPr>
                <w:sz w:val="24"/>
                <w:szCs w:val="24"/>
              </w:rPr>
              <w:t xml:space="preserve">Patrimônio líquido mínimo: R$ </w:t>
            </w:r>
            <w:r w:rsidR="00134093" w:rsidRPr="00134093">
              <w:rPr>
                <w:sz w:val="24"/>
                <w:szCs w:val="24"/>
              </w:rPr>
              <w:t>54.956,66</w:t>
            </w:r>
            <w:r w:rsidRPr="00134093">
              <w:rPr>
                <w:sz w:val="24"/>
                <w:szCs w:val="24"/>
              </w:rPr>
              <w:t xml:space="preserve"> (</w:t>
            </w:r>
            <w:r w:rsidR="00134093" w:rsidRPr="00134093">
              <w:rPr>
                <w:sz w:val="24"/>
                <w:szCs w:val="24"/>
              </w:rPr>
              <w:t>cinquenta e quatro mil, novecentos e cinquenta e seis reais, sessenta e seis centavos</w:t>
            </w:r>
            <w:r w:rsidRPr="00134093">
              <w:rPr>
                <w:sz w:val="24"/>
                <w:szCs w:val="24"/>
              </w:rPr>
              <w:t>)</w:t>
            </w:r>
            <w:r w:rsidR="006D7878" w:rsidRPr="00134093">
              <w:rPr>
                <w:sz w:val="24"/>
                <w:szCs w:val="24"/>
              </w:rPr>
              <w:t>.</w:t>
            </w:r>
          </w:p>
          <w:p w14:paraId="53DD7215" w14:textId="44E2D7CE" w:rsidR="00B85CD5" w:rsidRPr="00134093" w:rsidRDefault="00AD6BC2" w:rsidP="00134093">
            <w:pPr>
              <w:jc w:val="both"/>
              <w:rPr>
                <w:sz w:val="24"/>
                <w:szCs w:val="24"/>
              </w:rPr>
            </w:pPr>
            <w:r w:rsidRPr="00134093">
              <w:rPr>
                <w:sz w:val="24"/>
                <w:szCs w:val="24"/>
              </w:rPr>
              <w:t xml:space="preserve">Preço máximo: R$ </w:t>
            </w:r>
            <w:r w:rsidR="00134093" w:rsidRPr="00134093">
              <w:rPr>
                <w:sz w:val="24"/>
                <w:szCs w:val="24"/>
              </w:rPr>
              <w:t>549.566,61</w:t>
            </w:r>
            <w:r w:rsidRPr="00134093">
              <w:rPr>
                <w:sz w:val="24"/>
                <w:szCs w:val="24"/>
              </w:rPr>
              <w:t xml:space="preserve"> (</w:t>
            </w:r>
            <w:r w:rsidR="00134093" w:rsidRPr="00134093">
              <w:rPr>
                <w:sz w:val="24"/>
                <w:szCs w:val="24"/>
              </w:rPr>
              <w:t>quinhentos e quarenta e nove mil, quinhentos e sessenta e seis reais, sessenta centavos</w:t>
            </w:r>
            <w:r w:rsidRPr="00134093">
              <w:rPr>
                <w:sz w:val="24"/>
                <w:szCs w:val="24"/>
              </w:rPr>
              <w:t>).</w:t>
            </w:r>
          </w:p>
        </w:tc>
      </w:tr>
    </w:tbl>
    <w:p w14:paraId="367D137D" w14:textId="77777777" w:rsidR="002606D0" w:rsidRPr="005D0BC5" w:rsidRDefault="00FB0A1B" w:rsidP="00584E41">
      <w:pPr>
        <w:jc w:val="both"/>
        <w:rPr>
          <w:b/>
          <w:sz w:val="24"/>
          <w:szCs w:val="24"/>
        </w:rPr>
      </w:pPr>
      <w:r w:rsidRPr="005D0BC5">
        <w:rPr>
          <w:b/>
          <w:sz w:val="24"/>
          <w:szCs w:val="24"/>
        </w:rPr>
        <w:t>A obra deverá ser executada em conformidade com o projeto, especificações técnicas, memoriais e demais documentos.</w:t>
      </w:r>
    </w:p>
    <w:p w14:paraId="77616611" w14:textId="3C612E36" w:rsidR="00C464B7" w:rsidRDefault="00FB0A1B" w:rsidP="00584E41">
      <w:pPr>
        <w:jc w:val="both"/>
        <w:rPr>
          <w:b/>
          <w:sz w:val="24"/>
          <w:szCs w:val="24"/>
        </w:rPr>
      </w:pPr>
      <w:r w:rsidRPr="005D0BC5">
        <w:rPr>
          <w:b/>
          <w:sz w:val="24"/>
          <w:szCs w:val="24"/>
        </w:rPr>
        <w:t>SAM</w:t>
      </w:r>
      <w:r w:rsidR="00AD6BC2">
        <w:rPr>
          <w:b/>
          <w:sz w:val="24"/>
          <w:szCs w:val="24"/>
        </w:rPr>
        <w:t xml:space="preserve"> </w:t>
      </w:r>
      <w:r w:rsidR="00134093">
        <w:rPr>
          <w:b/>
          <w:sz w:val="24"/>
          <w:szCs w:val="24"/>
        </w:rPr>
        <w:t>34</w:t>
      </w:r>
    </w:p>
    <w:p w14:paraId="6E959B33" w14:textId="77777777" w:rsidR="00C464B7" w:rsidRDefault="00AD6BC2" w:rsidP="00C464B7">
      <w:pPr>
        <w:pStyle w:val="Recuodecorpodetexto2"/>
        <w:spacing w:before="240"/>
        <w:ind w:left="0" w:firstLine="0"/>
        <w:rPr>
          <w:color w:val="auto"/>
        </w:rPr>
      </w:pPr>
      <w:r>
        <w:rPr>
          <w:b/>
          <w:szCs w:val="24"/>
        </w:rPr>
        <w:t xml:space="preserve"> </w:t>
      </w:r>
      <w:r w:rsidR="00C464B7">
        <w:rPr>
          <w:b/>
          <w:szCs w:val="24"/>
        </w:rPr>
        <w:t>1.2</w:t>
      </w:r>
      <w:r w:rsidR="00C464B7">
        <w:rPr>
          <w:color w:val="auto"/>
        </w:rPr>
        <w:t xml:space="preserve"> Entende-se por obra semelhante a que apresenta complexidade tecnológica e operacional equivalente ou superior 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2"/>
      </w:tblGrid>
      <w:tr w:rsidR="00C464B7" w14:paraId="6CAFACA5" w14:textId="77777777" w:rsidTr="0039351A">
        <w:tc>
          <w:tcPr>
            <w:tcW w:w="9072" w:type="dxa"/>
          </w:tcPr>
          <w:p w14:paraId="7C6FEBA2" w14:textId="6066ADC6" w:rsidR="00C464B7" w:rsidRPr="00134093" w:rsidRDefault="00134093" w:rsidP="0039351A">
            <w:pPr>
              <w:jc w:val="both"/>
              <w:rPr>
                <w:bCs/>
                <w:sz w:val="24"/>
              </w:rPr>
            </w:pPr>
            <w:r w:rsidRPr="00134093">
              <w:rPr>
                <w:bCs/>
                <w:sz w:val="24"/>
                <w:szCs w:val="24"/>
              </w:rPr>
              <w:t>Construção de Quadra de Esportes</w:t>
            </w:r>
          </w:p>
        </w:tc>
      </w:tr>
    </w:tbl>
    <w:p w14:paraId="2A7F2D74" w14:textId="77777777" w:rsidR="00FB0A1B" w:rsidRDefault="00FB0A1B" w:rsidP="00584E41">
      <w:pPr>
        <w:jc w:val="both"/>
        <w:rPr>
          <w:b/>
          <w:sz w:val="24"/>
          <w:szCs w:val="24"/>
        </w:rPr>
      </w:pPr>
    </w:p>
    <w:p w14:paraId="6BFF8A30" w14:textId="77777777" w:rsidR="00C464B7" w:rsidRDefault="00C464B7" w:rsidP="00584E41">
      <w:pPr>
        <w:jc w:val="both"/>
        <w:rPr>
          <w:b/>
          <w:sz w:val="24"/>
          <w:szCs w:val="24"/>
        </w:rPr>
      </w:pPr>
    </w:p>
    <w:p w14:paraId="4565457A" w14:textId="77777777" w:rsidR="0038058E" w:rsidRPr="005D0BC5" w:rsidRDefault="0038058E" w:rsidP="00584E41">
      <w:pPr>
        <w:jc w:val="both"/>
        <w:rPr>
          <w:b/>
          <w:bCs/>
          <w:sz w:val="24"/>
          <w:szCs w:val="24"/>
        </w:rPr>
      </w:pPr>
      <w:r w:rsidRPr="005D0BC5">
        <w:rPr>
          <w:b/>
          <w:bCs/>
          <w:sz w:val="24"/>
          <w:szCs w:val="24"/>
        </w:rPr>
        <w:t>VALOR MÁXIMO DA CONCORRÊNCIA</w:t>
      </w:r>
    </w:p>
    <w:p w14:paraId="592744D7" w14:textId="4B6A1101" w:rsidR="0038058E" w:rsidRPr="00F8595A" w:rsidRDefault="0038058E" w:rsidP="00584E41">
      <w:pPr>
        <w:jc w:val="both"/>
        <w:rPr>
          <w:rFonts w:eastAsia="MS Mincho"/>
          <w:sz w:val="24"/>
          <w:szCs w:val="24"/>
        </w:rPr>
      </w:pPr>
      <w:r w:rsidRPr="005D0BC5">
        <w:rPr>
          <w:b/>
          <w:bCs/>
          <w:sz w:val="24"/>
          <w:szCs w:val="24"/>
        </w:rPr>
        <w:t>1.</w:t>
      </w:r>
      <w:r w:rsidR="005A5540">
        <w:rPr>
          <w:b/>
          <w:bCs/>
          <w:sz w:val="24"/>
          <w:szCs w:val="24"/>
        </w:rPr>
        <w:t>3</w:t>
      </w:r>
      <w:r w:rsidRPr="005D0BC5">
        <w:rPr>
          <w:sz w:val="24"/>
          <w:szCs w:val="24"/>
        </w:rPr>
        <w:t xml:space="preserve"> </w:t>
      </w:r>
      <w:r w:rsidRPr="005D0BC5">
        <w:rPr>
          <w:rFonts w:eastAsia="MS Mincho"/>
          <w:sz w:val="24"/>
          <w:szCs w:val="24"/>
        </w:rPr>
        <w:t xml:space="preserve">O preço máximo admitido para execução </w:t>
      </w:r>
      <w:r w:rsidR="00A15F5E" w:rsidRPr="005D0BC5">
        <w:rPr>
          <w:rFonts w:eastAsia="MS Mincho"/>
          <w:sz w:val="24"/>
          <w:szCs w:val="24"/>
        </w:rPr>
        <w:t>da obra</w:t>
      </w:r>
      <w:r w:rsidRPr="005D0BC5">
        <w:rPr>
          <w:rFonts w:eastAsia="MS Mincho"/>
          <w:sz w:val="24"/>
          <w:szCs w:val="24"/>
        </w:rPr>
        <w:t xml:space="preserve"> é de R$ </w:t>
      </w:r>
      <w:r w:rsidR="00134093" w:rsidRPr="00134093">
        <w:rPr>
          <w:rFonts w:eastAsia="MS Mincho"/>
          <w:sz w:val="24"/>
          <w:szCs w:val="24"/>
        </w:rPr>
        <w:t>549.566,61</w:t>
      </w:r>
      <w:r w:rsidR="00907F6F" w:rsidRPr="005D0BC5">
        <w:rPr>
          <w:rFonts w:eastAsia="MS Mincho"/>
          <w:sz w:val="24"/>
          <w:szCs w:val="24"/>
        </w:rPr>
        <w:t xml:space="preserve"> </w:t>
      </w:r>
      <w:r w:rsidRPr="005D0BC5">
        <w:rPr>
          <w:rFonts w:eastAsia="MS Mincho"/>
          <w:sz w:val="24"/>
          <w:szCs w:val="24"/>
        </w:rPr>
        <w:t>(</w:t>
      </w:r>
      <w:r w:rsidR="00134093" w:rsidRPr="00134093">
        <w:rPr>
          <w:bCs/>
          <w:sz w:val="24"/>
          <w:szCs w:val="24"/>
        </w:rPr>
        <w:t>quinhentos e quarenta e nove mil, quinhentos e sessenta e seis reais, sessenta e um centavos</w:t>
      </w:r>
      <w:r w:rsidRPr="005D0BC5">
        <w:rPr>
          <w:rFonts w:eastAsia="MS Mincho"/>
          <w:sz w:val="24"/>
          <w:szCs w:val="24"/>
        </w:rPr>
        <w:t>)</w:t>
      </w:r>
      <w:r w:rsidR="00513F85">
        <w:rPr>
          <w:rFonts w:eastAsia="MS Mincho"/>
          <w:sz w:val="24"/>
          <w:szCs w:val="24"/>
        </w:rPr>
        <w:t xml:space="preserve">, </w:t>
      </w:r>
      <w:r w:rsidR="00513F85" w:rsidRPr="005D0BC5">
        <w:rPr>
          <w:rFonts w:eastAsia="MS Mincho"/>
          <w:sz w:val="24"/>
          <w:szCs w:val="24"/>
        </w:rPr>
        <w:t xml:space="preserve">sendo </w:t>
      </w:r>
      <w:r w:rsidR="00134093" w:rsidRPr="00134093">
        <w:rPr>
          <w:bCs/>
          <w:sz w:val="24"/>
          <w:szCs w:val="24"/>
        </w:rPr>
        <w:t>78,69</w:t>
      </w:r>
      <w:r w:rsidR="00513F85" w:rsidRPr="005D0BC5">
        <w:rPr>
          <w:rFonts w:eastAsia="MS Mincho"/>
          <w:sz w:val="24"/>
          <w:szCs w:val="24"/>
        </w:rPr>
        <w:t xml:space="preserve">% referente aos materiais e </w:t>
      </w:r>
      <w:r w:rsidR="00134093" w:rsidRPr="00134093">
        <w:rPr>
          <w:bCs/>
          <w:sz w:val="24"/>
          <w:szCs w:val="24"/>
        </w:rPr>
        <w:t>21,31</w:t>
      </w:r>
      <w:r w:rsidR="00513F85" w:rsidRPr="005D0BC5">
        <w:rPr>
          <w:rFonts w:eastAsia="MS Mincho"/>
          <w:sz w:val="24"/>
          <w:szCs w:val="24"/>
        </w:rPr>
        <w:t xml:space="preserve">% referente à mão de obra, conforme planilha orçamentária de referência </w:t>
      </w:r>
      <w:r w:rsidR="00513F85" w:rsidRPr="00C83568">
        <w:rPr>
          <w:rFonts w:eastAsia="MS Mincho"/>
          <w:sz w:val="24"/>
          <w:szCs w:val="24"/>
        </w:rPr>
        <w:t>(Anexo XVI)</w:t>
      </w:r>
      <w:r w:rsidR="00A035F5" w:rsidRPr="00F8595A">
        <w:rPr>
          <w:rFonts w:eastAsia="MS Mincho"/>
          <w:sz w:val="24"/>
          <w:szCs w:val="24"/>
        </w:rPr>
        <w:t>.</w:t>
      </w:r>
    </w:p>
    <w:p w14:paraId="5288DF0B" w14:textId="77777777" w:rsidR="0038058E" w:rsidRPr="005D0BC5" w:rsidRDefault="0038058E" w:rsidP="001A2B0D">
      <w:pPr>
        <w:jc w:val="both"/>
        <w:rPr>
          <w:rFonts w:eastAsia="MS Mincho"/>
          <w:sz w:val="24"/>
          <w:szCs w:val="24"/>
        </w:rPr>
      </w:pPr>
      <w:r w:rsidRPr="005D0BC5">
        <w:rPr>
          <w:rFonts w:eastAsia="MS Mincho"/>
          <w:b/>
          <w:bCs/>
          <w:sz w:val="24"/>
          <w:szCs w:val="24"/>
        </w:rPr>
        <w:t>1.</w:t>
      </w:r>
      <w:r w:rsidR="005A5540">
        <w:rPr>
          <w:rFonts w:eastAsia="MS Mincho"/>
          <w:b/>
          <w:bCs/>
          <w:sz w:val="24"/>
          <w:szCs w:val="24"/>
        </w:rPr>
        <w:t>3</w:t>
      </w:r>
      <w:r w:rsidRPr="005D0BC5">
        <w:rPr>
          <w:rFonts w:eastAsia="MS Mincho"/>
          <w:b/>
          <w:bCs/>
          <w:sz w:val="24"/>
          <w:szCs w:val="24"/>
        </w:rPr>
        <w:t>.1</w:t>
      </w:r>
      <w:r w:rsidRPr="005D0BC5">
        <w:rPr>
          <w:rFonts w:eastAsia="MS Mincho"/>
          <w:sz w:val="24"/>
          <w:szCs w:val="24"/>
        </w:rPr>
        <w:t xml:space="preserve"> Não serão aceitas propostas com valor superior ao preço máximo admitido para a licitação.</w:t>
      </w:r>
    </w:p>
    <w:p w14:paraId="67E19B42" w14:textId="77777777" w:rsidR="0038058E" w:rsidRPr="00F8595A" w:rsidRDefault="0038058E" w:rsidP="001A2B0D">
      <w:pPr>
        <w:jc w:val="both"/>
        <w:rPr>
          <w:sz w:val="24"/>
          <w:szCs w:val="24"/>
        </w:rPr>
      </w:pPr>
      <w:r w:rsidRPr="00BC29D3">
        <w:rPr>
          <w:rFonts w:eastAsia="MS Mincho"/>
          <w:b/>
          <w:bCs/>
          <w:sz w:val="24"/>
          <w:szCs w:val="24"/>
        </w:rPr>
        <w:lastRenderedPageBreak/>
        <w:t>1.</w:t>
      </w:r>
      <w:r w:rsidR="005A5540">
        <w:rPr>
          <w:rFonts w:eastAsia="MS Mincho"/>
          <w:b/>
          <w:bCs/>
          <w:sz w:val="24"/>
          <w:szCs w:val="24"/>
        </w:rPr>
        <w:t>3</w:t>
      </w:r>
      <w:r w:rsidRPr="00BC29D3">
        <w:rPr>
          <w:rFonts w:eastAsia="MS Mincho"/>
          <w:b/>
          <w:bCs/>
          <w:sz w:val="24"/>
          <w:szCs w:val="24"/>
        </w:rPr>
        <w:t>.2</w:t>
      </w:r>
      <w:r w:rsidRPr="00BC29D3">
        <w:rPr>
          <w:rFonts w:eastAsia="MS Mincho"/>
          <w:sz w:val="24"/>
          <w:szCs w:val="24"/>
        </w:rPr>
        <w:t xml:space="preserve"> O BDI, que incidirá sobre o</w:t>
      </w:r>
      <w:r w:rsidR="002C1F44" w:rsidRPr="00BC29D3">
        <w:rPr>
          <w:rFonts w:eastAsia="MS Mincho"/>
          <w:sz w:val="24"/>
          <w:szCs w:val="24"/>
        </w:rPr>
        <w:t xml:space="preserve"> valor global de referência</w:t>
      </w:r>
      <w:r w:rsidRPr="00BC29D3">
        <w:rPr>
          <w:rFonts w:eastAsia="MS Mincho"/>
          <w:sz w:val="24"/>
          <w:szCs w:val="24"/>
        </w:rPr>
        <w:t xml:space="preserve">, </w:t>
      </w:r>
      <w:r w:rsidR="009364D4" w:rsidRPr="00BC29D3">
        <w:rPr>
          <w:rFonts w:eastAsia="MS Mincho"/>
          <w:sz w:val="24"/>
          <w:szCs w:val="24"/>
        </w:rPr>
        <w:t>deverá ser</w:t>
      </w:r>
      <w:r w:rsidRPr="00BC29D3">
        <w:rPr>
          <w:rFonts w:eastAsia="MS Mincho"/>
          <w:sz w:val="24"/>
          <w:szCs w:val="24"/>
        </w:rPr>
        <w:t xml:space="preserve"> apresentado à parte, com a proposta, sendo ali necessariamente detalhada sua composição</w:t>
      </w:r>
      <w:r w:rsidR="009364D4" w:rsidRPr="00BC29D3">
        <w:rPr>
          <w:rFonts w:eastAsia="MS Mincho"/>
          <w:sz w:val="24"/>
          <w:szCs w:val="24"/>
        </w:rPr>
        <w:t xml:space="preserve">, conforme Modelo de Planilha para Cálculo do BDI </w:t>
      </w:r>
      <w:r w:rsidR="009364D4" w:rsidRPr="00F8595A">
        <w:rPr>
          <w:rFonts w:eastAsia="MS Mincho"/>
          <w:sz w:val="24"/>
          <w:szCs w:val="24"/>
        </w:rPr>
        <w:t>(Anexo VI).</w:t>
      </w:r>
    </w:p>
    <w:p w14:paraId="550E3341" w14:textId="77777777" w:rsidR="00907F6F" w:rsidRPr="00F8595A" w:rsidRDefault="0038058E" w:rsidP="001A2B0D">
      <w:pPr>
        <w:jc w:val="both"/>
        <w:rPr>
          <w:sz w:val="24"/>
          <w:szCs w:val="24"/>
        </w:rPr>
      </w:pPr>
      <w:r w:rsidRPr="005D0BC5">
        <w:rPr>
          <w:b/>
          <w:bCs/>
          <w:sz w:val="24"/>
          <w:szCs w:val="24"/>
        </w:rPr>
        <w:t>1.</w:t>
      </w:r>
      <w:r w:rsidR="005A5540">
        <w:rPr>
          <w:b/>
          <w:bCs/>
          <w:sz w:val="24"/>
          <w:szCs w:val="24"/>
        </w:rPr>
        <w:t>3</w:t>
      </w:r>
      <w:r w:rsidRPr="005D0BC5">
        <w:rPr>
          <w:b/>
          <w:bCs/>
          <w:sz w:val="24"/>
          <w:szCs w:val="24"/>
        </w:rPr>
        <w:t>.3</w:t>
      </w:r>
      <w:r w:rsidRPr="005D0BC5">
        <w:rPr>
          <w:sz w:val="24"/>
          <w:szCs w:val="24"/>
        </w:rPr>
        <w:t xml:space="preserve"> O BDI Referencial utilizado para estabelecer o preço máximo é dado conforme </w:t>
      </w:r>
      <w:r w:rsidRPr="00F8595A">
        <w:rPr>
          <w:sz w:val="24"/>
          <w:szCs w:val="24"/>
        </w:rPr>
        <w:t xml:space="preserve">Anexo </w:t>
      </w:r>
      <w:r w:rsidR="009364D4" w:rsidRPr="00F8595A">
        <w:rPr>
          <w:sz w:val="24"/>
          <w:szCs w:val="24"/>
        </w:rPr>
        <w:t>VII</w:t>
      </w:r>
      <w:r w:rsidR="00907F6F" w:rsidRPr="00F8595A">
        <w:rPr>
          <w:sz w:val="24"/>
          <w:szCs w:val="24"/>
        </w:rPr>
        <w:t>.</w:t>
      </w:r>
    </w:p>
    <w:p w14:paraId="1CD11D42" w14:textId="77777777" w:rsidR="0038058E" w:rsidRPr="005D0BC5" w:rsidRDefault="0038058E" w:rsidP="001A2B0D">
      <w:pPr>
        <w:jc w:val="both"/>
        <w:rPr>
          <w:sz w:val="24"/>
          <w:szCs w:val="24"/>
        </w:rPr>
      </w:pPr>
      <w:r w:rsidRPr="005D0BC5">
        <w:rPr>
          <w:b/>
          <w:bCs/>
          <w:sz w:val="24"/>
          <w:szCs w:val="24"/>
        </w:rPr>
        <w:t>1.</w:t>
      </w:r>
      <w:r w:rsidR="005A5540">
        <w:rPr>
          <w:b/>
          <w:bCs/>
          <w:sz w:val="24"/>
          <w:szCs w:val="24"/>
        </w:rPr>
        <w:t>3</w:t>
      </w:r>
      <w:r w:rsidRPr="005D0BC5">
        <w:rPr>
          <w:b/>
          <w:bCs/>
          <w:sz w:val="24"/>
          <w:szCs w:val="24"/>
        </w:rPr>
        <w:t>.</w:t>
      </w:r>
      <w:r w:rsidR="009364D4" w:rsidRPr="005D0BC5">
        <w:rPr>
          <w:b/>
          <w:bCs/>
          <w:sz w:val="24"/>
          <w:szCs w:val="24"/>
        </w:rPr>
        <w:t>4</w:t>
      </w:r>
      <w:r w:rsidRPr="005D0BC5">
        <w:rPr>
          <w:sz w:val="24"/>
          <w:szCs w:val="24"/>
        </w:rPr>
        <w:t xml:space="preserve"> Caso o licitante não apresente a composição do BDI, conforme itens </w:t>
      </w:r>
      <w:r w:rsidR="000A6493" w:rsidRPr="005D0BC5">
        <w:rPr>
          <w:sz w:val="24"/>
          <w:szCs w:val="24"/>
        </w:rPr>
        <w:t>acima</w:t>
      </w:r>
      <w:r w:rsidRPr="005D0BC5">
        <w:rPr>
          <w:sz w:val="24"/>
          <w:szCs w:val="24"/>
        </w:rPr>
        <w:t xml:space="preserve">, considerar-se-á que adotou o BDI Referencial constante </w:t>
      </w:r>
      <w:r w:rsidRPr="00F8595A">
        <w:rPr>
          <w:sz w:val="24"/>
          <w:szCs w:val="24"/>
        </w:rPr>
        <w:t xml:space="preserve">do Anexo </w:t>
      </w:r>
      <w:r w:rsidR="009364D4" w:rsidRPr="00F8595A">
        <w:rPr>
          <w:sz w:val="24"/>
          <w:szCs w:val="24"/>
        </w:rPr>
        <w:t>VII</w:t>
      </w:r>
      <w:r w:rsidRPr="00F8595A">
        <w:rPr>
          <w:sz w:val="24"/>
          <w:szCs w:val="24"/>
        </w:rPr>
        <w:t xml:space="preserve"> deste Edital</w:t>
      </w:r>
      <w:r w:rsidRPr="005D0BC5">
        <w:rPr>
          <w:sz w:val="24"/>
          <w:szCs w:val="24"/>
        </w:rPr>
        <w:t>.</w:t>
      </w:r>
    </w:p>
    <w:p w14:paraId="1D5C1BE2" w14:textId="77777777" w:rsidR="0038058E" w:rsidRPr="00F8595A" w:rsidRDefault="0038058E" w:rsidP="001A2B0D">
      <w:pPr>
        <w:jc w:val="both"/>
        <w:rPr>
          <w:sz w:val="24"/>
          <w:szCs w:val="24"/>
        </w:rPr>
      </w:pPr>
      <w:r w:rsidRPr="005D0BC5">
        <w:rPr>
          <w:b/>
          <w:bCs/>
          <w:sz w:val="24"/>
          <w:szCs w:val="24"/>
        </w:rPr>
        <w:t>1.</w:t>
      </w:r>
      <w:r w:rsidR="005A5540">
        <w:rPr>
          <w:b/>
          <w:bCs/>
          <w:sz w:val="24"/>
          <w:szCs w:val="24"/>
        </w:rPr>
        <w:t>3</w:t>
      </w:r>
      <w:r w:rsidRPr="005D0BC5">
        <w:rPr>
          <w:b/>
          <w:bCs/>
          <w:sz w:val="24"/>
          <w:szCs w:val="24"/>
        </w:rPr>
        <w:t>.</w:t>
      </w:r>
      <w:r w:rsidR="009364D4" w:rsidRPr="005D0BC5">
        <w:rPr>
          <w:b/>
          <w:bCs/>
          <w:sz w:val="24"/>
          <w:szCs w:val="24"/>
        </w:rPr>
        <w:t>5</w:t>
      </w:r>
      <w:r w:rsidRPr="005D0BC5">
        <w:rPr>
          <w:b/>
          <w:bCs/>
          <w:sz w:val="24"/>
          <w:szCs w:val="24"/>
        </w:rPr>
        <w:t xml:space="preserve"> </w:t>
      </w:r>
      <w:r w:rsidRPr="005D0BC5">
        <w:rPr>
          <w:sz w:val="24"/>
          <w:szCs w:val="24"/>
        </w:rPr>
        <w:t>Os encargos sociais (ES) sobre os custos da mão de obra</w:t>
      </w:r>
      <w:r w:rsidR="009364D4" w:rsidRPr="005D0BC5">
        <w:rPr>
          <w:sz w:val="24"/>
          <w:szCs w:val="24"/>
        </w:rPr>
        <w:t xml:space="preserve"> </w:t>
      </w:r>
      <w:r w:rsidRPr="005D0BC5">
        <w:rPr>
          <w:sz w:val="24"/>
          <w:szCs w:val="24"/>
        </w:rPr>
        <w:t xml:space="preserve">utilizadas como referência são os constantes da Planilha </w:t>
      </w:r>
      <w:r w:rsidRPr="00F8595A">
        <w:rPr>
          <w:sz w:val="24"/>
          <w:szCs w:val="24"/>
        </w:rPr>
        <w:t xml:space="preserve">do Anexo </w:t>
      </w:r>
      <w:r w:rsidR="009364D4" w:rsidRPr="00F8595A">
        <w:rPr>
          <w:sz w:val="24"/>
          <w:szCs w:val="24"/>
        </w:rPr>
        <w:t>V</w:t>
      </w:r>
      <w:r w:rsidRPr="00F8595A">
        <w:rPr>
          <w:sz w:val="24"/>
          <w:szCs w:val="24"/>
        </w:rPr>
        <w:t>.</w:t>
      </w:r>
    </w:p>
    <w:p w14:paraId="71A67BB3" w14:textId="77777777" w:rsidR="000A6493" w:rsidRPr="005D0BC5" w:rsidRDefault="000A6493" w:rsidP="008509B7">
      <w:pPr>
        <w:jc w:val="both"/>
        <w:rPr>
          <w:sz w:val="24"/>
          <w:szCs w:val="24"/>
        </w:rPr>
      </w:pPr>
    </w:p>
    <w:p w14:paraId="1AE470A0" w14:textId="77777777" w:rsidR="003C5A2F" w:rsidRPr="005D0BC5" w:rsidRDefault="003C5A2F" w:rsidP="00584E41">
      <w:pPr>
        <w:jc w:val="both"/>
        <w:rPr>
          <w:b/>
          <w:bCs/>
          <w:sz w:val="24"/>
          <w:szCs w:val="24"/>
        </w:rPr>
      </w:pPr>
      <w:r w:rsidRPr="005D0BC5">
        <w:rPr>
          <w:b/>
          <w:bCs/>
          <w:sz w:val="24"/>
          <w:szCs w:val="24"/>
        </w:rPr>
        <w:t>CRITÉRIO DE JULGAMENTO</w:t>
      </w:r>
    </w:p>
    <w:p w14:paraId="48C1617F" w14:textId="77777777" w:rsidR="005E619D" w:rsidRPr="005D0BC5" w:rsidRDefault="00941E43" w:rsidP="00584E41">
      <w:pPr>
        <w:shd w:val="clear" w:color="auto" w:fill="FFFFFF"/>
        <w:suppressAutoHyphens w:val="0"/>
        <w:jc w:val="both"/>
        <w:rPr>
          <w:sz w:val="24"/>
          <w:szCs w:val="24"/>
        </w:rPr>
      </w:pPr>
      <w:r w:rsidRPr="005D0BC5">
        <w:rPr>
          <w:b/>
          <w:bCs/>
          <w:sz w:val="24"/>
          <w:szCs w:val="24"/>
          <w:bdr w:val="none" w:sz="0" w:space="0" w:color="auto" w:frame="1"/>
          <w:lang w:eastAsia="pt-BR"/>
        </w:rPr>
        <w:t>1.</w:t>
      </w:r>
      <w:r w:rsidR="005A5540">
        <w:rPr>
          <w:b/>
          <w:bCs/>
          <w:sz w:val="24"/>
          <w:szCs w:val="24"/>
          <w:bdr w:val="none" w:sz="0" w:space="0" w:color="auto" w:frame="1"/>
          <w:lang w:eastAsia="pt-BR"/>
        </w:rPr>
        <w:t>4</w:t>
      </w:r>
      <w:r w:rsidRPr="005D0BC5">
        <w:rPr>
          <w:b/>
          <w:bCs/>
          <w:sz w:val="24"/>
          <w:szCs w:val="24"/>
          <w:bdr w:val="none" w:sz="0" w:space="0" w:color="auto" w:frame="1"/>
          <w:lang w:eastAsia="pt-BR"/>
        </w:rPr>
        <w:t xml:space="preserve">. </w:t>
      </w:r>
      <w:r w:rsidRPr="005D0BC5">
        <w:rPr>
          <w:sz w:val="24"/>
          <w:szCs w:val="24"/>
        </w:rPr>
        <w:t xml:space="preserve">O critério de julgamento adotado será </w:t>
      </w:r>
      <w:r w:rsidR="00907F6F">
        <w:rPr>
          <w:sz w:val="24"/>
          <w:szCs w:val="24"/>
        </w:rPr>
        <w:t xml:space="preserve">do tipo </w:t>
      </w:r>
      <w:r w:rsidRPr="005D0BC5">
        <w:rPr>
          <w:b/>
          <w:bCs/>
          <w:sz w:val="24"/>
          <w:szCs w:val="24"/>
        </w:rPr>
        <w:t>MENOR PREÇO</w:t>
      </w:r>
      <w:r w:rsidRPr="005D0BC5">
        <w:rPr>
          <w:sz w:val="24"/>
          <w:szCs w:val="24"/>
        </w:rPr>
        <w:t>, considerado o menor dispêndio para a Administração, nos termos do art. 34 da Lei nº 14.133/2021, e observadas as exigências contidas neste Edital e seus Anexos quanto às especificações do objeto.</w:t>
      </w:r>
    </w:p>
    <w:p w14:paraId="3DC627E5" w14:textId="77777777" w:rsidR="005E619D" w:rsidRPr="005D0BC5" w:rsidRDefault="005E619D" w:rsidP="00584E41">
      <w:pPr>
        <w:shd w:val="clear" w:color="auto" w:fill="FFFFFF"/>
        <w:suppressAutoHyphens w:val="0"/>
        <w:jc w:val="both"/>
        <w:rPr>
          <w:sz w:val="24"/>
          <w:szCs w:val="24"/>
        </w:rPr>
      </w:pPr>
    </w:p>
    <w:p w14:paraId="75F53F19" w14:textId="77777777" w:rsidR="00903764" w:rsidRPr="0026699F" w:rsidRDefault="00903764" w:rsidP="00584E41">
      <w:pPr>
        <w:shd w:val="clear" w:color="auto" w:fill="FFFFFF"/>
        <w:suppressAutoHyphens w:val="0"/>
        <w:jc w:val="both"/>
        <w:rPr>
          <w:b/>
          <w:bCs/>
          <w:sz w:val="24"/>
          <w:szCs w:val="24"/>
        </w:rPr>
      </w:pPr>
      <w:r w:rsidRPr="0026699F">
        <w:rPr>
          <w:b/>
          <w:bCs/>
          <w:sz w:val="24"/>
          <w:szCs w:val="24"/>
        </w:rPr>
        <w:t>RECURSOS</w:t>
      </w:r>
    </w:p>
    <w:p w14:paraId="5C82AA26" w14:textId="77777777" w:rsidR="005A2F15" w:rsidRDefault="005A2F15" w:rsidP="005A2F15">
      <w:pPr>
        <w:jc w:val="both"/>
        <w:rPr>
          <w:sz w:val="24"/>
        </w:rPr>
      </w:pPr>
      <w:r w:rsidRPr="005D0BC5">
        <w:rPr>
          <w:b/>
          <w:bCs/>
          <w:sz w:val="24"/>
          <w:szCs w:val="24"/>
        </w:rPr>
        <w:t>1.</w:t>
      </w:r>
      <w:r>
        <w:rPr>
          <w:b/>
          <w:bCs/>
          <w:sz w:val="24"/>
          <w:szCs w:val="24"/>
        </w:rPr>
        <w:t>5</w:t>
      </w:r>
      <w:r w:rsidRPr="005D0BC5">
        <w:rPr>
          <w:sz w:val="24"/>
          <w:szCs w:val="24"/>
        </w:rPr>
        <w:t xml:space="preserve"> </w:t>
      </w:r>
      <w:r w:rsidRPr="00BC1787">
        <w:rPr>
          <w:sz w:val="24"/>
        </w:rPr>
        <w:t xml:space="preserve">As despesas com a execução do(s) objeto(s) licitado(s) serão financiadas com recursos Tesouro do Estado </w:t>
      </w:r>
      <w:r w:rsidRPr="00134093">
        <w:rPr>
          <w:sz w:val="24"/>
        </w:rPr>
        <w:t>e adicional financeiro do Município.</w:t>
      </w:r>
      <w:r w:rsidRPr="00BC1787">
        <w:rPr>
          <w:sz w:val="24"/>
        </w:rPr>
        <w:t xml:space="preserve"> </w:t>
      </w:r>
    </w:p>
    <w:p w14:paraId="1BC66E9D" w14:textId="734CFCA2" w:rsidR="000A6493" w:rsidRPr="0026699F" w:rsidRDefault="000A6493" w:rsidP="001A2B0D">
      <w:pPr>
        <w:shd w:val="clear" w:color="auto" w:fill="FFFFFF"/>
        <w:suppressAutoHyphens w:val="0"/>
        <w:jc w:val="both"/>
        <w:rPr>
          <w:sz w:val="24"/>
          <w:szCs w:val="24"/>
        </w:rPr>
      </w:pPr>
      <w:r w:rsidRPr="0026699F">
        <w:rPr>
          <w:b/>
          <w:bCs/>
          <w:sz w:val="24"/>
          <w:szCs w:val="24"/>
          <w:shd w:val="clear" w:color="auto" w:fill="FFFFFF"/>
        </w:rPr>
        <w:t>1.</w:t>
      </w:r>
      <w:r w:rsidR="005A5540" w:rsidRPr="0026699F">
        <w:rPr>
          <w:b/>
          <w:bCs/>
          <w:sz w:val="24"/>
          <w:szCs w:val="24"/>
          <w:shd w:val="clear" w:color="auto" w:fill="FFFFFF"/>
        </w:rPr>
        <w:t>5</w:t>
      </w:r>
      <w:r w:rsidRPr="0026699F">
        <w:rPr>
          <w:b/>
          <w:bCs/>
          <w:sz w:val="24"/>
          <w:szCs w:val="24"/>
          <w:shd w:val="clear" w:color="auto" w:fill="FFFFFF"/>
        </w:rPr>
        <w:t>.1</w:t>
      </w:r>
      <w:r w:rsidRPr="0026699F">
        <w:rPr>
          <w:sz w:val="24"/>
          <w:szCs w:val="24"/>
          <w:shd w:val="clear" w:color="auto" w:fill="FFFFFF"/>
        </w:rPr>
        <w:t xml:space="preserve"> Os pagamentos referentes </w:t>
      </w:r>
      <w:r w:rsidR="00405A2B" w:rsidRPr="0026699F">
        <w:rPr>
          <w:sz w:val="24"/>
          <w:szCs w:val="24"/>
          <w:shd w:val="clear" w:color="auto" w:fill="FFFFFF"/>
        </w:rPr>
        <w:t>às atividades</w:t>
      </w:r>
      <w:r w:rsidRPr="0026699F">
        <w:rPr>
          <w:sz w:val="24"/>
          <w:szCs w:val="24"/>
          <w:shd w:val="clear" w:color="auto" w:fill="FFFFFF"/>
        </w:rPr>
        <w:t xml:space="preserve"> executad</w:t>
      </w:r>
      <w:r w:rsidR="00405A2B" w:rsidRPr="0026699F">
        <w:rPr>
          <w:sz w:val="24"/>
          <w:szCs w:val="24"/>
          <w:shd w:val="clear" w:color="auto" w:fill="FFFFFF"/>
        </w:rPr>
        <w:t>a</w:t>
      </w:r>
      <w:r w:rsidRPr="0026699F">
        <w:rPr>
          <w:sz w:val="24"/>
          <w:szCs w:val="24"/>
          <w:shd w:val="clear" w:color="auto" w:fill="FFFFFF"/>
        </w:rPr>
        <w:t>s e certificad</w:t>
      </w:r>
      <w:r w:rsidR="00405A2B" w:rsidRPr="0026699F">
        <w:rPr>
          <w:sz w:val="24"/>
          <w:szCs w:val="24"/>
          <w:shd w:val="clear" w:color="auto" w:fill="FFFFFF"/>
        </w:rPr>
        <w:t>a</w:t>
      </w:r>
      <w:r w:rsidRPr="0026699F">
        <w:rPr>
          <w:sz w:val="24"/>
          <w:szCs w:val="24"/>
          <w:shd w:val="clear" w:color="auto" w:fill="FFFFFF"/>
        </w:rPr>
        <w:t xml:space="preserve">s serão efetuados pelo Município </w:t>
      </w:r>
      <w:r w:rsidRPr="0026699F">
        <w:rPr>
          <w:sz w:val="24"/>
          <w:szCs w:val="24"/>
        </w:rPr>
        <w:fldChar w:fldCharType="begin">
          <w:ffData>
            <w:name w:val="Texto3"/>
            <w:enabled/>
            <w:calcOnExit w:val="0"/>
            <w:textInput/>
          </w:ffData>
        </w:fldChar>
      </w:r>
      <w:r w:rsidRPr="0026699F">
        <w:rPr>
          <w:sz w:val="24"/>
          <w:szCs w:val="24"/>
        </w:rPr>
        <w:instrText xml:space="preserve"> FORMTEXT </w:instrText>
      </w:r>
      <w:r w:rsidRPr="0026699F">
        <w:rPr>
          <w:sz w:val="24"/>
          <w:szCs w:val="24"/>
        </w:rPr>
      </w:r>
      <w:r w:rsidRPr="0026699F">
        <w:rPr>
          <w:sz w:val="24"/>
          <w:szCs w:val="24"/>
        </w:rPr>
        <w:fldChar w:fldCharType="separate"/>
      </w:r>
      <w:r w:rsidR="00CA41F1">
        <w:rPr>
          <w:sz w:val="24"/>
          <w:szCs w:val="24"/>
        </w:rPr>
        <w:t>Conselheiro Mairinck</w:t>
      </w:r>
      <w:r w:rsidRPr="0026699F">
        <w:rPr>
          <w:sz w:val="24"/>
          <w:szCs w:val="24"/>
        </w:rPr>
        <w:fldChar w:fldCharType="end"/>
      </w:r>
      <w:r w:rsidRPr="0026699F">
        <w:rPr>
          <w:sz w:val="24"/>
          <w:szCs w:val="24"/>
          <w:shd w:val="clear" w:color="auto" w:fill="FFFFFF"/>
        </w:rPr>
        <w:t>, em conformidade com o disposto na Minuta de Contrato</w:t>
      </w:r>
      <w:r w:rsidRPr="0026699F">
        <w:rPr>
          <w:sz w:val="24"/>
          <w:szCs w:val="24"/>
        </w:rPr>
        <w:t xml:space="preserve"> (Anexo I).</w:t>
      </w:r>
    </w:p>
    <w:p w14:paraId="268E4BB6" w14:textId="5F45ECFD" w:rsidR="000A6493" w:rsidRPr="0026699F" w:rsidRDefault="000A6493" w:rsidP="001A2B0D">
      <w:pPr>
        <w:shd w:val="clear" w:color="auto" w:fill="FFFFFF"/>
        <w:suppressAutoHyphens w:val="0"/>
        <w:jc w:val="both"/>
        <w:rPr>
          <w:sz w:val="24"/>
          <w:szCs w:val="24"/>
          <w:shd w:val="clear" w:color="auto" w:fill="FFFFFF"/>
        </w:rPr>
      </w:pPr>
      <w:r w:rsidRPr="0026699F">
        <w:rPr>
          <w:b/>
          <w:bCs/>
          <w:sz w:val="24"/>
          <w:szCs w:val="24"/>
          <w:shd w:val="clear" w:color="auto" w:fill="FFFFFF"/>
        </w:rPr>
        <w:t>1.</w:t>
      </w:r>
      <w:r w:rsidR="005A5540" w:rsidRPr="0026699F">
        <w:rPr>
          <w:b/>
          <w:bCs/>
          <w:sz w:val="24"/>
          <w:szCs w:val="24"/>
          <w:shd w:val="clear" w:color="auto" w:fill="FFFFFF"/>
        </w:rPr>
        <w:t>5</w:t>
      </w:r>
      <w:r w:rsidRPr="0026699F">
        <w:rPr>
          <w:b/>
          <w:bCs/>
          <w:sz w:val="24"/>
          <w:szCs w:val="24"/>
          <w:shd w:val="clear" w:color="auto" w:fill="FFFFFF"/>
        </w:rPr>
        <w:t>.2</w:t>
      </w:r>
      <w:r w:rsidRPr="0026699F">
        <w:rPr>
          <w:sz w:val="24"/>
          <w:szCs w:val="24"/>
          <w:shd w:val="clear" w:color="auto" w:fill="FFFFFF"/>
        </w:rPr>
        <w:t xml:space="preserve"> As faturas correspondentes </w:t>
      </w:r>
      <w:r w:rsidR="00405A2B" w:rsidRPr="0026699F">
        <w:rPr>
          <w:sz w:val="24"/>
          <w:szCs w:val="24"/>
          <w:shd w:val="clear" w:color="auto" w:fill="FFFFFF"/>
        </w:rPr>
        <w:t xml:space="preserve">às atividades a serem executadas </w:t>
      </w:r>
      <w:r w:rsidRPr="0026699F">
        <w:rPr>
          <w:sz w:val="24"/>
          <w:szCs w:val="24"/>
          <w:shd w:val="clear" w:color="auto" w:fill="FFFFFF"/>
        </w:rPr>
        <w:t xml:space="preserve">deverão ser emitidas pelo contratado em nome do Município </w:t>
      </w:r>
      <w:r w:rsidRPr="0026699F">
        <w:rPr>
          <w:sz w:val="24"/>
          <w:szCs w:val="24"/>
        </w:rPr>
        <w:fldChar w:fldCharType="begin">
          <w:ffData>
            <w:name w:val="Texto3"/>
            <w:enabled/>
            <w:calcOnExit w:val="0"/>
            <w:textInput/>
          </w:ffData>
        </w:fldChar>
      </w:r>
      <w:r w:rsidRPr="0026699F">
        <w:rPr>
          <w:sz w:val="24"/>
          <w:szCs w:val="24"/>
        </w:rPr>
        <w:instrText xml:space="preserve"> FORMTEXT </w:instrText>
      </w:r>
      <w:r w:rsidRPr="0026699F">
        <w:rPr>
          <w:sz w:val="24"/>
          <w:szCs w:val="24"/>
        </w:rPr>
      </w:r>
      <w:r w:rsidRPr="0026699F">
        <w:rPr>
          <w:sz w:val="24"/>
          <w:szCs w:val="24"/>
        </w:rPr>
        <w:fldChar w:fldCharType="separate"/>
      </w:r>
      <w:r w:rsidR="00CA41F1">
        <w:rPr>
          <w:sz w:val="24"/>
          <w:szCs w:val="24"/>
        </w:rPr>
        <w:t>Conselheiro Mairinck</w:t>
      </w:r>
      <w:r w:rsidRPr="0026699F">
        <w:rPr>
          <w:sz w:val="24"/>
          <w:szCs w:val="24"/>
        </w:rPr>
        <w:fldChar w:fldCharType="end"/>
      </w:r>
      <w:r w:rsidRPr="0026699F">
        <w:rPr>
          <w:sz w:val="24"/>
          <w:szCs w:val="24"/>
          <w:shd w:val="clear" w:color="auto" w:fill="FFFFFF"/>
        </w:rPr>
        <w:t>.</w:t>
      </w:r>
    </w:p>
    <w:p w14:paraId="3BFB5451" w14:textId="77777777" w:rsidR="003C5A2F" w:rsidRPr="0026699F" w:rsidRDefault="003C5A2F" w:rsidP="00584E41">
      <w:pPr>
        <w:shd w:val="clear" w:color="auto" w:fill="FFFFFF"/>
        <w:suppressAutoHyphens w:val="0"/>
        <w:jc w:val="both"/>
        <w:rPr>
          <w:sz w:val="24"/>
          <w:szCs w:val="24"/>
        </w:rPr>
      </w:pPr>
    </w:p>
    <w:p w14:paraId="33DE810B" w14:textId="77777777" w:rsidR="003C5A2F" w:rsidRPr="001A2B0D" w:rsidRDefault="003C5A2F" w:rsidP="00584E41">
      <w:pPr>
        <w:shd w:val="clear" w:color="auto" w:fill="FFFFFF"/>
        <w:suppressAutoHyphens w:val="0"/>
        <w:jc w:val="both"/>
        <w:rPr>
          <w:b/>
          <w:bCs/>
          <w:sz w:val="24"/>
          <w:szCs w:val="24"/>
        </w:rPr>
      </w:pPr>
      <w:r w:rsidRPr="001A2B0D">
        <w:rPr>
          <w:b/>
          <w:bCs/>
          <w:sz w:val="24"/>
          <w:szCs w:val="24"/>
        </w:rPr>
        <w:t>REGIME DE EXECUÇÃO</w:t>
      </w:r>
    </w:p>
    <w:p w14:paraId="7A093FC2" w14:textId="77777777" w:rsidR="00514862" w:rsidRPr="001A2B0D" w:rsidRDefault="003C5A2F" w:rsidP="00514862">
      <w:pPr>
        <w:shd w:val="clear" w:color="auto" w:fill="FFFFFF"/>
        <w:jc w:val="both"/>
        <w:rPr>
          <w:sz w:val="24"/>
          <w:szCs w:val="24"/>
          <w:lang w:eastAsia="en-US"/>
        </w:rPr>
      </w:pPr>
      <w:r w:rsidRPr="001A2B0D">
        <w:rPr>
          <w:b/>
          <w:bCs/>
          <w:sz w:val="24"/>
          <w:szCs w:val="24"/>
        </w:rPr>
        <w:t>1.</w:t>
      </w:r>
      <w:r w:rsidR="00285470">
        <w:rPr>
          <w:b/>
          <w:bCs/>
          <w:sz w:val="24"/>
          <w:szCs w:val="24"/>
        </w:rPr>
        <w:t>6</w:t>
      </w:r>
      <w:r w:rsidR="00FA69FD" w:rsidRPr="001A2B0D">
        <w:rPr>
          <w:b/>
          <w:bCs/>
          <w:sz w:val="24"/>
          <w:szCs w:val="24"/>
        </w:rPr>
        <w:t xml:space="preserve"> </w:t>
      </w:r>
      <w:r w:rsidR="00C62344" w:rsidRPr="001A2B0D">
        <w:rPr>
          <w:sz w:val="24"/>
          <w:szCs w:val="24"/>
        </w:rPr>
        <w:t xml:space="preserve">Os </w:t>
      </w:r>
      <w:r w:rsidR="00C62344" w:rsidRPr="001A2B0D">
        <w:rPr>
          <w:b/>
          <w:bCs/>
          <w:sz w:val="24"/>
          <w:szCs w:val="24"/>
        </w:rPr>
        <w:t>serviços deverão ser iniciados</w:t>
      </w:r>
      <w:r w:rsidR="00C62344" w:rsidRPr="001A2B0D">
        <w:rPr>
          <w:sz w:val="24"/>
          <w:szCs w:val="24"/>
        </w:rPr>
        <w:t xml:space="preserve"> no máximo até 21 (vinte e um) dias</w:t>
      </w:r>
      <w:r w:rsidR="00777695" w:rsidRPr="001A2B0D">
        <w:rPr>
          <w:sz w:val="24"/>
          <w:szCs w:val="24"/>
        </w:rPr>
        <w:t xml:space="preserve"> </w:t>
      </w:r>
      <w:r w:rsidR="00514862" w:rsidRPr="001A2B0D">
        <w:rPr>
          <w:color w:val="000000"/>
          <w:sz w:val="24"/>
          <w:szCs w:val="24"/>
        </w:rPr>
        <w:t>contados a partir da data da assinatura citada no extrato do contrato publicado no diário oficial.</w:t>
      </w:r>
    </w:p>
    <w:p w14:paraId="4FE00198" w14:textId="77777777" w:rsidR="003C5A2F" w:rsidRPr="001A2B0D" w:rsidRDefault="00285470" w:rsidP="00584E41">
      <w:pPr>
        <w:shd w:val="clear" w:color="auto" w:fill="FFFFFF"/>
        <w:suppressAutoHyphens w:val="0"/>
        <w:jc w:val="both"/>
        <w:rPr>
          <w:sz w:val="24"/>
          <w:szCs w:val="24"/>
        </w:rPr>
      </w:pPr>
      <w:r w:rsidRPr="001A2B0D">
        <w:rPr>
          <w:b/>
          <w:bCs/>
          <w:sz w:val="24"/>
          <w:szCs w:val="24"/>
        </w:rPr>
        <w:t>1.</w:t>
      </w:r>
      <w:r>
        <w:rPr>
          <w:b/>
          <w:bCs/>
          <w:sz w:val="24"/>
          <w:szCs w:val="24"/>
        </w:rPr>
        <w:t xml:space="preserve">6.1 </w:t>
      </w:r>
      <w:r w:rsidR="003C5A2F" w:rsidRPr="001A2B0D">
        <w:rPr>
          <w:sz w:val="24"/>
          <w:szCs w:val="24"/>
        </w:rPr>
        <w:t>A presente contratação adotará como regime de execução a Empreitada por Preço Global.</w:t>
      </w:r>
    </w:p>
    <w:p w14:paraId="5FA9F178" w14:textId="77777777" w:rsidR="003C5A2F" w:rsidRPr="005D0BC5" w:rsidRDefault="00285470" w:rsidP="00584E41">
      <w:pPr>
        <w:shd w:val="clear" w:color="auto" w:fill="FFFFFF"/>
        <w:suppressAutoHyphens w:val="0"/>
        <w:jc w:val="both"/>
        <w:rPr>
          <w:sz w:val="24"/>
          <w:szCs w:val="24"/>
        </w:rPr>
      </w:pPr>
      <w:r w:rsidRPr="001A2B0D">
        <w:rPr>
          <w:b/>
          <w:bCs/>
          <w:sz w:val="24"/>
          <w:szCs w:val="24"/>
        </w:rPr>
        <w:t>1.</w:t>
      </w:r>
      <w:r>
        <w:rPr>
          <w:b/>
          <w:bCs/>
          <w:sz w:val="24"/>
          <w:szCs w:val="24"/>
        </w:rPr>
        <w:t xml:space="preserve">6.2 </w:t>
      </w:r>
      <w:r w:rsidR="003C5A2F" w:rsidRPr="001A2B0D">
        <w:rPr>
          <w:sz w:val="24"/>
          <w:szCs w:val="24"/>
        </w:rPr>
        <w:t>O prazo de vigência será automaticamente prorrogado quando seu objeto não for concluído no período firmado no contrato, respeitadas as disposições contidas no art. 111 da Lei Federal n.º 14.133/2021.</w:t>
      </w:r>
    </w:p>
    <w:p w14:paraId="15A16CDA" w14:textId="77777777" w:rsidR="00941E43" w:rsidRPr="005D0BC5" w:rsidRDefault="00941E43" w:rsidP="00584E41">
      <w:pPr>
        <w:shd w:val="clear" w:color="auto" w:fill="FFFFFF"/>
        <w:suppressAutoHyphens w:val="0"/>
        <w:rPr>
          <w:b/>
          <w:bCs/>
          <w:sz w:val="24"/>
          <w:szCs w:val="24"/>
          <w:bdr w:val="none" w:sz="0" w:space="0" w:color="auto" w:frame="1"/>
          <w:lang w:eastAsia="pt-BR"/>
        </w:rPr>
      </w:pPr>
    </w:p>
    <w:p w14:paraId="6CD99C04" w14:textId="77777777" w:rsidR="00B94A02" w:rsidRPr="005D0BC5" w:rsidRDefault="00FF227C" w:rsidP="00584E41">
      <w:pPr>
        <w:shd w:val="clear" w:color="auto" w:fill="FFFFFF"/>
        <w:suppressAutoHyphens w:val="0"/>
        <w:jc w:val="both"/>
        <w:rPr>
          <w:b/>
          <w:bCs/>
          <w:sz w:val="24"/>
          <w:szCs w:val="24"/>
          <w:lang w:eastAsia="pt-BR"/>
        </w:rPr>
      </w:pPr>
      <w:r w:rsidRPr="005D0BC5">
        <w:rPr>
          <w:b/>
          <w:bCs/>
          <w:sz w:val="24"/>
          <w:szCs w:val="24"/>
          <w:bdr w:val="none" w:sz="0" w:space="0" w:color="auto" w:frame="1"/>
          <w:lang w:eastAsia="pt-BR"/>
        </w:rPr>
        <w:t>2.</w:t>
      </w:r>
      <w:r w:rsidR="00CF042D" w:rsidRPr="005D0BC5">
        <w:rPr>
          <w:b/>
          <w:bCs/>
          <w:sz w:val="24"/>
          <w:szCs w:val="24"/>
          <w:bdr w:val="none" w:sz="0" w:space="0" w:color="auto" w:frame="1"/>
          <w:lang w:eastAsia="pt-BR"/>
        </w:rPr>
        <w:t xml:space="preserve"> </w:t>
      </w:r>
      <w:r w:rsidRPr="005D0BC5">
        <w:rPr>
          <w:b/>
          <w:bCs/>
          <w:sz w:val="24"/>
          <w:szCs w:val="24"/>
          <w:lang w:eastAsia="pt-BR"/>
        </w:rPr>
        <w:t>D</w:t>
      </w:r>
      <w:r w:rsidR="00DB058D" w:rsidRPr="005D0BC5">
        <w:rPr>
          <w:b/>
          <w:bCs/>
          <w:sz w:val="24"/>
          <w:szCs w:val="24"/>
          <w:lang w:eastAsia="pt-BR"/>
        </w:rPr>
        <w:t>A REALIZAÇÃO DA CONCORRÊNCIA</w:t>
      </w:r>
      <w:r w:rsidR="00F448AB" w:rsidRPr="005D0BC5">
        <w:rPr>
          <w:b/>
          <w:bCs/>
          <w:sz w:val="24"/>
          <w:szCs w:val="24"/>
          <w:lang w:eastAsia="pt-BR"/>
        </w:rPr>
        <w:t xml:space="preserve"> E</w:t>
      </w:r>
      <w:r w:rsidR="00DB058D" w:rsidRPr="005D0BC5">
        <w:rPr>
          <w:b/>
          <w:bCs/>
          <w:sz w:val="24"/>
          <w:szCs w:val="24"/>
          <w:lang w:eastAsia="pt-BR"/>
        </w:rPr>
        <w:t xml:space="preserve"> </w:t>
      </w:r>
      <w:r w:rsidR="00962771" w:rsidRPr="005D0BC5">
        <w:rPr>
          <w:b/>
          <w:bCs/>
          <w:sz w:val="24"/>
          <w:szCs w:val="24"/>
          <w:lang w:eastAsia="pt-BR"/>
        </w:rPr>
        <w:t xml:space="preserve">DA </w:t>
      </w:r>
      <w:r w:rsidRPr="005D0BC5">
        <w:rPr>
          <w:b/>
          <w:bCs/>
          <w:sz w:val="24"/>
          <w:szCs w:val="24"/>
          <w:lang w:eastAsia="pt-BR"/>
        </w:rPr>
        <w:t xml:space="preserve">IMPUGNAÇÃO AO EDITAL </w:t>
      </w:r>
      <w:r w:rsidR="00CF042D" w:rsidRPr="005D0BC5">
        <w:rPr>
          <w:b/>
          <w:bCs/>
          <w:sz w:val="24"/>
          <w:szCs w:val="24"/>
          <w:lang w:eastAsia="pt-BR"/>
        </w:rPr>
        <w:t>E</w:t>
      </w:r>
      <w:r w:rsidRPr="005D0BC5">
        <w:rPr>
          <w:b/>
          <w:bCs/>
          <w:sz w:val="24"/>
          <w:szCs w:val="24"/>
          <w:lang w:eastAsia="pt-BR"/>
        </w:rPr>
        <w:t xml:space="preserve"> </w:t>
      </w:r>
      <w:r w:rsidR="00962771" w:rsidRPr="005D0BC5">
        <w:rPr>
          <w:b/>
          <w:bCs/>
          <w:sz w:val="24"/>
          <w:szCs w:val="24"/>
          <w:lang w:eastAsia="pt-BR"/>
        </w:rPr>
        <w:t xml:space="preserve">DO </w:t>
      </w:r>
      <w:r w:rsidRPr="005D0BC5">
        <w:rPr>
          <w:b/>
          <w:bCs/>
          <w:sz w:val="24"/>
          <w:szCs w:val="24"/>
          <w:lang w:eastAsia="pt-BR"/>
        </w:rPr>
        <w:t>PEDIDO DE ESCLARECIMENTO</w:t>
      </w:r>
      <w:r w:rsidR="00B94A02" w:rsidRPr="005D0BC5">
        <w:rPr>
          <w:b/>
          <w:bCs/>
          <w:sz w:val="24"/>
          <w:szCs w:val="24"/>
          <w:lang w:eastAsia="pt-BR"/>
        </w:rPr>
        <w:t>S</w:t>
      </w:r>
    </w:p>
    <w:p w14:paraId="734347D3" w14:textId="661CCBC3" w:rsidR="00D75E9A" w:rsidRPr="005D0BC5" w:rsidRDefault="00D75E9A" w:rsidP="00584E41">
      <w:pPr>
        <w:jc w:val="both"/>
        <w:rPr>
          <w:bCs/>
          <w:sz w:val="24"/>
          <w:szCs w:val="24"/>
        </w:rPr>
      </w:pPr>
      <w:r w:rsidRPr="005D0BC5">
        <w:rPr>
          <w:b/>
          <w:bCs/>
          <w:sz w:val="24"/>
          <w:szCs w:val="24"/>
          <w:lang w:eastAsia="pt-BR"/>
        </w:rPr>
        <w:t xml:space="preserve">2.1 </w:t>
      </w:r>
      <w:r w:rsidRPr="005D0BC5">
        <w:rPr>
          <w:bCs/>
          <w:sz w:val="24"/>
          <w:szCs w:val="24"/>
        </w:rPr>
        <w:t xml:space="preserve">O inteiro teor do Edital poderá ser obtido no Portal Nacional de Contratações Públicas – PNCP, no sítio eletrônico da prefeitura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CA41F1" w:rsidRPr="00CA41F1">
        <w:rPr>
          <w:b/>
          <w:noProof/>
          <w:sz w:val="24"/>
          <w:szCs w:val="24"/>
        </w:rPr>
        <w:t>www.conselheiromairinck.pr.gov.br</w:t>
      </w:r>
      <w:r w:rsidRPr="005D0BC5">
        <w:rPr>
          <w:b/>
          <w:sz w:val="24"/>
          <w:szCs w:val="24"/>
        </w:rPr>
        <w:fldChar w:fldCharType="end"/>
      </w:r>
      <w:r w:rsidRPr="005D0BC5">
        <w:rPr>
          <w:b/>
          <w:sz w:val="24"/>
          <w:szCs w:val="24"/>
        </w:rPr>
        <w:t xml:space="preserve"> </w:t>
      </w:r>
      <w:r w:rsidRPr="005D0BC5">
        <w:rPr>
          <w:bCs/>
          <w:sz w:val="24"/>
          <w:szCs w:val="24"/>
        </w:rPr>
        <w:t xml:space="preserve">e no Sistema Eletrônico de Licitações </w:t>
      </w:r>
      <w:r w:rsidRPr="00DC1A06">
        <w:rPr>
          <w:bCs/>
          <w:sz w:val="24"/>
          <w:szCs w:val="24"/>
        </w:rPr>
        <w:fldChar w:fldCharType="begin">
          <w:ffData>
            <w:name w:val="Texto3"/>
            <w:enabled/>
            <w:calcOnExit w:val="0"/>
            <w:textInput/>
          </w:ffData>
        </w:fldChar>
      </w:r>
      <w:r w:rsidRPr="00DC1A06">
        <w:rPr>
          <w:bCs/>
          <w:sz w:val="24"/>
          <w:szCs w:val="24"/>
        </w:rPr>
        <w:instrText xml:space="preserve"> FORMTEXT </w:instrText>
      </w:r>
      <w:r w:rsidRPr="00DC1A06">
        <w:rPr>
          <w:bCs/>
          <w:sz w:val="24"/>
          <w:szCs w:val="24"/>
        </w:rPr>
      </w:r>
      <w:r w:rsidRPr="00DC1A06">
        <w:rPr>
          <w:bCs/>
          <w:sz w:val="24"/>
          <w:szCs w:val="24"/>
        </w:rPr>
        <w:fldChar w:fldCharType="separate"/>
      </w:r>
      <w:r w:rsidR="00CA41F1" w:rsidRPr="00CA41F1">
        <w:rPr>
          <w:bCs/>
          <w:sz w:val="24"/>
          <w:szCs w:val="24"/>
        </w:rPr>
        <w:t>www.bll.gov.br</w:t>
      </w:r>
      <w:r w:rsidR="00CA41F1">
        <w:rPr>
          <w:bCs/>
          <w:sz w:val="24"/>
          <w:szCs w:val="24"/>
        </w:rPr>
        <w:t>.</w:t>
      </w:r>
      <w:r w:rsidRPr="00DC1A06">
        <w:rPr>
          <w:bCs/>
          <w:sz w:val="24"/>
          <w:szCs w:val="24"/>
        </w:rPr>
        <w:fldChar w:fldCharType="end"/>
      </w:r>
    </w:p>
    <w:p w14:paraId="77276BF3" w14:textId="19763004" w:rsidR="00F448AB" w:rsidRPr="005D0BC5" w:rsidRDefault="00F448AB" w:rsidP="00584E41">
      <w:pPr>
        <w:shd w:val="clear" w:color="auto" w:fill="FFFFFF"/>
        <w:suppressAutoHyphens w:val="0"/>
        <w:jc w:val="both"/>
        <w:rPr>
          <w:sz w:val="24"/>
          <w:szCs w:val="24"/>
        </w:rPr>
      </w:pPr>
      <w:r w:rsidRPr="005D0BC5">
        <w:rPr>
          <w:rFonts w:eastAsia="MS Mincho"/>
          <w:b/>
          <w:bCs/>
          <w:sz w:val="24"/>
          <w:szCs w:val="24"/>
          <w:shd w:val="clear" w:color="auto" w:fill="FFFFFF"/>
        </w:rPr>
        <w:t>2.</w:t>
      </w:r>
      <w:r w:rsidR="001205FE" w:rsidRPr="005D0BC5">
        <w:rPr>
          <w:rFonts w:eastAsia="MS Mincho"/>
          <w:b/>
          <w:bCs/>
          <w:sz w:val="24"/>
          <w:szCs w:val="24"/>
          <w:shd w:val="clear" w:color="auto" w:fill="FFFFFF"/>
        </w:rPr>
        <w:t>2</w:t>
      </w:r>
      <w:r w:rsidRPr="005D0BC5">
        <w:rPr>
          <w:rFonts w:eastAsia="MS Mincho"/>
          <w:b/>
          <w:bCs/>
          <w:sz w:val="24"/>
          <w:szCs w:val="24"/>
          <w:shd w:val="clear" w:color="auto" w:fill="FFFFFF"/>
        </w:rPr>
        <w:t xml:space="preserve"> </w:t>
      </w:r>
      <w:r w:rsidRPr="005D0BC5">
        <w:rPr>
          <w:rFonts w:eastAsia="MS Mincho"/>
          <w:sz w:val="24"/>
          <w:szCs w:val="24"/>
          <w:shd w:val="clear" w:color="auto" w:fill="FFFFFF"/>
        </w:rPr>
        <w:t>A Concorrência eletrônica será realizad</w:t>
      </w:r>
      <w:r w:rsidR="00006686" w:rsidRPr="005D0BC5">
        <w:rPr>
          <w:rFonts w:eastAsia="MS Mincho"/>
          <w:sz w:val="24"/>
          <w:szCs w:val="24"/>
          <w:shd w:val="clear" w:color="auto" w:fill="FFFFFF"/>
        </w:rPr>
        <w:t>a</w:t>
      </w:r>
      <w:r w:rsidRPr="005D0BC5">
        <w:rPr>
          <w:rFonts w:eastAsia="MS Mincho"/>
          <w:sz w:val="24"/>
          <w:szCs w:val="24"/>
          <w:shd w:val="clear" w:color="auto" w:fill="FFFFFF"/>
        </w:rPr>
        <w:t xml:space="preserve"> por meio eletrônico, no sistema de compras eletrônicas do </w:t>
      </w:r>
      <w:r w:rsidR="00DC1A06" w:rsidRPr="00DC1A06">
        <w:rPr>
          <w:bCs/>
          <w:sz w:val="24"/>
          <w:szCs w:val="24"/>
        </w:rPr>
        <w:fldChar w:fldCharType="begin">
          <w:ffData>
            <w:name w:val="Texto3"/>
            <w:enabled/>
            <w:calcOnExit w:val="0"/>
            <w:textInput/>
          </w:ffData>
        </w:fldChar>
      </w:r>
      <w:r w:rsidR="00DC1A06" w:rsidRPr="00DC1A06">
        <w:rPr>
          <w:bCs/>
          <w:sz w:val="24"/>
          <w:szCs w:val="24"/>
        </w:rPr>
        <w:instrText xml:space="preserve"> FORMTEXT </w:instrText>
      </w:r>
      <w:r w:rsidR="00DC1A06" w:rsidRPr="00DC1A06">
        <w:rPr>
          <w:bCs/>
          <w:sz w:val="24"/>
          <w:szCs w:val="24"/>
        </w:rPr>
      </w:r>
      <w:r w:rsidR="00DC1A06" w:rsidRPr="00DC1A06">
        <w:rPr>
          <w:bCs/>
          <w:sz w:val="24"/>
          <w:szCs w:val="24"/>
        </w:rPr>
        <w:fldChar w:fldCharType="separate"/>
      </w:r>
      <w:r w:rsidR="00CA41F1" w:rsidRPr="00CA41F1">
        <w:rPr>
          <w:bCs/>
          <w:sz w:val="24"/>
          <w:szCs w:val="24"/>
        </w:rPr>
        <w:t>www.bll.gov.br</w:t>
      </w:r>
      <w:r w:rsidR="00CA41F1">
        <w:rPr>
          <w:bCs/>
          <w:sz w:val="24"/>
          <w:szCs w:val="24"/>
        </w:rPr>
        <w:t>.</w:t>
      </w:r>
      <w:r w:rsidR="00DC1A06" w:rsidRPr="00DC1A06">
        <w:rPr>
          <w:bCs/>
          <w:sz w:val="24"/>
          <w:szCs w:val="24"/>
        </w:rPr>
        <w:fldChar w:fldCharType="end"/>
      </w:r>
    </w:p>
    <w:p w14:paraId="3E6544AF" w14:textId="77777777" w:rsidR="00F448AB" w:rsidRPr="005D0BC5" w:rsidRDefault="00F448AB" w:rsidP="00584E41">
      <w:pPr>
        <w:pStyle w:val="Standard"/>
        <w:spacing w:after="0" w:line="240" w:lineRule="auto"/>
        <w:jc w:val="both"/>
        <w:rPr>
          <w:rFonts w:ascii="Times New Roman" w:hAnsi="Times New Roman"/>
          <w:sz w:val="24"/>
          <w:szCs w:val="24"/>
        </w:rPr>
      </w:pPr>
      <w:r w:rsidRPr="005D0BC5">
        <w:rPr>
          <w:rFonts w:ascii="Times New Roman" w:eastAsia="MS Mincho" w:hAnsi="Times New Roman"/>
          <w:b/>
          <w:bCs/>
          <w:sz w:val="24"/>
          <w:szCs w:val="24"/>
          <w:shd w:val="clear" w:color="auto" w:fill="FFFFFF"/>
        </w:rPr>
        <w:t>2.</w:t>
      </w:r>
      <w:r w:rsidR="001205FE" w:rsidRPr="005D0BC5">
        <w:rPr>
          <w:rFonts w:ascii="Times New Roman" w:eastAsia="MS Mincho" w:hAnsi="Times New Roman"/>
          <w:b/>
          <w:bCs/>
          <w:sz w:val="24"/>
          <w:szCs w:val="24"/>
          <w:shd w:val="clear" w:color="auto" w:fill="FFFFFF"/>
        </w:rPr>
        <w:t xml:space="preserve">3 </w:t>
      </w:r>
      <w:r w:rsidRPr="005D0BC5">
        <w:rPr>
          <w:rFonts w:ascii="Times New Roman" w:hAnsi="Times New Roman"/>
          <w:sz w:val="24"/>
          <w:szCs w:val="24"/>
          <w:shd w:val="clear" w:color="auto" w:fill="FFFFFF"/>
        </w:rPr>
        <w:t xml:space="preserve">A Concorrência eletrônica será conduzida por </w:t>
      </w:r>
      <w:r w:rsidRPr="005D0BC5">
        <w:rPr>
          <w:rFonts w:ascii="Times New Roman" w:hAnsi="Times New Roman"/>
          <w:sz w:val="24"/>
          <w:szCs w:val="24"/>
        </w:rPr>
        <w:t>Agente de Contratação</w:t>
      </w:r>
      <w:r w:rsidRPr="005D0BC5">
        <w:rPr>
          <w:rFonts w:ascii="Times New Roman" w:hAnsi="Times New Roman"/>
          <w:sz w:val="24"/>
          <w:szCs w:val="24"/>
          <w:shd w:val="clear" w:color="auto" w:fill="FFFFFF"/>
        </w:rPr>
        <w:t xml:space="preserve">, mediante a inserção e o monitoramento de dados gerados ou transferidos para o </w:t>
      </w:r>
      <w:r w:rsidRPr="005D0BC5">
        <w:rPr>
          <w:rFonts w:ascii="Times New Roman" w:eastAsia="MS Mincho" w:hAnsi="Times New Roman"/>
          <w:sz w:val="24"/>
          <w:szCs w:val="24"/>
          <w:shd w:val="clear" w:color="auto" w:fill="FFFFFF"/>
        </w:rPr>
        <w:t xml:space="preserve">sistema </w:t>
      </w:r>
      <w:r w:rsidRPr="005D0BC5">
        <w:rPr>
          <w:rFonts w:ascii="Times New Roman" w:hAnsi="Times New Roman"/>
          <w:sz w:val="24"/>
          <w:szCs w:val="24"/>
          <w:shd w:val="clear" w:color="auto" w:fill="FFFFFF"/>
        </w:rPr>
        <w:t>de compras eletrônicas adotado para a presente licitação.</w:t>
      </w:r>
    </w:p>
    <w:p w14:paraId="4E08CDB5" w14:textId="12F7C1F0" w:rsidR="00977DE4" w:rsidRPr="005D0BC5" w:rsidRDefault="00CF042D" w:rsidP="00584E41">
      <w:pPr>
        <w:jc w:val="both"/>
        <w:rPr>
          <w:rFonts w:eastAsia="Lucida Sans Unicode"/>
          <w:sz w:val="24"/>
          <w:szCs w:val="24"/>
        </w:rPr>
      </w:pPr>
      <w:r w:rsidRPr="005D0BC5">
        <w:rPr>
          <w:rFonts w:eastAsia="Lucida Sans Unicode"/>
          <w:b/>
          <w:bCs/>
          <w:sz w:val="24"/>
          <w:szCs w:val="24"/>
        </w:rPr>
        <w:t>2.</w:t>
      </w:r>
      <w:r w:rsidR="004719BF" w:rsidRPr="005D0BC5">
        <w:rPr>
          <w:rFonts w:eastAsia="Lucida Sans Unicode"/>
          <w:b/>
          <w:bCs/>
          <w:sz w:val="24"/>
          <w:szCs w:val="24"/>
        </w:rPr>
        <w:t>4</w:t>
      </w:r>
      <w:r w:rsidR="00FF227C" w:rsidRPr="005D0BC5">
        <w:rPr>
          <w:rFonts w:eastAsia="Lucida Sans Unicode"/>
          <w:sz w:val="24"/>
          <w:szCs w:val="24"/>
        </w:rPr>
        <w:t xml:space="preserve"> </w:t>
      </w:r>
      <w:bookmarkStart w:id="2" w:name="_Hlk131109123"/>
      <w:r w:rsidR="007E7A38" w:rsidRPr="005D0BC5">
        <w:rPr>
          <w:rFonts w:eastAsia="Lucida Sans Unicode"/>
          <w:sz w:val="24"/>
          <w:szCs w:val="24"/>
        </w:rPr>
        <w:t>Pedidos de i</w:t>
      </w:r>
      <w:r w:rsidR="00FF227C" w:rsidRPr="005D0BC5">
        <w:rPr>
          <w:rFonts w:eastAsia="Lucida Sans Unicode"/>
          <w:sz w:val="24"/>
          <w:szCs w:val="24"/>
        </w:rPr>
        <w:t xml:space="preserve">nformações, esclarecimentos e impugnações relativos ao edital, seus modelos, adendos e anexos poderão ser apresentados </w:t>
      </w:r>
      <w:bookmarkStart w:id="3" w:name="_Hlk131066286"/>
      <w:r w:rsidR="006D2D06" w:rsidRPr="005D0BC5">
        <w:rPr>
          <w:rFonts w:eastAsia="Lucida Sans Unicode"/>
          <w:sz w:val="24"/>
          <w:szCs w:val="24"/>
        </w:rPr>
        <w:t>ao Agente</w:t>
      </w:r>
      <w:r w:rsidR="00FF227C" w:rsidRPr="005D0BC5">
        <w:rPr>
          <w:rFonts w:eastAsia="Lucida Sans Unicode"/>
          <w:sz w:val="24"/>
          <w:szCs w:val="24"/>
        </w:rPr>
        <w:t xml:space="preserve"> de Contratação, pelo próprio </w:t>
      </w:r>
      <w:bookmarkEnd w:id="3"/>
      <w:r w:rsidR="00DB058D" w:rsidRPr="005D0BC5">
        <w:rPr>
          <w:rFonts w:eastAsia="Lucida Sans Unicode"/>
          <w:sz w:val="24"/>
          <w:szCs w:val="24"/>
        </w:rPr>
        <w:t>Sistema Eletrônico de Licitação</w:t>
      </w:r>
      <w:r w:rsidRPr="005D0BC5">
        <w:rPr>
          <w:rFonts w:eastAsia="Lucida Sans Unicode"/>
          <w:sz w:val="24"/>
          <w:szCs w:val="24"/>
        </w:rPr>
        <w:t xml:space="preserve"> </w:t>
      </w:r>
      <w:r w:rsidRPr="005D0BC5">
        <w:rPr>
          <w:sz w:val="24"/>
          <w:szCs w:val="24"/>
        </w:rPr>
        <w:fldChar w:fldCharType="begin">
          <w:ffData>
            <w:name w:val="Texto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00CA41F1" w:rsidRPr="00CA41F1">
        <w:rPr>
          <w:sz w:val="24"/>
          <w:szCs w:val="24"/>
        </w:rPr>
        <w:t>www.bll.gov.br</w:t>
      </w:r>
      <w:r w:rsidRPr="005D0BC5">
        <w:rPr>
          <w:sz w:val="24"/>
          <w:szCs w:val="24"/>
        </w:rPr>
        <w:fldChar w:fldCharType="end"/>
      </w:r>
      <w:r w:rsidR="00FF227C" w:rsidRPr="005D0BC5">
        <w:rPr>
          <w:rFonts w:eastAsia="Lucida Sans Unicode"/>
          <w:sz w:val="24"/>
          <w:szCs w:val="24"/>
        </w:rPr>
        <w:t xml:space="preserve">, até 03 (três) dias úteis antes da data de abertura do certame, sendo que as respostas </w:t>
      </w:r>
      <w:r w:rsidR="00FF227C" w:rsidRPr="005D0BC5">
        <w:rPr>
          <w:sz w:val="24"/>
          <w:szCs w:val="24"/>
        </w:rPr>
        <w:t xml:space="preserve">serão divulgadas </w:t>
      </w:r>
      <w:r w:rsidRPr="005D0BC5">
        <w:rPr>
          <w:sz w:val="24"/>
          <w:szCs w:val="24"/>
        </w:rPr>
        <w:t>no</w:t>
      </w:r>
      <w:r w:rsidR="00FF227C" w:rsidRPr="005D0BC5">
        <w:rPr>
          <w:sz w:val="24"/>
          <w:szCs w:val="24"/>
        </w:rPr>
        <w:t xml:space="preserve"> sítio eletrônico oficial, no prazo de até 3 </w:t>
      </w:r>
      <w:r w:rsidR="00FF227C" w:rsidRPr="005D0BC5">
        <w:rPr>
          <w:sz w:val="24"/>
          <w:szCs w:val="24"/>
        </w:rPr>
        <w:lastRenderedPageBreak/>
        <w:t>(três) dias úteis, limitado ao último dia útil anterior à data da abertura do certame</w:t>
      </w:r>
      <w:r w:rsidR="00FF227C" w:rsidRPr="005D0BC5">
        <w:rPr>
          <w:rFonts w:eastAsia="Lucida Sans Unicode"/>
          <w:sz w:val="24"/>
          <w:szCs w:val="24"/>
        </w:rPr>
        <w:t xml:space="preserve">, sem identificar a proponente que deu origem à consulta. </w:t>
      </w:r>
    </w:p>
    <w:p w14:paraId="42C87451" w14:textId="77777777" w:rsidR="00CF042D" w:rsidRPr="005D0BC5" w:rsidRDefault="00977DE4" w:rsidP="00584E41">
      <w:pPr>
        <w:jc w:val="both"/>
        <w:rPr>
          <w:rFonts w:eastAsia="Lucida Sans Unicode"/>
          <w:sz w:val="24"/>
          <w:szCs w:val="24"/>
        </w:rPr>
      </w:pPr>
      <w:r w:rsidRPr="005D0BC5">
        <w:rPr>
          <w:b/>
          <w:bCs/>
          <w:sz w:val="24"/>
          <w:szCs w:val="24"/>
        </w:rPr>
        <w:t>2.</w:t>
      </w:r>
      <w:r w:rsidR="004719BF" w:rsidRPr="005D0BC5">
        <w:rPr>
          <w:b/>
          <w:bCs/>
          <w:sz w:val="24"/>
          <w:szCs w:val="24"/>
        </w:rPr>
        <w:t>5</w:t>
      </w:r>
      <w:r w:rsidRPr="005D0BC5">
        <w:rPr>
          <w:sz w:val="24"/>
          <w:szCs w:val="24"/>
        </w:rPr>
        <w:t xml:space="preserve"> A concessão de efeito suspensivo à impugnação é medida excepcional e deverá ser motivada </w:t>
      </w:r>
      <w:r w:rsidR="00E600BD" w:rsidRPr="005D0BC5">
        <w:rPr>
          <w:sz w:val="24"/>
          <w:szCs w:val="24"/>
        </w:rPr>
        <w:t xml:space="preserve">pelo Agente </w:t>
      </w:r>
      <w:r w:rsidR="009F05F0" w:rsidRPr="005D0BC5">
        <w:rPr>
          <w:sz w:val="24"/>
          <w:szCs w:val="24"/>
        </w:rPr>
        <w:t>de Contratação</w:t>
      </w:r>
      <w:r w:rsidRPr="005D0BC5">
        <w:rPr>
          <w:sz w:val="24"/>
          <w:szCs w:val="24"/>
        </w:rPr>
        <w:t>, nos autos do processo de licitação.</w:t>
      </w:r>
      <w:bookmarkEnd w:id="2"/>
    </w:p>
    <w:p w14:paraId="1F231FEB" w14:textId="77777777" w:rsidR="00FF227C" w:rsidRPr="005D0BC5" w:rsidRDefault="00CF042D" w:rsidP="00584E41">
      <w:pPr>
        <w:jc w:val="both"/>
        <w:rPr>
          <w:rFonts w:eastAsia="Lucida Sans Unicode"/>
          <w:sz w:val="24"/>
          <w:szCs w:val="24"/>
        </w:rPr>
      </w:pPr>
      <w:r w:rsidRPr="005D0BC5">
        <w:rPr>
          <w:rFonts w:eastAsia="Lucida Sans Unicode"/>
          <w:b/>
          <w:bCs/>
          <w:sz w:val="24"/>
          <w:szCs w:val="24"/>
        </w:rPr>
        <w:t>2.</w:t>
      </w:r>
      <w:r w:rsidR="004719BF" w:rsidRPr="005D0BC5">
        <w:rPr>
          <w:rFonts w:eastAsia="Lucida Sans Unicode"/>
          <w:b/>
          <w:bCs/>
          <w:sz w:val="24"/>
          <w:szCs w:val="24"/>
        </w:rPr>
        <w:t>6</w:t>
      </w:r>
      <w:r w:rsidRPr="005D0BC5">
        <w:rPr>
          <w:rFonts w:eastAsia="Lucida Sans Unicode"/>
          <w:sz w:val="24"/>
          <w:szCs w:val="24"/>
        </w:rPr>
        <w:t xml:space="preserve"> </w:t>
      </w:r>
      <w:r w:rsidR="00FF227C" w:rsidRPr="005D0BC5">
        <w:rPr>
          <w:rFonts w:eastAsia="Lucida Sans Unicode"/>
          <w:sz w:val="24"/>
          <w:szCs w:val="24"/>
        </w:rPr>
        <w:t xml:space="preserve">A qualquer tempo, antes da data limite para o recebimento das propostas, o </w:t>
      </w:r>
      <w:r w:rsidR="00941E43" w:rsidRPr="005D0BC5">
        <w:rPr>
          <w:rFonts w:eastAsia="Lucida Sans Unicode"/>
          <w:sz w:val="24"/>
          <w:szCs w:val="24"/>
        </w:rPr>
        <w:t xml:space="preserve">Município </w:t>
      </w:r>
      <w:r w:rsidR="00FF227C" w:rsidRPr="005D0BC5">
        <w:rPr>
          <w:rFonts w:eastAsia="Lucida Sans Unicode"/>
          <w:sz w:val="24"/>
          <w:szCs w:val="24"/>
        </w:rPr>
        <w:t xml:space="preserve">poderá, por sua própria iniciativa ou como consequência de algum esclarecimento solicitado </w:t>
      </w:r>
      <w:r w:rsidR="00D75E9A" w:rsidRPr="005D0BC5">
        <w:rPr>
          <w:rFonts w:eastAsia="Lucida Sans Unicode"/>
          <w:sz w:val="24"/>
          <w:szCs w:val="24"/>
        </w:rPr>
        <w:t xml:space="preserve">ou impugnação formulada, </w:t>
      </w:r>
      <w:r w:rsidR="00FF227C" w:rsidRPr="005D0BC5">
        <w:rPr>
          <w:rFonts w:eastAsia="Lucida Sans Unicode"/>
          <w:sz w:val="24"/>
          <w:szCs w:val="24"/>
        </w:rPr>
        <w:t xml:space="preserve">por uma possível proponente, alterar os termos do Edital, </w:t>
      </w:r>
      <w:r w:rsidR="00FF227C" w:rsidRPr="005D0BC5">
        <w:rPr>
          <w:sz w:val="24"/>
          <w:szCs w:val="24"/>
        </w:rPr>
        <w:t>com anuência expressa do PARANACIDADE,</w:t>
      </w:r>
      <w:r w:rsidR="00FF227C" w:rsidRPr="005D0BC5">
        <w:rPr>
          <w:rFonts w:eastAsia="Lucida Sans Unicode"/>
          <w:sz w:val="24"/>
          <w:szCs w:val="24"/>
        </w:rPr>
        <w:t xml:space="preserve"> mediante a emissão de um adendo.</w:t>
      </w:r>
    </w:p>
    <w:p w14:paraId="218C41B4" w14:textId="77777777" w:rsidR="00FF227C" w:rsidRPr="005D0BC5" w:rsidRDefault="00CF042D" w:rsidP="00584E41">
      <w:pPr>
        <w:jc w:val="both"/>
        <w:rPr>
          <w:rFonts w:eastAsia="Lucida Sans Unicode"/>
          <w:sz w:val="24"/>
          <w:szCs w:val="24"/>
        </w:rPr>
      </w:pPr>
      <w:r w:rsidRPr="005D0BC5">
        <w:rPr>
          <w:rFonts w:eastAsia="Lucida Sans Unicode"/>
          <w:b/>
          <w:bCs/>
          <w:sz w:val="24"/>
          <w:szCs w:val="24"/>
        </w:rPr>
        <w:t>2</w:t>
      </w:r>
      <w:r w:rsidR="00FF227C" w:rsidRPr="005D0BC5">
        <w:rPr>
          <w:rFonts w:eastAsia="Lucida Sans Unicode"/>
          <w:b/>
          <w:bCs/>
          <w:sz w:val="24"/>
          <w:szCs w:val="24"/>
        </w:rPr>
        <w:t>.</w:t>
      </w:r>
      <w:r w:rsidR="004719BF" w:rsidRPr="005D0BC5">
        <w:rPr>
          <w:rFonts w:eastAsia="Lucida Sans Unicode"/>
          <w:b/>
          <w:bCs/>
          <w:sz w:val="24"/>
          <w:szCs w:val="24"/>
        </w:rPr>
        <w:t>7</w:t>
      </w:r>
      <w:r w:rsidR="00FF227C" w:rsidRPr="005D0BC5">
        <w:rPr>
          <w:rFonts w:eastAsia="Lucida Sans Unicode"/>
          <w:sz w:val="24"/>
          <w:szCs w:val="24"/>
        </w:rPr>
        <w:t xml:space="preserve"> </w:t>
      </w:r>
      <w:bookmarkStart w:id="4" w:name="_Hlk131109179"/>
      <w:r w:rsidR="00FF227C" w:rsidRPr="005D0BC5">
        <w:rPr>
          <w:rFonts w:eastAsia="Lucida Sans Unicode"/>
          <w:sz w:val="24"/>
          <w:szCs w:val="24"/>
        </w:rPr>
        <w:t xml:space="preserve">Nos casos em que a alteração do Edital importe modificação das propostas, o </w:t>
      </w:r>
      <w:r w:rsidR="00941E43" w:rsidRPr="005D0BC5">
        <w:rPr>
          <w:rFonts w:eastAsia="Lucida Sans Unicode"/>
          <w:sz w:val="24"/>
          <w:szCs w:val="24"/>
        </w:rPr>
        <w:t>Município</w:t>
      </w:r>
      <w:r w:rsidR="00FF227C" w:rsidRPr="005D0BC5">
        <w:rPr>
          <w:rFonts w:eastAsia="Lucida Sans Unicode"/>
          <w:sz w:val="24"/>
          <w:szCs w:val="24"/>
        </w:rPr>
        <w:t xml:space="preserve"> prorrogará o prazo de abertura do certame.</w:t>
      </w:r>
      <w:bookmarkEnd w:id="4"/>
    </w:p>
    <w:p w14:paraId="1CC16D3C" w14:textId="77777777" w:rsidR="00FF227C" w:rsidRPr="005D0BC5" w:rsidRDefault="00FF227C" w:rsidP="00584E41">
      <w:pPr>
        <w:shd w:val="clear" w:color="auto" w:fill="FFFFFF"/>
        <w:suppressAutoHyphens w:val="0"/>
        <w:rPr>
          <w:sz w:val="24"/>
          <w:szCs w:val="24"/>
          <w:lang w:eastAsia="pt-BR"/>
        </w:rPr>
      </w:pPr>
    </w:p>
    <w:p w14:paraId="43885E47" w14:textId="77777777" w:rsidR="004328FA" w:rsidRPr="005D0BC5" w:rsidRDefault="004328FA" w:rsidP="004328FA">
      <w:pPr>
        <w:shd w:val="clear" w:color="auto" w:fill="FFFFFF"/>
        <w:suppressAutoHyphens w:val="0"/>
        <w:rPr>
          <w:b/>
          <w:bCs/>
          <w:sz w:val="24"/>
          <w:szCs w:val="24"/>
          <w:lang w:eastAsia="pt-BR"/>
        </w:rPr>
      </w:pPr>
      <w:r w:rsidRPr="005D0BC5">
        <w:rPr>
          <w:b/>
          <w:bCs/>
          <w:sz w:val="24"/>
          <w:szCs w:val="24"/>
          <w:lang w:eastAsia="pt-BR"/>
        </w:rPr>
        <w:t>3. DA PARTICIPAÇÃO NA CONCORRÊNCIA</w:t>
      </w:r>
    </w:p>
    <w:p w14:paraId="6195AE92" w14:textId="068464FD" w:rsidR="004328FA" w:rsidRPr="005D0BC5" w:rsidRDefault="004328FA" w:rsidP="004328FA">
      <w:pPr>
        <w:pStyle w:val="Standard"/>
        <w:spacing w:after="0" w:line="240" w:lineRule="auto"/>
        <w:jc w:val="both"/>
        <w:rPr>
          <w:rFonts w:ascii="Times New Roman" w:hAnsi="Times New Roman"/>
          <w:sz w:val="24"/>
          <w:szCs w:val="24"/>
        </w:rPr>
      </w:pPr>
      <w:bookmarkStart w:id="5" w:name="_Hlk131066753"/>
      <w:r w:rsidRPr="005D0BC5">
        <w:rPr>
          <w:rFonts w:ascii="Times New Roman" w:hAnsi="Times New Roman"/>
          <w:b/>
          <w:bCs/>
          <w:sz w:val="24"/>
          <w:szCs w:val="24"/>
        </w:rPr>
        <w:t>3.1</w:t>
      </w:r>
      <w:r w:rsidRPr="005D0BC5">
        <w:rPr>
          <w:rFonts w:ascii="Times New Roman" w:hAnsi="Times New Roman"/>
          <w:sz w:val="24"/>
          <w:szCs w:val="24"/>
        </w:rPr>
        <w:t xml:space="preserve"> </w:t>
      </w:r>
      <w:bookmarkStart w:id="6" w:name="_Hlk131080868"/>
      <w:r w:rsidRPr="005D0BC5">
        <w:rPr>
          <w:rFonts w:ascii="Times New Roman" w:eastAsia="Lucida Sans Unicode" w:hAnsi="Times New Roman"/>
          <w:sz w:val="24"/>
          <w:szCs w:val="24"/>
        </w:rPr>
        <w:t xml:space="preserve">Poderão participar da presente licitação empresas, brasileiras ou estrangeiras, devidamente constituídas, que possuam objeto social pertinente e compatível ao licitado, e que atendam </w:t>
      </w:r>
      <w:r w:rsidRPr="005D0BC5">
        <w:rPr>
          <w:rFonts w:ascii="Times New Roman" w:hAnsi="Times New Roman"/>
          <w:sz w:val="24"/>
          <w:szCs w:val="24"/>
        </w:rPr>
        <w:t xml:space="preserve">todas as exigências deste Edital e de seus anexos, e desde que devidamente credenciadas no sistema eletrônico do </w:t>
      </w:r>
      <w:r w:rsidRPr="00ED6655">
        <w:rPr>
          <w:rFonts w:ascii="Times New Roman" w:hAnsi="Times New Roman"/>
          <w:bCs/>
          <w:sz w:val="24"/>
          <w:szCs w:val="24"/>
        </w:rPr>
        <w:fldChar w:fldCharType="begin">
          <w:ffData>
            <w:name w:val="Texto3"/>
            <w:enabled/>
            <w:calcOnExit w:val="0"/>
            <w:textInput/>
          </w:ffData>
        </w:fldChar>
      </w:r>
      <w:r w:rsidRPr="00ED6655">
        <w:rPr>
          <w:rFonts w:ascii="Times New Roman" w:hAnsi="Times New Roman"/>
          <w:bCs/>
          <w:sz w:val="24"/>
          <w:szCs w:val="24"/>
        </w:rPr>
        <w:instrText xml:space="preserve"> FORMTEXT </w:instrText>
      </w:r>
      <w:r w:rsidRPr="00ED6655">
        <w:rPr>
          <w:rFonts w:ascii="Times New Roman" w:hAnsi="Times New Roman"/>
          <w:bCs/>
          <w:sz w:val="24"/>
          <w:szCs w:val="24"/>
        </w:rPr>
      </w:r>
      <w:r w:rsidRPr="00ED6655">
        <w:rPr>
          <w:rFonts w:ascii="Times New Roman" w:hAnsi="Times New Roman"/>
          <w:bCs/>
          <w:sz w:val="24"/>
          <w:szCs w:val="24"/>
        </w:rPr>
        <w:fldChar w:fldCharType="separate"/>
      </w:r>
      <w:r w:rsidR="00CA41F1" w:rsidRPr="00CA41F1">
        <w:rPr>
          <w:rFonts w:ascii="Times New Roman" w:hAnsi="Times New Roman"/>
          <w:bCs/>
          <w:sz w:val="24"/>
          <w:szCs w:val="24"/>
        </w:rPr>
        <w:t>www.bll.gov.br</w:t>
      </w:r>
      <w:r w:rsidRPr="00ED6655">
        <w:rPr>
          <w:rFonts w:ascii="Times New Roman" w:hAnsi="Times New Roman"/>
          <w:bCs/>
          <w:sz w:val="24"/>
          <w:szCs w:val="24"/>
        </w:rPr>
        <w:fldChar w:fldCharType="end"/>
      </w:r>
      <w:r w:rsidRPr="005D0BC5">
        <w:rPr>
          <w:rFonts w:ascii="Times New Roman" w:hAnsi="Times New Roman"/>
          <w:sz w:val="24"/>
          <w:szCs w:val="24"/>
        </w:rPr>
        <w:t>.</w:t>
      </w:r>
    </w:p>
    <w:bookmarkEnd w:id="6"/>
    <w:p w14:paraId="4656FCA4" w14:textId="77777777" w:rsidR="004328FA" w:rsidRPr="005D0BC5" w:rsidRDefault="004328FA" w:rsidP="004328FA">
      <w:pPr>
        <w:jc w:val="both"/>
        <w:rPr>
          <w:sz w:val="24"/>
          <w:szCs w:val="24"/>
        </w:rPr>
      </w:pPr>
      <w:r w:rsidRPr="005D0BC5">
        <w:rPr>
          <w:b/>
          <w:bCs/>
          <w:sz w:val="24"/>
          <w:szCs w:val="24"/>
        </w:rPr>
        <w:t>3.2 Credenciamento</w:t>
      </w:r>
      <w:r w:rsidRPr="005D0BC5">
        <w:rPr>
          <w:sz w:val="24"/>
          <w:szCs w:val="24"/>
        </w:rPr>
        <w:t>:</w:t>
      </w:r>
    </w:p>
    <w:p w14:paraId="1227051C" w14:textId="619F2ADF" w:rsidR="004328FA" w:rsidRPr="005D0BC5" w:rsidRDefault="004328FA" w:rsidP="004328FA">
      <w:pPr>
        <w:jc w:val="both"/>
        <w:rPr>
          <w:sz w:val="24"/>
          <w:szCs w:val="24"/>
        </w:rPr>
      </w:pPr>
      <w:r w:rsidRPr="005D0BC5">
        <w:rPr>
          <w:b/>
          <w:bCs/>
          <w:sz w:val="24"/>
          <w:szCs w:val="24"/>
        </w:rPr>
        <w:t>3.2.1</w:t>
      </w:r>
      <w:r w:rsidRPr="005D0BC5">
        <w:rPr>
          <w:sz w:val="24"/>
          <w:szCs w:val="24"/>
        </w:rPr>
        <w:t xml:space="preserve"> O Credenciamento é o nível básico do registro cadastral no </w:t>
      </w:r>
      <w:r w:rsidRPr="005D0BC5">
        <w:rPr>
          <w:bCs/>
          <w:sz w:val="24"/>
          <w:szCs w:val="24"/>
        </w:rPr>
        <w:t>Sistema Eletrônico de Licitações</w:t>
      </w:r>
      <w:r w:rsidRPr="005D0BC5">
        <w:rPr>
          <w:b/>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BB5B35" w:rsidRPr="00BB5B35">
        <w:rPr>
          <w:b/>
          <w:noProof/>
          <w:sz w:val="24"/>
          <w:szCs w:val="24"/>
        </w:rPr>
        <w:t>Bolsa de Licitações do Brasil – BLL www.bll.org.br</w:t>
      </w:r>
      <w:r w:rsidRPr="005D0BC5">
        <w:rPr>
          <w:b/>
          <w:sz w:val="24"/>
          <w:szCs w:val="24"/>
        </w:rPr>
        <w:fldChar w:fldCharType="end"/>
      </w:r>
      <w:r w:rsidRPr="005D0BC5">
        <w:rPr>
          <w:b/>
          <w:sz w:val="24"/>
          <w:szCs w:val="24"/>
        </w:rPr>
        <w:t xml:space="preserve">, </w:t>
      </w:r>
      <w:r w:rsidRPr="005D0BC5">
        <w:rPr>
          <w:sz w:val="24"/>
          <w:szCs w:val="24"/>
        </w:rPr>
        <w:t>que permite a participação dos interessados na modalidade LICITATÓRIA CONCORRÊNCIA, em sua FORMA ELETRÔNICA.</w:t>
      </w:r>
    </w:p>
    <w:p w14:paraId="7DFBBB5D" w14:textId="6102D1EE" w:rsidR="004328FA" w:rsidRPr="005D0BC5" w:rsidRDefault="004328FA" w:rsidP="004328FA">
      <w:pPr>
        <w:jc w:val="both"/>
        <w:rPr>
          <w:sz w:val="24"/>
          <w:szCs w:val="24"/>
        </w:rPr>
      </w:pPr>
      <w:r w:rsidRPr="005D0BC5">
        <w:rPr>
          <w:b/>
          <w:bCs/>
          <w:sz w:val="24"/>
          <w:szCs w:val="24"/>
        </w:rPr>
        <w:t>3.2.1.1</w:t>
      </w:r>
      <w:r w:rsidRPr="005D0BC5">
        <w:rPr>
          <w:sz w:val="24"/>
          <w:szCs w:val="24"/>
        </w:rPr>
        <w:t xml:space="preserve"> O cadastro dos interessados deverá ser feito no </w:t>
      </w:r>
      <w:r w:rsidRPr="005D0BC5">
        <w:rPr>
          <w:bCs/>
          <w:sz w:val="24"/>
          <w:szCs w:val="24"/>
        </w:rPr>
        <w:t>Sistema Eletrônico de Licitações</w:t>
      </w:r>
      <w:r w:rsidRPr="005D0BC5">
        <w:rPr>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BB5B35" w:rsidRPr="00BB5B35">
        <w:rPr>
          <w:b/>
          <w:noProof/>
          <w:sz w:val="24"/>
          <w:szCs w:val="24"/>
        </w:rPr>
        <w:t>Bolsa de Licitações do Brasil – BLL www.bll.org.br</w:t>
      </w:r>
      <w:r w:rsidRPr="005D0BC5">
        <w:rPr>
          <w:b/>
          <w:sz w:val="24"/>
          <w:szCs w:val="24"/>
        </w:rPr>
        <w:fldChar w:fldCharType="end"/>
      </w:r>
      <w:r w:rsidRPr="005D0BC5">
        <w:rPr>
          <w:bCs/>
          <w:sz w:val="24"/>
          <w:szCs w:val="24"/>
        </w:rPr>
        <w:t xml:space="preserve">. </w:t>
      </w:r>
    </w:p>
    <w:p w14:paraId="3D4FE7D4" w14:textId="77777777" w:rsidR="004328FA" w:rsidRPr="005D0BC5" w:rsidRDefault="004328FA" w:rsidP="004328FA">
      <w:pPr>
        <w:jc w:val="both"/>
        <w:rPr>
          <w:sz w:val="24"/>
          <w:szCs w:val="24"/>
        </w:rPr>
      </w:pPr>
      <w:r w:rsidRPr="005D0BC5">
        <w:rPr>
          <w:b/>
          <w:bCs/>
          <w:sz w:val="24"/>
          <w:szCs w:val="24"/>
        </w:rPr>
        <w:t>3.2.2</w:t>
      </w:r>
      <w:r w:rsidRPr="005D0BC5">
        <w:rPr>
          <w:sz w:val="24"/>
          <w:szCs w:val="24"/>
        </w:rPr>
        <w:t xml:space="preserve"> O credenciamento junto ao provedor do sistema implica a responsabilidade do licitante ou de seu representante legal e a presunção de sua capacidade técnica para realização das transações inerentes a esta licitação. </w:t>
      </w:r>
    </w:p>
    <w:p w14:paraId="3D7D9266" w14:textId="77777777" w:rsidR="004328FA" w:rsidRPr="005D0BC5" w:rsidRDefault="004328FA" w:rsidP="004328FA">
      <w:pPr>
        <w:jc w:val="both"/>
        <w:rPr>
          <w:sz w:val="24"/>
          <w:szCs w:val="24"/>
        </w:rPr>
      </w:pPr>
      <w:r w:rsidRPr="005D0BC5">
        <w:rPr>
          <w:b/>
          <w:bCs/>
          <w:sz w:val="24"/>
          <w:szCs w:val="24"/>
        </w:rPr>
        <w:t>3.2.3</w:t>
      </w:r>
      <w:r w:rsidRPr="005D0BC5">
        <w:rPr>
          <w:sz w:val="24"/>
          <w:szCs w:val="24"/>
        </w:rPr>
        <w:t xml:space="preserve">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 </w:t>
      </w:r>
    </w:p>
    <w:p w14:paraId="1566197D" w14:textId="3E15B068" w:rsidR="004328FA" w:rsidRPr="005D0BC5" w:rsidRDefault="004328FA" w:rsidP="004328FA">
      <w:pPr>
        <w:jc w:val="both"/>
        <w:rPr>
          <w:sz w:val="24"/>
          <w:szCs w:val="24"/>
        </w:rPr>
      </w:pPr>
      <w:r w:rsidRPr="005D0BC5">
        <w:rPr>
          <w:b/>
          <w:bCs/>
          <w:sz w:val="24"/>
          <w:szCs w:val="24"/>
        </w:rPr>
        <w:t>3.2.4</w:t>
      </w:r>
      <w:r w:rsidRPr="005D0BC5">
        <w:rPr>
          <w:sz w:val="24"/>
          <w:szCs w:val="24"/>
        </w:rPr>
        <w:t xml:space="preserve"> É de responsabilidade do cadastrado conferir a exatidão dos seus dados cadastrais no </w:t>
      </w:r>
      <w:r w:rsidRPr="005D0BC5">
        <w:rPr>
          <w:bCs/>
          <w:sz w:val="24"/>
          <w:szCs w:val="24"/>
        </w:rPr>
        <w:t>Sistema Eletrônico de Licitações</w:t>
      </w:r>
      <w:r w:rsidRPr="005D0BC5">
        <w:rPr>
          <w:sz w:val="24"/>
          <w:szCs w:val="24"/>
        </w:rPr>
        <w:t xml:space="preserve"> </w:t>
      </w:r>
      <w:r w:rsidRPr="005D0BC5">
        <w:rPr>
          <w:b/>
          <w:sz w:val="24"/>
          <w:szCs w:val="24"/>
        </w:rPr>
        <w:fldChar w:fldCharType="begin">
          <w:ffData>
            <w:name w:val="Texto3"/>
            <w:enabled/>
            <w:calcOnExit w:val="0"/>
            <w:textInput/>
          </w:ffData>
        </w:fldChar>
      </w:r>
      <w:r w:rsidRPr="005D0BC5">
        <w:rPr>
          <w:b/>
          <w:sz w:val="24"/>
          <w:szCs w:val="24"/>
        </w:rPr>
        <w:instrText xml:space="preserve"> FORMTEXT </w:instrText>
      </w:r>
      <w:r w:rsidRPr="005D0BC5">
        <w:rPr>
          <w:b/>
          <w:sz w:val="24"/>
          <w:szCs w:val="24"/>
        </w:rPr>
      </w:r>
      <w:r w:rsidRPr="005D0BC5">
        <w:rPr>
          <w:b/>
          <w:sz w:val="24"/>
          <w:szCs w:val="24"/>
        </w:rPr>
        <w:fldChar w:fldCharType="separate"/>
      </w:r>
      <w:r w:rsidR="00BB5B35" w:rsidRPr="00BB5B35">
        <w:rPr>
          <w:b/>
          <w:noProof/>
          <w:sz w:val="24"/>
          <w:szCs w:val="24"/>
        </w:rPr>
        <w:t>Bolsa de Licitações do Brasil – BLL www.bll.org.br</w:t>
      </w:r>
      <w:r w:rsidRPr="005D0BC5">
        <w:rPr>
          <w:b/>
          <w:sz w:val="24"/>
          <w:szCs w:val="24"/>
        </w:rPr>
        <w:fldChar w:fldCharType="end"/>
      </w:r>
      <w:r w:rsidRPr="005D0BC5">
        <w:rPr>
          <w:bCs/>
          <w:sz w:val="24"/>
          <w:szCs w:val="24"/>
        </w:rPr>
        <w:t xml:space="preserve">, </w:t>
      </w:r>
      <w:r w:rsidRPr="005D0BC5">
        <w:rPr>
          <w:sz w:val="24"/>
          <w:szCs w:val="24"/>
        </w:rPr>
        <w:t xml:space="preserve">e mantê-los atualizados junto aos órgãos responsáveis pela informação, devendo proceder, imediatamente, à correção ou à alteração dos registros tão logo identifique incorreção ou aqueles se tornem desatualizados. </w:t>
      </w:r>
    </w:p>
    <w:p w14:paraId="08ECA05D" w14:textId="77777777" w:rsidR="004328FA" w:rsidRDefault="004328FA" w:rsidP="004328FA">
      <w:pPr>
        <w:jc w:val="both"/>
        <w:rPr>
          <w:sz w:val="24"/>
          <w:szCs w:val="24"/>
        </w:rPr>
      </w:pPr>
      <w:r w:rsidRPr="005D0BC5">
        <w:rPr>
          <w:b/>
          <w:bCs/>
          <w:sz w:val="24"/>
          <w:szCs w:val="24"/>
        </w:rPr>
        <w:t>3.2.4.1</w:t>
      </w:r>
      <w:r>
        <w:rPr>
          <w:b/>
          <w:bCs/>
          <w:sz w:val="24"/>
          <w:szCs w:val="24"/>
        </w:rPr>
        <w:t xml:space="preserve"> </w:t>
      </w:r>
      <w:r w:rsidRPr="005D0BC5">
        <w:rPr>
          <w:sz w:val="24"/>
          <w:szCs w:val="24"/>
        </w:rPr>
        <w:t>A não observância do disposto no subitem anterior poderá ensejar desclassificação no momento da habilitação.</w:t>
      </w:r>
    </w:p>
    <w:p w14:paraId="78D0BBFD" w14:textId="0DD86980" w:rsidR="004328FA" w:rsidRDefault="004328FA" w:rsidP="004328FA">
      <w:pPr>
        <w:jc w:val="both"/>
        <w:rPr>
          <w:bCs/>
          <w:sz w:val="24"/>
          <w:szCs w:val="24"/>
        </w:rPr>
      </w:pPr>
      <w:r w:rsidRPr="00782045">
        <w:rPr>
          <w:rFonts w:eastAsia="Lucida Sans Unicode"/>
          <w:b/>
          <w:bCs/>
          <w:sz w:val="24"/>
          <w:szCs w:val="24"/>
        </w:rPr>
        <w:t>3.3</w:t>
      </w:r>
      <w:r w:rsidRPr="00782045">
        <w:rPr>
          <w:bCs/>
          <w:sz w:val="24"/>
          <w:szCs w:val="24"/>
        </w:rPr>
        <w:t xml:space="preserve"> </w:t>
      </w:r>
      <w:r w:rsidRPr="00782045">
        <w:rPr>
          <w:b/>
          <w:sz w:val="24"/>
          <w:szCs w:val="24"/>
        </w:rPr>
        <w:t>Consórcio:</w:t>
      </w:r>
      <w:r w:rsidRPr="00782045">
        <w:rPr>
          <w:bCs/>
          <w:sz w:val="24"/>
          <w:szCs w:val="24"/>
        </w:rPr>
        <w:t xml:space="preserve"> </w:t>
      </w:r>
      <w:r w:rsidRPr="00A3488F">
        <w:rPr>
          <w:bCs/>
          <w:i/>
          <w:iCs/>
          <w:color w:val="FF0000"/>
          <w:sz w:val="24"/>
          <w:szCs w:val="24"/>
          <w:u w:val="single"/>
        </w:rPr>
        <w:fldChar w:fldCharType="begin">
          <w:ffData>
            <w:name w:val="Texto3"/>
            <w:enabled/>
            <w:calcOnExit w:val="0"/>
            <w:textInput/>
          </w:ffData>
        </w:fldChar>
      </w:r>
      <w:r w:rsidRPr="00A3488F">
        <w:rPr>
          <w:bCs/>
          <w:i/>
          <w:iCs/>
          <w:color w:val="FF0000"/>
          <w:sz w:val="24"/>
          <w:szCs w:val="24"/>
          <w:u w:val="single"/>
        </w:rPr>
        <w:instrText xml:space="preserve"> FORMTEXT </w:instrText>
      </w:r>
      <w:r w:rsidRPr="00A3488F">
        <w:rPr>
          <w:bCs/>
          <w:i/>
          <w:iCs/>
          <w:color w:val="FF0000"/>
          <w:sz w:val="24"/>
          <w:szCs w:val="24"/>
          <w:u w:val="single"/>
        </w:rPr>
      </w:r>
      <w:r w:rsidRPr="00A3488F">
        <w:rPr>
          <w:bCs/>
          <w:i/>
          <w:iCs/>
          <w:color w:val="FF0000"/>
          <w:sz w:val="24"/>
          <w:szCs w:val="24"/>
          <w:u w:val="single"/>
        </w:rPr>
        <w:fldChar w:fldCharType="separate"/>
      </w:r>
      <w:r w:rsidR="003F42C8">
        <w:rPr>
          <w:bCs/>
          <w:i/>
          <w:iCs/>
          <w:color w:val="FF0000"/>
          <w:sz w:val="24"/>
          <w:szCs w:val="24"/>
          <w:u w:val="single"/>
        </w:rPr>
        <w:t> </w:t>
      </w:r>
      <w:r w:rsidRPr="00A3488F">
        <w:rPr>
          <w:bCs/>
          <w:i/>
          <w:iCs/>
          <w:color w:val="FF0000"/>
          <w:sz w:val="24"/>
          <w:szCs w:val="24"/>
          <w:u w:val="single"/>
        </w:rPr>
        <w:fldChar w:fldCharType="end"/>
      </w:r>
    </w:p>
    <w:p w14:paraId="2DFCDC66" w14:textId="2C5A5978" w:rsidR="004328FA" w:rsidRDefault="004328FA" w:rsidP="003F42C8">
      <w:pPr>
        <w:jc w:val="both"/>
        <w:rPr>
          <w:b/>
          <w:sz w:val="24"/>
          <w:szCs w:val="24"/>
        </w:rPr>
      </w:pPr>
      <w:r w:rsidRPr="003147A4">
        <w:rPr>
          <w:bCs/>
          <w:sz w:val="24"/>
          <w:szCs w:val="24"/>
        </w:rPr>
        <w:fldChar w:fldCharType="begin">
          <w:ffData>
            <w:name w:val="Texto3"/>
            <w:enabled/>
            <w:calcOnExit w:val="0"/>
            <w:textInput/>
          </w:ffData>
        </w:fldChar>
      </w:r>
      <w:r w:rsidRPr="003147A4">
        <w:rPr>
          <w:bCs/>
          <w:sz w:val="24"/>
          <w:szCs w:val="24"/>
        </w:rPr>
        <w:instrText xml:space="preserve"> FORMTEXT </w:instrText>
      </w:r>
      <w:r w:rsidRPr="003147A4">
        <w:rPr>
          <w:bCs/>
          <w:sz w:val="24"/>
          <w:szCs w:val="24"/>
        </w:rPr>
      </w:r>
      <w:r w:rsidRPr="003147A4">
        <w:rPr>
          <w:bCs/>
          <w:sz w:val="24"/>
          <w:szCs w:val="24"/>
        </w:rPr>
        <w:fldChar w:fldCharType="separate"/>
      </w:r>
      <w:r w:rsidR="003F42C8">
        <w:rPr>
          <w:bCs/>
          <w:sz w:val="24"/>
          <w:szCs w:val="24"/>
        </w:rPr>
        <w:t> </w:t>
      </w:r>
      <w:r w:rsidR="003F42C8">
        <w:rPr>
          <w:bCs/>
          <w:sz w:val="24"/>
          <w:szCs w:val="24"/>
        </w:rPr>
        <w:t> </w:t>
      </w:r>
      <w:r w:rsidR="003F42C8">
        <w:rPr>
          <w:bCs/>
          <w:sz w:val="24"/>
          <w:szCs w:val="24"/>
        </w:rPr>
        <w:t> </w:t>
      </w:r>
      <w:r w:rsidR="003F42C8">
        <w:rPr>
          <w:bCs/>
          <w:sz w:val="24"/>
          <w:szCs w:val="24"/>
        </w:rPr>
        <w:t> </w:t>
      </w:r>
      <w:r w:rsidR="003F42C8">
        <w:rPr>
          <w:bCs/>
          <w:sz w:val="24"/>
          <w:szCs w:val="24"/>
        </w:rPr>
        <w:t> </w:t>
      </w:r>
      <w:r w:rsidRPr="003147A4">
        <w:rPr>
          <w:bCs/>
          <w:sz w:val="24"/>
          <w:szCs w:val="24"/>
        </w:rPr>
        <w:fldChar w:fldCharType="end"/>
      </w:r>
    </w:p>
    <w:p w14:paraId="589FF677" w14:textId="77777777" w:rsidR="004328FA" w:rsidRDefault="004328FA" w:rsidP="004328FA">
      <w:pPr>
        <w:ind w:firstLine="709"/>
        <w:jc w:val="both"/>
        <w:rPr>
          <w:b/>
          <w:bCs/>
          <w:color w:val="FF0000"/>
          <w:sz w:val="24"/>
          <w:szCs w:val="24"/>
        </w:rPr>
      </w:pPr>
    </w:p>
    <w:p w14:paraId="0BBF2307" w14:textId="77777777" w:rsidR="004328FA" w:rsidRPr="005B5024" w:rsidRDefault="004328FA" w:rsidP="004328FA">
      <w:pPr>
        <w:jc w:val="both"/>
        <w:rPr>
          <w:bCs/>
          <w:sz w:val="24"/>
          <w:szCs w:val="24"/>
        </w:rPr>
      </w:pPr>
      <w:r w:rsidRPr="005B5024">
        <w:rPr>
          <w:bCs/>
          <w:sz w:val="24"/>
          <w:szCs w:val="24"/>
        </w:rPr>
        <w:fldChar w:fldCharType="begin">
          <w:ffData>
            <w:name w:val="Texto3"/>
            <w:enabled/>
            <w:calcOnExit w:val="0"/>
            <w:textInput/>
          </w:ffData>
        </w:fldChar>
      </w:r>
      <w:r w:rsidRPr="005B5024">
        <w:rPr>
          <w:bCs/>
          <w:sz w:val="24"/>
          <w:szCs w:val="24"/>
        </w:rPr>
        <w:instrText xml:space="preserve"> FORMTEXT </w:instrText>
      </w:r>
      <w:r w:rsidRPr="005B5024">
        <w:rPr>
          <w:bCs/>
          <w:sz w:val="24"/>
          <w:szCs w:val="24"/>
        </w:rPr>
      </w:r>
      <w:r w:rsidRPr="005B5024">
        <w:rPr>
          <w:bCs/>
          <w:sz w:val="24"/>
          <w:szCs w:val="24"/>
        </w:rPr>
        <w:fldChar w:fldCharType="separate"/>
      </w:r>
      <w:r w:rsidRPr="005B5024">
        <w:rPr>
          <w:bCs/>
          <w:noProof/>
          <w:sz w:val="24"/>
          <w:szCs w:val="24"/>
        </w:rPr>
        <w:t>Não será permitida a participação de Consórcio, conforme justificativa técnica e econômica constante do procedimento administrativo</w:t>
      </w:r>
      <w:r>
        <w:rPr>
          <w:bCs/>
          <w:noProof/>
          <w:sz w:val="24"/>
          <w:szCs w:val="24"/>
        </w:rPr>
        <w:t>.</w:t>
      </w:r>
      <w:r w:rsidRPr="005B5024">
        <w:rPr>
          <w:bCs/>
          <w:sz w:val="24"/>
          <w:szCs w:val="24"/>
        </w:rPr>
        <w:fldChar w:fldCharType="end"/>
      </w:r>
    </w:p>
    <w:p w14:paraId="3EAF7752" w14:textId="77777777" w:rsidR="004328FA" w:rsidRPr="00647FAF" w:rsidRDefault="004328FA" w:rsidP="004328FA">
      <w:pPr>
        <w:jc w:val="both"/>
        <w:rPr>
          <w:b/>
          <w:noProof/>
          <w:sz w:val="24"/>
          <w:szCs w:val="24"/>
        </w:rPr>
      </w:pPr>
      <w:r w:rsidRPr="00647FAF">
        <w:rPr>
          <w:b/>
          <w:noProof/>
          <w:sz w:val="24"/>
          <w:szCs w:val="24"/>
        </w:rPr>
        <w:t>3.</w:t>
      </w:r>
      <w:r>
        <w:rPr>
          <w:b/>
          <w:noProof/>
          <w:sz w:val="24"/>
          <w:szCs w:val="24"/>
        </w:rPr>
        <w:t>4</w:t>
      </w:r>
      <w:r w:rsidRPr="00647FAF">
        <w:rPr>
          <w:b/>
          <w:noProof/>
          <w:sz w:val="24"/>
          <w:szCs w:val="24"/>
        </w:rPr>
        <w:t xml:space="preserve"> Das vedações à participação:</w:t>
      </w:r>
    </w:p>
    <w:p w14:paraId="6C814BF8" w14:textId="77777777" w:rsidR="004328FA" w:rsidRPr="005B5024" w:rsidRDefault="004328FA" w:rsidP="004328FA">
      <w:pPr>
        <w:jc w:val="both"/>
        <w:rPr>
          <w:bCs/>
          <w:noProof/>
          <w:sz w:val="24"/>
          <w:szCs w:val="24"/>
        </w:rPr>
      </w:pPr>
      <w:r w:rsidRPr="005B5024">
        <w:rPr>
          <w:bCs/>
          <w:noProof/>
          <w:sz w:val="24"/>
          <w:szCs w:val="24"/>
        </w:rPr>
        <w:t>3</w:t>
      </w:r>
      <w:r>
        <w:rPr>
          <w:bCs/>
          <w:noProof/>
          <w:sz w:val="24"/>
          <w:szCs w:val="24"/>
        </w:rPr>
        <w:t>.4.1</w:t>
      </w:r>
      <w:r w:rsidRPr="005B5024">
        <w:rPr>
          <w:bCs/>
          <w:noProof/>
          <w:sz w:val="24"/>
          <w:szCs w:val="24"/>
        </w:rPr>
        <w:t xml:space="preserve"> Não poderão disputar licitação ou participar da execução de contrato, direta ou indiretamente, empresas que:</w:t>
      </w:r>
    </w:p>
    <w:p w14:paraId="374C585D" w14:textId="77777777" w:rsidR="004328FA" w:rsidRPr="005B5024" w:rsidRDefault="004328FA" w:rsidP="004328FA">
      <w:pPr>
        <w:jc w:val="both"/>
        <w:rPr>
          <w:bCs/>
          <w:noProof/>
          <w:sz w:val="24"/>
          <w:szCs w:val="24"/>
        </w:rPr>
      </w:pPr>
      <w:r w:rsidRPr="005B5024">
        <w:rPr>
          <w:bCs/>
          <w:noProof/>
          <w:sz w:val="24"/>
          <w:szCs w:val="24"/>
        </w:rPr>
        <w:t>3.</w:t>
      </w:r>
      <w:r>
        <w:rPr>
          <w:bCs/>
          <w:noProof/>
          <w:sz w:val="24"/>
          <w:szCs w:val="24"/>
        </w:rPr>
        <w:t xml:space="preserve">4.1.1 </w:t>
      </w:r>
      <w:r w:rsidRPr="005B5024">
        <w:rPr>
          <w:bCs/>
          <w:noProof/>
          <w:sz w:val="24"/>
          <w:szCs w:val="24"/>
        </w:rPr>
        <w:t>Estejam sob processo de falência;</w:t>
      </w:r>
    </w:p>
    <w:p w14:paraId="06E6B796" w14:textId="77777777" w:rsidR="004328FA" w:rsidRPr="005B5024" w:rsidRDefault="004328FA" w:rsidP="004328FA">
      <w:pPr>
        <w:jc w:val="both"/>
        <w:rPr>
          <w:bCs/>
          <w:noProof/>
          <w:sz w:val="24"/>
          <w:szCs w:val="24"/>
        </w:rPr>
      </w:pPr>
      <w:r w:rsidRPr="005B5024">
        <w:rPr>
          <w:bCs/>
          <w:noProof/>
          <w:sz w:val="24"/>
          <w:szCs w:val="24"/>
        </w:rPr>
        <w:lastRenderedPageBreak/>
        <w:t>3.</w:t>
      </w:r>
      <w:r>
        <w:rPr>
          <w:bCs/>
          <w:noProof/>
          <w:sz w:val="24"/>
          <w:szCs w:val="24"/>
        </w:rPr>
        <w:t xml:space="preserve">4.1.2 </w:t>
      </w:r>
      <w:r w:rsidRPr="005B5024">
        <w:rPr>
          <w:bCs/>
          <w:noProof/>
          <w:sz w:val="24"/>
          <w:szCs w:val="24"/>
        </w:rPr>
        <w:t>Será admitida participação de empresas em recuperação judicial, desde que apresentada certidão emitida pela instância judicial competente demonstrando estar a empresa apta econômica e financeiramente a participar de procedimento licitatório;</w:t>
      </w:r>
    </w:p>
    <w:p w14:paraId="5C1DBA20" w14:textId="77777777" w:rsidR="004328FA" w:rsidRPr="005B5024" w:rsidRDefault="004328FA" w:rsidP="004328FA">
      <w:pPr>
        <w:jc w:val="both"/>
        <w:rPr>
          <w:bCs/>
          <w:noProof/>
          <w:sz w:val="24"/>
          <w:szCs w:val="24"/>
        </w:rPr>
      </w:pPr>
      <w:r w:rsidRPr="005B5024">
        <w:rPr>
          <w:bCs/>
          <w:noProof/>
          <w:sz w:val="24"/>
          <w:szCs w:val="24"/>
        </w:rPr>
        <w:t>3.</w:t>
      </w:r>
      <w:r>
        <w:rPr>
          <w:bCs/>
          <w:noProof/>
          <w:sz w:val="24"/>
          <w:szCs w:val="24"/>
        </w:rPr>
        <w:t>4.1.3</w:t>
      </w:r>
      <w:r w:rsidRPr="005B5024">
        <w:rPr>
          <w:bCs/>
          <w:noProof/>
          <w:sz w:val="24"/>
          <w:szCs w:val="24"/>
        </w:rPr>
        <w:t xml:space="preserve"> Tenham sido declaradas inidôneas para licitar e contratar com a Administração Pública direta e indireta de todos os entes federativos;</w:t>
      </w:r>
    </w:p>
    <w:p w14:paraId="7B7A4626" w14:textId="77777777" w:rsidR="004328FA" w:rsidRPr="005B5024" w:rsidRDefault="004328FA" w:rsidP="004328FA">
      <w:pPr>
        <w:jc w:val="both"/>
        <w:rPr>
          <w:bCs/>
          <w:noProof/>
          <w:sz w:val="24"/>
          <w:szCs w:val="24"/>
        </w:rPr>
      </w:pPr>
      <w:r w:rsidRPr="005B5024">
        <w:rPr>
          <w:bCs/>
          <w:noProof/>
          <w:sz w:val="24"/>
          <w:szCs w:val="24"/>
        </w:rPr>
        <w:t>3.</w:t>
      </w:r>
      <w:r>
        <w:rPr>
          <w:bCs/>
          <w:noProof/>
          <w:sz w:val="24"/>
          <w:szCs w:val="24"/>
        </w:rPr>
        <w:t>4.1.4</w:t>
      </w:r>
      <w:r w:rsidRPr="005B5024">
        <w:rPr>
          <w:bCs/>
          <w:noProof/>
          <w:sz w:val="24"/>
          <w:szCs w:val="24"/>
        </w:rPr>
        <w:t xml:space="preserve"> Estejam impedidas de licitar e contratar com a Administração Pública direta e indireta do ente federativo que tiver aplicado a sanção;</w:t>
      </w:r>
    </w:p>
    <w:p w14:paraId="1CE2088F" w14:textId="77777777" w:rsidR="004328FA" w:rsidRPr="005B5024" w:rsidRDefault="004328FA" w:rsidP="004328FA">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1.5</w:t>
      </w:r>
      <w:r w:rsidRPr="005B5024">
        <w:rPr>
          <w:bCs/>
          <w:noProof/>
          <w:sz w:val="24"/>
          <w:szCs w:val="24"/>
        </w:rPr>
        <w:t xml:space="preserve"> Se enquadrem nas seguintes vedações de participação (art. 9º e 14 da Lei 14.133/2021):</w:t>
      </w:r>
    </w:p>
    <w:p w14:paraId="266F0707" w14:textId="77777777" w:rsidR="004328FA" w:rsidRPr="005B5024" w:rsidRDefault="004328FA" w:rsidP="004328FA">
      <w:pPr>
        <w:jc w:val="both"/>
        <w:rPr>
          <w:bCs/>
          <w:noProof/>
          <w:sz w:val="24"/>
          <w:szCs w:val="24"/>
        </w:rPr>
      </w:pPr>
      <w:r>
        <w:rPr>
          <w:bCs/>
          <w:noProof/>
          <w:sz w:val="24"/>
          <w:szCs w:val="24"/>
        </w:rPr>
        <w:t xml:space="preserve">a) </w:t>
      </w:r>
      <w:r w:rsidRPr="005B5024">
        <w:rPr>
          <w:bCs/>
          <w:noProof/>
          <w:sz w:val="24"/>
          <w:szCs w:val="24"/>
        </w:rPr>
        <w:t>Pessoa física ou jurídica que se encontre, ao tempo da licitação, impossibilitada de participar da licitação em decorrência de sanção que lhe foi imposta, estendendo-se a vedação ao licitante que atue em substituição a outra pessoa, física ou jurídica, com o intuito de burlar a efetividade da sanção a ela aplicada, inclusive a sua controladora, controlada ou coligada, desde que comprovado o ilícito ou utilização fraudulenta da personalidade jurídica do licitante.</w:t>
      </w:r>
    </w:p>
    <w:p w14:paraId="0C6D7069" w14:textId="77777777" w:rsidR="004328FA" w:rsidRPr="005B5024" w:rsidRDefault="004328FA" w:rsidP="004328FA">
      <w:pPr>
        <w:jc w:val="both"/>
        <w:rPr>
          <w:bCs/>
          <w:noProof/>
          <w:sz w:val="24"/>
          <w:szCs w:val="24"/>
        </w:rPr>
      </w:pPr>
      <w:r>
        <w:rPr>
          <w:bCs/>
          <w:noProof/>
          <w:sz w:val="24"/>
          <w:szCs w:val="24"/>
        </w:rPr>
        <w:t xml:space="preserve">b) </w:t>
      </w:r>
      <w:r w:rsidRPr="005B5024">
        <w:rPr>
          <w:bCs/>
          <w:noProof/>
          <w:sz w:val="24"/>
          <w:szCs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devendo essa proibição constar expressamente do edital de licitação;</w:t>
      </w:r>
    </w:p>
    <w:p w14:paraId="5D7E2FF4" w14:textId="77777777" w:rsidR="004328FA" w:rsidRPr="005B5024" w:rsidRDefault="004328FA" w:rsidP="004328FA">
      <w:pPr>
        <w:jc w:val="both"/>
        <w:rPr>
          <w:bCs/>
          <w:noProof/>
          <w:sz w:val="24"/>
          <w:szCs w:val="24"/>
        </w:rPr>
      </w:pPr>
      <w:r>
        <w:rPr>
          <w:bCs/>
          <w:noProof/>
          <w:sz w:val="24"/>
          <w:szCs w:val="24"/>
        </w:rPr>
        <w:t>c)</w:t>
      </w:r>
      <w:r w:rsidRPr="005B5024">
        <w:rPr>
          <w:bCs/>
          <w:noProof/>
          <w:sz w:val="24"/>
          <w:szCs w:val="24"/>
        </w:rPr>
        <w:t xml:space="preserv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4D028C3D" w14:textId="77777777" w:rsidR="004328FA" w:rsidRPr="005B5024" w:rsidRDefault="004328FA" w:rsidP="004328FA">
      <w:pPr>
        <w:jc w:val="both"/>
        <w:rPr>
          <w:bCs/>
          <w:noProof/>
          <w:sz w:val="24"/>
          <w:szCs w:val="24"/>
        </w:rPr>
      </w:pPr>
      <w:r>
        <w:rPr>
          <w:bCs/>
          <w:noProof/>
          <w:sz w:val="24"/>
          <w:szCs w:val="24"/>
        </w:rPr>
        <w:t>d)</w:t>
      </w:r>
      <w:r w:rsidRPr="005B5024">
        <w:rPr>
          <w:bCs/>
          <w:noProof/>
          <w:sz w:val="24"/>
          <w:szCs w:val="24"/>
        </w:rPr>
        <w:t xml:space="preserve"> Não poderá participar, direta ou indiretamente, da licitação ou da execução do contrato agente público de órgão ou entidade licitante ou contratante, devendo ser observadas as situações que possam configurar conflito de interesses no exercício ou após o exercício do cargo ou emprego, nos termos da legislação que disciplina a matéria.</w:t>
      </w:r>
    </w:p>
    <w:p w14:paraId="75CAEFE0" w14:textId="77777777" w:rsidR="004328FA" w:rsidRPr="005B5024" w:rsidRDefault="004328FA" w:rsidP="004328FA">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1</w:t>
      </w:r>
      <w:r w:rsidRPr="005B5024">
        <w:rPr>
          <w:bCs/>
          <w:noProof/>
          <w:sz w:val="24"/>
          <w:szCs w:val="24"/>
        </w:rPr>
        <w:t>.</w:t>
      </w:r>
      <w:r>
        <w:rPr>
          <w:bCs/>
          <w:noProof/>
          <w:sz w:val="24"/>
          <w:szCs w:val="24"/>
        </w:rPr>
        <w:t>5</w:t>
      </w:r>
      <w:r w:rsidRPr="005B5024">
        <w:rPr>
          <w:bCs/>
          <w:noProof/>
          <w:sz w:val="24"/>
          <w:szCs w:val="24"/>
        </w:rPr>
        <w:t>.1</w:t>
      </w:r>
      <w:r>
        <w:rPr>
          <w:bCs/>
          <w:noProof/>
          <w:sz w:val="24"/>
          <w:szCs w:val="24"/>
        </w:rPr>
        <w:t xml:space="preserve"> </w:t>
      </w:r>
      <w:r w:rsidRPr="005B5024">
        <w:rPr>
          <w:bCs/>
          <w:noProof/>
          <w:sz w:val="24"/>
          <w:szCs w:val="24"/>
        </w:rPr>
        <w:t>As vedações estendem-se a terceiro que auxilie a condução da contratação na qualidade de integrante de equipe de apoio, profissional especializado ou funcionário ou representante de empresa que preste assessoria técnica.</w:t>
      </w:r>
    </w:p>
    <w:p w14:paraId="05615DEA" w14:textId="77777777" w:rsidR="004328FA" w:rsidRPr="005B5024" w:rsidRDefault="004328FA" w:rsidP="004328FA">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 xml:space="preserve">2 </w:t>
      </w:r>
      <w:r w:rsidRPr="005B5024">
        <w:rPr>
          <w:bCs/>
          <w:noProof/>
          <w:sz w:val="24"/>
          <w:szCs w:val="24"/>
        </w:rPr>
        <w:t>Não poderão participar da licitação OSCIP’s atuando nessa condição;</w:t>
      </w:r>
    </w:p>
    <w:p w14:paraId="035C7F1A" w14:textId="77777777" w:rsidR="004328FA" w:rsidRPr="005B5024" w:rsidRDefault="004328FA" w:rsidP="004328FA">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 xml:space="preserve">3 </w:t>
      </w:r>
      <w:r w:rsidRPr="005B5024">
        <w:rPr>
          <w:bCs/>
          <w:noProof/>
          <w:sz w:val="24"/>
          <w:szCs w:val="24"/>
        </w:rPr>
        <w:t>Aquele que não atenda às condições deste Edital e seu(s) anexo(s);</w:t>
      </w:r>
    </w:p>
    <w:p w14:paraId="0E84B88D" w14:textId="77777777" w:rsidR="004328FA" w:rsidRPr="005B5024" w:rsidRDefault="004328FA" w:rsidP="004328FA">
      <w:pPr>
        <w:jc w:val="both"/>
        <w:rPr>
          <w:bCs/>
          <w:noProof/>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 xml:space="preserve">4 </w:t>
      </w:r>
      <w:r w:rsidRPr="005B5024">
        <w:rPr>
          <w:bCs/>
          <w:noProof/>
          <w:sz w:val="24"/>
          <w:szCs w:val="24"/>
        </w:rPr>
        <w:t>Autor do anteprojeto, do projeto básico ou do projeto executivo, pessoa física ou jurídica;</w:t>
      </w:r>
    </w:p>
    <w:p w14:paraId="14A8C43B" w14:textId="77777777" w:rsidR="004328FA" w:rsidRDefault="004328FA" w:rsidP="004328FA">
      <w:pPr>
        <w:jc w:val="both"/>
        <w:rPr>
          <w:b/>
          <w:bCs/>
          <w:sz w:val="24"/>
          <w:szCs w:val="24"/>
        </w:rPr>
      </w:pPr>
      <w:r w:rsidRPr="005B5024">
        <w:rPr>
          <w:bCs/>
          <w:noProof/>
          <w:sz w:val="24"/>
          <w:szCs w:val="24"/>
        </w:rPr>
        <w:t>3</w:t>
      </w:r>
      <w:r>
        <w:rPr>
          <w:bCs/>
          <w:noProof/>
          <w:sz w:val="24"/>
          <w:szCs w:val="24"/>
        </w:rPr>
        <w:t>.4</w:t>
      </w:r>
      <w:r w:rsidRPr="005B5024">
        <w:rPr>
          <w:bCs/>
          <w:noProof/>
          <w:sz w:val="24"/>
          <w:szCs w:val="24"/>
        </w:rPr>
        <w:t>.</w:t>
      </w:r>
      <w:r>
        <w:rPr>
          <w:bCs/>
          <w:noProof/>
          <w:sz w:val="24"/>
          <w:szCs w:val="24"/>
        </w:rPr>
        <w:t>5</w:t>
      </w:r>
      <w:r w:rsidRPr="005B5024">
        <w:rPr>
          <w:bCs/>
          <w:noProof/>
          <w:sz w:val="24"/>
          <w:szCs w:val="24"/>
        </w:rPr>
        <w:t xml:space="preserve">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w:t>
      </w:r>
    </w:p>
    <w:p w14:paraId="297CB818" w14:textId="77777777" w:rsidR="004328FA" w:rsidRPr="005D0BC5" w:rsidRDefault="004328FA" w:rsidP="004328FA">
      <w:pPr>
        <w:jc w:val="both"/>
        <w:rPr>
          <w:sz w:val="24"/>
          <w:szCs w:val="24"/>
        </w:rPr>
      </w:pPr>
      <w:bookmarkStart w:id="7" w:name="_Hlk131081251"/>
      <w:r w:rsidRPr="005D0BC5">
        <w:rPr>
          <w:b/>
          <w:bCs/>
          <w:sz w:val="24"/>
          <w:szCs w:val="24"/>
        </w:rPr>
        <w:t>3.</w:t>
      </w:r>
      <w:r>
        <w:rPr>
          <w:b/>
          <w:bCs/>
          <w:sz w:val="24"/>
          <w:szCs w:val="24"/>
        </w:rPr>
        <w:t>5</w:t>
      </w:r>
      <w:r w:rsidRPr="005D0BC5">
        <w:rPr>
          <w:sz w:val="24"/>
          <w:szCs w:val="24"/>
        </w:rPr>
        <w:t xml:space="preserve"> </w:t>
      </w:r>
      <w:r w:rsidRPr="005D0BC5">
        <w:rPr>
          <w:b/>
          <w:bCs/>
          <w:sz w:val="24"/>
          <w:szCs w:val="24"/>
        </w:rPr>
        <w:t>ME e EPP</w:t>
      </w:r>
      <w:r w:rsidRPr="005D0BC5">
        <w:rPr>
          <w:sz w:val="24"/>
          <w:szCs w:val="24"/>
        </w:rPr>
        <w:t>: As microempresas e empresas de pequeno porte, assim qualificadas nos termos da Lei Complementar nº 123/06, poderão participar desta licitação usufruindo dos benefícios estabelecidos nos artigos 42 a 49 daquela Lei Complementar, declarando no campo próprio do sistema sua condição.</w:t>
      </w:r>
    </w:p>
    <w:p w14:paraId="30AF2E16" w14:textId="77777777" w:rsidR="004328FA" w:rsidRPr="005D0BC5" w:rsidRDefault="004328FA" w:rsidP="004328FA">
      <w:pPr>
        <w:jc w:val="both"/>
        <w:rPr>
          <w:sz w:val="24"/>
          <w:szCs w:val="24"/>
        </w:rPr>
      </w:pPr>
      <w:r w:rsidRPr="005D0BC5">
        <w:rPr>
          <w:b/>
          <w:bCs/>
          <w:sz w:val="24"/>
          <w:szCs w:val="24"/>
        </w:rPr>
        <w:t>3.</w:t>
      </w:r>
      <w:r>
        <w:rPr>
          <w:b/>
          <w:bCs/>
          <w:sz w:val="24"/>
          <w:szCs w:val="24"/>
        </w:rPr>
        <w:t>5</w:t>
      </w:r>
      <w:r w:rsidRPr="005D0BC5">
        <w:rPr>
          <w:b/>
          <w:bCs/>
          <w:sz w:val="24"/>
          <w:szCs w:val="24"/>
        </w:rPr>
        <w:t>.1</w:t>
      </w:r>
      <w:r w:rsidRPr="005D0BC5">
        <w:rPr>
          <w:bCs/>
          <w:sz w:val="24"/>
          <w:szCs w:val="24"/>
        </w:rPr>
        <w:tab/>
        <w:t>Não serão aplicáveis tais benefícios</w:t>
      </w:r>
      <w:r w:rsidRPr="005D0BC5">
        <w:rPr>
          <w:b/>
          <w:sz w:val="24"/>
          <w:szCs w:val="24"/>
        </w:rPr>
        <w:t xml:space="preserve"> </w:t>
      </w:r>
      <w:r w:rsidRPr="005D0BC5">
        <w:rPr>
          <w:rFonts w:eastAsia="Arial"/>
          <w:sz w:val="24"/>
          <w:szCs w:val="24"/>
        </w:rPr>
        <w:t>em se tratando de contratação de obras e serviços de engenharia, cujo valor estimado for superior à receita bruta máxima admitida para fins de enquadramento como empresa de pequeno porte.</w:t>
      </w:r>
    </w:p>
    <w:p w14:paraId="4B87D2C4" w14:textId="77777777" w:rsidR="004328FA" w:rsidRPr="005D0BC5" w:rsidRDefault="004328FA" w:rsidP="004328FA">
      <w:pPr>
        <w:jc w:val="both"/>
        <w:rPr>
          <w:sz w:val="24"/>
          <w:szCs w:val="24"/>
        </w:rPr>
      </w:pPr>
      <w:r w:rsidRPr="005D0BC5">
        <w:rPr>
          <w:b/>
          <w:bCs/>
          <w:sz w:val="24"/>
          <w:szCs w:val="24"/>
        </w:rPr>
        <w:t>3.</w:t>
      </w:r>
      <w:r>
        <w:rPr>
          <w:b/>
          <w:bCs/>
          <w:sz w:val="24"/>
          <w:szCs w:val="24"/>
        </w:rPr>
        <w:t>5</w:t>
      </w:r>
      <w:r w:rsidRPr="005D0BC5">
        <w:rPr>
          <w:b/>
          <w:bCs/>
          <w:sz w:val="24"/>
          <w:szCs w:val="24"/>
        </w:rPr>
        <w:t>.</w:t>
      </w:r>
      <w:r w:rsidRPr="005D0BC5">
        <w:rPr>
          <w:rFonts w:eastAsia="Arial"/>
          <w:b/>
          <w:bCs/>
          <w:sz w:val="24"/>
          <w:szCs w:val="24"/>
        </w:rPr>
        <w:t>1.1</w:t>
      </w:r>
      <w:r w:rsidRPr="005D0BC5">
        <w:rPr>
          <w:rFonts w:eastAsia="Arial"/>
          <w:b/>
          <w:bCs/>
          <w:sz w:val="24"/>
          <w:szCs w:val="24"/>
        </w:rPr>
        <w:tab/>
      </w:r>
      <w:r w:rsidRPr="005D0BC5">
        <w:rPr>
          <w:rFonts w:eastAsia="Arial"/>
          <w:sz w:val="24"/>
          <w:szCs w:val="24"/>
        </w:rPr>
        <w:t>A obtenção dos benefícios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34AD7BB3" w14:textId="77777777" w:rsidR="004328FA" w:rsidRPr="005D0BC5" w:rsidRDefault="004328FA" w:rsidP="004328FA">
      <w:pPr>
        <w:jc w:val="both"/>
        <w:rPr>
          <w:sz w:val="24"/>
          <w:szCs w:val="24"/>
        </w:rPr>
      </w:pPr>
      <w:r w:rsidRPr="005D0BC5">
        <w:rPr>
          <w:b/>
          <w:bCs/>
          <w:sz w:val="24"/>
          <w:szCs w:val="24"/>
        </w:rPr>
        <w:t>3.</w:t>
      </w:r>
      <w:r>
        <w:rPr>
          <w:b/>
          <w:bCs/>
          <w:sz w:val="24"/>
          <w:szCs w:val="24"/>
        </w:rPr>
        <w:t>5</w:t>
      </w:r>
      <w:r w:rsidRPr="005D0BC5">
        <w:rPr>
          <w:b/>
          <w:bCs/>
          <w:sz w:val="24"/>
          <w:szCs w:val="24"/>
        </w:rPr>
        <w:t>.</w:t>
      </w:r>
      <w:r w:rsidRPr="005D0BC5">
        <w:rPr>
          <w:rFonts w:eastAsia="Arial"/>
          <w:b/>
          <w:bCs/>
          <w:sz w:val="24"/>
          <w:szCs w:val="24"/>
        </w:rPr>
        <w:t>1.2</w:t>
      </w:r>
      <w:r w:rsidRPr="005D0BC5">
        <w:rPr>
          <w:rFonts w:eastAsia="Arial"/>
          <w:b/>
          <w:bCs/>
          <w:sz w:val="24"/>
          <w:szCs w:val="24"/>
        </w:rPr>
        <w:tab/>
      </w:r>
      <w:r w:rsidRPr="005D0BC5">
        <w:rPr>
          <w:rFonts w:eastAsia="Arial"/>
          <w:sz w:val="24"/>
          <w:szCs w:val="24"/>
        </w:rPr>
        <w:t>Nas contratações com prazo de vigência superior a 1 (um) ano, será considerado o valor anual do contrato.</w:t>
      </w:r>
    </w:p>
    <w:p w14:paraId="7E6F5B57" w14:textId="77777777" w:rsidR="004328FA" w:rsidRPr="005D0BC5" w:rsidRDefault="004328FA" w:rsidP="004328FA">
      <w:pPr>
        <w:jc w:val="both"/>
        <w:rPr>
          <w:bCs/>
          <w:sz w:val="24"/>
          <w:szCs w:val="24"/>
        </w:rPr>
      </w:pPr>
      <w:r w:rsidRPr="005D0BC5">
        <w:rPr>
          <w:b/>
          <w:bCs/>
          <w:sz w:val="24"/>
          <w:szCs w:val="24"/>
        </w:rPr>
        <w:t>3.</w:t>
      </w:r>
      <w:r>
        <w:rPr>
          <w:b/>
          <w:bCs/>
          <w:sz w:val="24"/>
          <w:szCs w:val="24"/>
        </w:rPr>
        <w:t>6</w:t>
      </w:r>
      <w:r>
        <w:rPr>
          <w:bCs/>
          <w:sz w:val="24"/>
          <w:szCs w:val="24"/>
        </w:rPr>
        <w:t xml:space="preserve"> </w:t>
      </w:r>
      <w:r w:rsidRPr="005D0BC5">
        <w:rPr>
          <w:bCs/>
          <w:sz w:val="24"/>
          <w:szCs w:val="24"/>
        </w:rPr>
        <w:t>Como requisito para a participação na CONCORRÊNCIA, a licitante deverá declarar, em campo próprio do sistema eletrônico ou mediante apresentação de declaração, que está ciente e concorda com as condições do edital e anexos, especialmente:</w:t>
      </w:r>
    </w:p>
    <w:p w14:paraId="1110063B" w14:textId="77777777" w:rsidR="004328FA" w:rsidRPr="005D0BC5" w:rsidRDefault="004328FA" w:rsidP="004328FA">
      <w:pPr>
        <w:jc w:val="both"/>
        <w:rPr>
          <w:bCs/>
          <w:sz w:val="24"/>
          <w:szCs w:val="24"/>
        </w:rPr>
      </w:pPr>
      <w:r w:rsidRPr="005D0BC5">
        <w:rPr>
          <w:rFonts w:eastAsia="Arial"/>
          <w:b/>
          <w:bCs/>
          <w:sz w:val="24"/>
          <w:szCs w:val="24"/>
        </w:rPr>
        <w:t>3.</w:t>
      </w:r>
      <w:r>
        <w:rPr>
          <w:rFonts w:eastAsia="Arial"/>
          <w:b/>
          <w:bCs/>
          <w:sz w:val="24"/>
          <w:szCs w:val="24"/>
        </w:rPr>
        <w:t>6</w:t>
      </w:r>
      <w:r w:rsidRPr="005D0BC5">
        <w:rPr>
          <w:rFonts w:eastAsia="Arial"/>
          <w:b/>
          <w:bCs/>
          <w:sz w:val="24"/>
          <w:szCs w:val="24"/>
        </w:rPr>
        <w:t xml:space="preserve">.1 </w:t>
      </w:r>
      <w:r w:rsidRPr="005D0BC5">
        <w:rPr>
          <w:rFonts w:eastAsia="Arial"/>
          <w:sz w:val="24"/>
          <w:szCs w:val="24"/>
        </w:rPr>
        <w:t>O</w:t>
      </w:r>
      <w:r w:rsidRPr="005D0BC5">
        <w:rPr>
          <w:rFonts w:eastAsia="Arial"/>
          <w:b/>
          <w:bCs/>
          <w:sz w:val="24"/>
          <w:szCs w:val="24"/>
        </w:rPr>
        <w:t xml:space="preserve"> </w:t>
      </w:r>
      <w:r w:rsidRPr="005D0BC5">
        <w:rPr>
          <w:rFonts w:eastAsia="MS Mincho"/>
          <w:color w:val="000000"/>
          <w:sz w:val="24"/>
          <w:szCs w:val="24"/>
        </w:rPr>
        <w:t>pleno conhecimento e atendimento aos critérios legais e constitucionais e às exigências de habilitação e demais condições previstas no edital;</w:t>
      </w:r>
    </w:p>
    <w:p w14:paraId="2ECBAF05" w14:textId="77777777" w:rsidR="004328FA" w:rsidRPr="000255E2" w:rsidRDefault="004328FA" w:rsidP="004328FA">
      <w:pPr>
        <w:pStyle w:val="Standard"/>
        <w:spacing w:after="0" w:line="240" w:lineRule="auto"/>
        <w:jc w:val="both"/>
        <w:rPr>
          <w:rFonts w:ascii="Times New Roman" w:eastAsia="Arial" w:hAnsi="Times New Roman"/>
          <w:b/>
          <w:bCs/>
          <w:sz w:val="24"/>
          <w:szCs w:val="24"/>
        </w:rPr>
      </w:pPr>
      <w:r w:rsidRPr="005D0BC5">
        <w:rPr>
          <w:rFonts w:ascii="Times New Roman" w:eastAsia="Arial" w:hAnsi="Times New Roman"/>
          <w:b/>
          <w:bCs/>
          <w:sz w:val="24"/>
          <w:szCs w:val="24"/>
        </w:rPr>
        <w:t>3.</w:t>
      </w:r>
      <w:r>
        <w:rPr>
          <w:rFonts w:ascii="Times New Roman" w:eastAsia="Arial" w:hAnsi="Times New Roman"/>
          <w:b/>
          <w:bCs/>
          <w:sz w:val="24"/>
          <w:szCs w:val="24"/>
        </w:rPr>
        <w:t>6</w:t>
      </w:r>
      <w:r w:rsidRPr="005D0BC5">
        <w:rPr>
          <w:rFonts w:ascii="Times New Roman" w:eastAsia="Arial" w:hAnsi="Times New Roman"/>
          <w:b/>
          <w:bCs/>
          <w:sz w:val="24"/>
          <w:szCs w:val="24"/>
        </w:rPr>
        <w:t>.2</w:t>
      </w:r>
      <w:r>
        <w:rPr>
          <w:rFonts w:ascii="Times New Roman" w:eastAsia="Arial" w:hAnsi="Times New Roman"/>
          <w:b/>
          <w:bCs/>
          <w:sz w:val="24"/>
          <w:szCs w:val="24"/>
        </w:rPr>
        <w:t xml:space="preserve"> </w:t>
      </w:r>
      <w:r w:rsidRPr="005D0BC5">
        <w:rPr>
          <w:rFonts w:ascii="Times New Roman" w:eastAsia="Arial" w:hAnsi="Times New Roman"/>
          <w:sz w:val="24"/>
          <w:szCs w:val="24"/>
        </w:rPr>
        <w:t>A</w:t>
      </w:r>
      <w:r w:rsidRPr="005D0BC5">
        <w:rPr>
          <w:rFonts w:ascii="Times New Roman" w:eastAsia="MS Mincho" w:hAnsi="Times New Roman"/>
          <w:color w:val="000000"/>
          <w:sz w:val="24"/>
          <w:szCs w:val="24"/>
        </w:rPr>
        <w:t xml:space="preserve"> sua condição de microempresa, de empresa de pequeno porte ou de microempreendedor individual para usufruir dos benefícios da Lei Complementar Federal n.º 123, de 2006.</w:t>
      </w:r>
    </w:p>
    <w:p w14:paraId="57062563" w14:textId="77777777" w:rsidR="004328FA" w:rsidRPr="005D0BC5" w:rsidRDefault="004328FA" w:rsidP="004328FA">
      <w:pPr>
        <w:pStyle w:val="Standard"/>
        <w:spacing w:after="0" w:line="240" w:lineRule="auto"/>
        <w:jc w:val="both"/>
        <w:rPr>
          <w:rFonts w:ascii="Times New Roman" w:eastAsia="MS Mincho" w:hAnsi="Times New Roman"/>
          <w:color w:val="000000"/>
          <w:sz w:val="24"/>
          <w:szCs w:val="24"/>
        </w:rPr>
      </w:pPr>
      <w:r w:rsidRPr="005D0BC5">
        <w:rPr>
          <w:rFonts w:ascii="Times New Roman" w:eastAsia="MS Mincho" w:hAnsi="Times New Roman"/>
          <w:b/>
          <w:bCs/>
          <w:color w:val="000000"/>
          <w:sz w:val="24"/>
          <w:szCs w:val="24"/>
        </w:rPr>
        <w:t>3.</w:t>
      </w:r>
      <w:r>
        <w:rPr>
          <w:rFonts w:ascii="Times New Roman" w:eastAsia="MS Mincho" w:hAnsi="Times New Roman"/>
          <w:b/>
          <w:bCs/>
          <w:color w:val="000000"/>
          <w:sz w:val="24"/>
          <w:szCs w:val="24"/>
        </w:rPr>
        <w:t>6</w:t>
      </w:r>
      <w:r w:rsidRPr="005D0BC5">
        <w:rPr>
          <w:rFonts w:ascii="Times New Roman" w:eastAsia="MS Mincho" w:hAnsi="Times New Roman"/>
          <w:b/>
          <w:bCs/>
          <w:color w:val="000000"/>
          <w:sz w:val="24"/>
          <w:szCs w:val="24"/>
        </w:rPr>
        <w:t>.2.1</w:t>
      </w:r>
      <w:r w:rsidRPr="005D0BC5">
        <w:rPr>
          <w:rFonts w:ascii="Times New Roman" w:eastAsia="MS Mincho" w:hAnsi="Times New Roman"/>
          <w:color w:val="000000"/>
          <w:sz w:val="24"/>
          <w:szCs w:val="24"/>
        </w:rPr>
        <w:t xml:space="preserve"> A comprovação da condição acima deverá ocorrer mediante apresentação de:</w:t>
      </w:r>
    </w:p>
    <w:p w14:paraId="21D52740" w14:textId="77777777" w:rsidR="004328FA" w:rsidRPr="005D0BC5" w:rsidRDefault="004328FA" w:rsidP="004328FA">
      <w:pPr>
        <w:pStyle w:val="Standard"/>
        <w:spacing w:after="0" w:line="240" w:lineRule="auto"/>
        <w:jc w:val="both"/>
        <w:rPr>
          <w:rFonts w:ascii="Times New Roman" w:eastAsia="Myriad Pro" w:hAnsi="Times New Roman"/>
          <w:sz w:val="24"/>
          <w:szCs w:val="24"/>
          <w:shd w:val="clear" w:color="auto" w:fill="FFFFFF"/>
        </w:rPr>
      </w:pPr>
      <w:r w:rsidRPr="005D0BC5">
        <w:rPr>
          <w:rFonts w:ascii="Times New Roman" w:eastAsia="MS Mincho" w:hAnsi="Times New Roman"/>
          <w:sz w:val="24"/>
          <w:szCs w:val="24"/>
        </w:rPr>
        <w:t xml:space="preserve">a) </w:t>
      </w:r>
      <w:r w:rsidRPr="005D0BC5">
        <w:rPr>
          <w:rFonts w:ascii="Times New Roman" w:eastAsia="Myriad Pro" w:hAnsi="Times New Roman"/>
          <w:sz w:val="24"/>
          <w:szCs w:val="24"/>
          <w:shd w:val="clear" w:color="auto" w:fill="FFFFFF"/>
        </w:rPr>
        <w:t>Certidão Simplificada original da Junta Comercial da sede do licitante ou documento equivalente;</w:t>
      </w:r>
    </w:p>
    <w:p w14:paraId="094F8564" w14:textId="77777777" w:rsidR="004328FA" w:rsidRPr="005D0BC5" w:rsidRDefault="004328FA" w:rsidP="004328FA">
      <w:pPr>
        <w:pStyle w:val="Standard"/>
        <w:spacing w:after="0" w:line="240" w:lineRule="auto"/>
        <w:jc w:val="both"/>
        <w:rPr>
          <w:rFonts w:ascii="Times New Roman" w:eastAsia="Myriad Pro" w:hAnsi="Times New Roman"/>
          <w:sz w:val="24"/>
          <w:szCs w:val="24"/>
          <w:shd w:val="clear" w:color="auto" w:fill="FFFFFF"/>
        </w:rPr>
      </w:pPr>
      <w:r w:rsidRPr="005D0BC5">
        <w:rPr>
          <w:rFonts w:ascii="Times New Roman" w:eastAsia="Myriad Pro" w:hAnsi="Times New Roman"/>
          <w:sz w:val="24"/>
          <w:szCs w:val="24"/>
          <w:shd w:val="clear" w:color="auto" w:fill="FFFFFF"/>
        </w:rPr>
        <w:t>b) Declaração escrit</w:t>
      </w:r>
      <w:r w:rsidRPr="005D0BC5">
        <w:rPr>
          <w:rFonts w:ascii="Times New Roman" w:eastAsia="Myriad Pro" w:hAnsi="Times New Roman"/>
          <w:sz w:val="24"/>
          <w:szCs w:val="24"/>
        </w:rPr>
        <w:t xml:space="preserve">a </w:t>
      </w:r>
      <w:r w:rsidRPr="00677AB5">
        <w:rPr>
          <w:rFonts w:ascii="Times New Roman" w:eastAsia="Myriad Pro" w:hAnsi="Times New Roman"/>
          <w:sz w:val="24"/>
          <w:szCs w:val="24"/>
        </w:rPr>
        <w:t>(ANEXO XII), sob</w:t>
      </w:r>
      <w:r w:rsidRPr="005D0BC5">
        <w:rPr>
          <w:rFonts w:ascii="Times New Roman" w:eastAsia="Myriad Pro" w:hAnsi="Times New Roman"/>
          <w:sz w:val="24"/>
          <w:szCs w:val="24"/>
        </w:rPr>
        <w:t xml:space="preserve"> as penas da lei, de que cumpre os requisitos legais de qualificação da condição d</w:t>
      </w:r>
      <w:r w:rsidRPr="005D0BC5">
        <w:rPr>
          <w:rFonts w:ascii="Times New Roman" w:eastAsia="Myriad Pro" w:hAnsi="Times New Roman"/>
          <w:sz w:val="24"/>
          <w:szCs w:val="24"/>
          <w:shd w:val="clear" w:color="auto" w:fill="FFFFFF"/>
        </w:rPr>
        <w:t>e microempresa, de empresa de pequeno porte ou microempreendedor individual, estando apto a usufruir dos benefícios previstos nos art. 42 a art. 49 da Lei Complementar Federal n.º 123, de 2006;</w:t>
      </w:r>
    </w:p>
    <w:p w14:paraId="4ABCF736" w14:textId="77777777" w:rsidR="004328FA" w:rsidRPr="00BC29D3" w:rsidRDefault="004328FA" w:rsidP="004328FA">
      <w:pPr>
        <w:pStyle w:val="Standard"/>
        <w:spacing w:after="0" w:line="240" w:lineRule="auto"/>
        <w:jc w:val="both"/>
        <w:rPr>
          <w:rFonts w:ascii="Times New Roman" w:eastAsia="MS Mincho" w:hAnsi="Times New Roman"/>
          <w:sz w:val="24"/>
          <w:szCs w:val="24"/>
        </w:rPr>
      </w:pPr>
      <w:r w:rsidRPr="00BC29D3">
        <w:rPr>
          <w:rFonts w:ascii="Times New Roman" w:eastAsia="Myriad Pro" w:hAnsi="Times New Roman"/>
          <w:sz w:val="24"/>
          <w:szCs w:val="24"/>
          <w:shd w:val="clear" w:color="auto" w:fill="FFFFFF"/>
        </w:rPr>
        <w:t>c) Demonstração do Resultado do Exercício – DRE, a que se refere a NBC TG 1002, de 2021, do Conselho Federal de Contabilidade – CFC, ou outra norma que vier a substituir</w:t>
      </w:r>
      <w:r>
        <w:rPr>
          <w:rFonts w:ascii="Times New Roman" w:eastAsia="Myriad Pro" w:hAnsi="Times New Roman"/>
          <w:sz w:val="24"/>
          <w:szCs w:val="24"/>
          <w:shd w:val="clear" w:color="auto" w:fill="FFFFFF"/>
        </w:rPr>
        <w:t>.</w:t>
      </w:r>
    </w:p>
    <w:p w14:paraId="4E64C110" w14:textId="77777777" w:rsidR="004328FA" w:rsidRPr="005D0BC5" w:rsidRDefault="004328FA" w:rsidP="004328FA">
      <w:pPr>
        <w:jc w:val="both"/>
        <w:rPr>
          <w:sz w:val="24"/>
          <w:szCs w:val="24"/>
        </w:rPr>
      </w:pPr>
      <w:r w:rsidRPr="005D0BC5">
        <w:rPr>
          <w:b/>
          <w:bCs/>
          <w:sz w:val="24"/>
          <w:szCs w:val="24"/>
        </w:rPr>
        <w:t>3.</w:t>
      </w:r>
      <w:r>
        <w:rPr>
          <w:b/>
          <w:bCs/>
          <w:sz w:val="24"/>
          <w:szCs w:val="24"/>
        </w:rPr>
        <w:t>7</w:t>
      </w:r>
      <w:r w:rsidRPr="005D0BC5">
        <w:rPr>
          <w:sz w:val="24"/>
          <w:szCs w:val="24"/>
        </w:rPr>
        <w:t xml:space="preserve"> A declaração falsa relativa ao cumprimento de qualquer condição sujeitará o licitante às sanções previstas em lei e neste Edital.</w:t>
      </w:r>
    </w:p>
    <w:p w14:paraId="0A4F529D" w14:textId="77777777" w:rsidR="004328FA" w:rsidRPr="005D0BC5" w:rsidRDefault="004328FA" w:rsidP="004328FA">
      <w:pPr>
        <w:jc w:val="both"/>
        <w:rPr>
          <w:b/>
          <w:sz w:val="24"/>
          <w:szCs w:val="24"/>
        </w:rPr>
      </w:pPr>
      <w:r w:rsidRPr="005D0BC5">
        <w:rPr>
          <w:b/>
          <w:bCs/>
          <w:sz w:val="24"/>
          <w:szCs w:val="24"/>
        </w:rPr>
        <w:t>3.</w:t>
      </w:r>
      <w:r>
        <w:rPr>
          <w:b/>
          <w:bCs/>
          <w:sz w:val="24"/>
          <w:szCs w:val="24"/>
        </w:rPr>
        <w:t>7</w:t>
      </w:r>
      <w:r w:rsidRPr="005D0BC5">
        <w:rPr>
          <w:b/>
          <w:bCs/>
          <w:sz w:val="24"/>
          <w:szCs w:val="24"/>
        </w:rPr>
        <w:t>.1</w:t>
      </w:r>
      <w:r w:rsidRPr="005D0BC5">
        <w:rPr>
          <w:sz w:val="24"/>
          <w:szCs w:val="24"/>
        </w:rPr>
        <w:t xml:space="preserve"> A falsidade de qualquer declaração prestada poderá caracterizar o crime de que trata o art. 299 do Código Penal, sem prejuízo do enquadramento em outros tipos penais e das sanções administrativas previstas na legislação pertinente, mediante o devido processo legal, e implicará, também, a inabilitação da licitante se o fato vier a ser constatado durante o trâmite da licitação.</w:t>
      </w:r>
    </w:p>
    <w:p w14:paraId="202115AC" w14:textId="77777777" w:rsidR="004328FA" w:rsidRPr="00B573FA" w:rsidRDefault="004328FA" w:rsidP="004328FA">
      <w:pPr>
        <w:jc w:val="both"/>
        <w:rPr>
          <w:sz w:val="22"/>
          <w:szCs w:val="22"/>
        </w:rPr>
      </w:pPr>
      <w:r w:rsidRPr="005D0BC5">
        <w:rPr>
          <w:b/>
          <w:sz w:val="24"/>
          <w:szCs w:val="24"/>
        </w:rPr>
        <w:t>3.</w:t>
      </w:r>
      <w:r>
        <w:rPr>
          <w:b/>
          <w:sz w:val="24"/>
          <w:szCs w:val="24"/>
        </w:rPr>
        <w:t>8</w:t>
      </w:r>
      <w:r w:rsidRPr="005D0BC5">
        <w:rPr>
          <w:sz w:val="24"/>
          <w:szCs w:val="24"/>
        </w:rPr>
        <w:t xml:space="preserve"> A participação nesta CONCORRÊNCIA implica o reconhecimento pela Licitante de que conhece, atende e se submete a todas as cláusulas e condições do presente edital </w:t>
      </w:r>
      <w:r w:rsidRPr="00B573FA">
        <w:rPr>
          <w:sz w:val="22"/>
          <w:szCs w:val="22"/>
        </w:rPr>
        <w:t>(ANEXO XI).</w:t>
      </w:r>
      <w:bookmarkEnd w:id="5"/>
      <w:bookmarkEnd w:id="7"/>
    </w:p>
    <w:p w14:paraId="304929A6" w14:textId="77777777" w:rsidR="004328FA" w:rsidRPr="005D0BC5" w:rsidRDefault="004328FA" w:rsidP="004328FA">
      <w:pPr>
        <w:shd w:val="clear" w:color="auto" w:fill="FFFFFF"/>
        <w:suppressAutoHyphens w:val="0"/>
        <w:ind w:left="1068" w:hanging="708"/>
        <w:rPr>
          <w:sz w:val="24"/>
          <w:szCs w:val="24"/>
          <w:bdr w:val="none" w:sz="0" w:space="0" w:color="auto" w:frame="1"/>
          <w:shd w:val="clear" w:color="auto" w:fill="FFFF00"/>
          <w:lang w:eastAsia="pt-BR"/>
        </w:rPr>
      </w:pPr>
    </w:p>
    <w:p w14:paraId="01CF87B2" w14:textId="77777777" w:rsidR="004328FA" w:rsidRPr="00FE258B" w:rsidRDefault="004328FA" w:rsidP="004328FA">
      <w:pPr>
        <w:shd w:val="clear" w:color="auto" w:fill="FFFFFF"/>
        <w:jc w:val="both"/>
        <w:rPr>
          <w:b/>
          <w:bCs/>
          <w:sz w:val="24"/>
          <w:szCs w:val="24"/>
          <w:lang w:eastAsia="pt-BR"/>
        </w:rPr>
      </w:pPr>
      <w:r w:rsidRPr="00FE258B">
        <w:rPr>
          <w:b/>
          <w:bCs/>
          <w:color w:val="000000"/>
          <w:sz w:val="24"/>
          <w:szCs w:val="24"/>
          <w:bdr w:val="none" w:sz="0" w:space="0" w:color="auto" w:frame="1"/>
          <w:lang w:eastAsia="pt-BR"/>
        </w:rPr>
        <w:t>4. </w:t>
      </w:r>
      <w:r w:rsidRPr="00FE258B">
        <w:rPr>
          <w:b/>
          <w:bCs/>
          <w:color w:val="000000"/>
          <w:sz w:val="24"/>
          <w:szCs w:val="24"/>
          <w:lang w:eastAsia="pt-BR"/>
        </w:rPr>
        <w:t>DA APRESENTAÇÃO DA PROPOSTA E DOS DOCUMENTOS DE HABILITAÇÃO</w:t>
      </w:r>
    </w:p>
    <w:p w14:paraId="11956898" w14:textId="77777777" w:rsidR="004328FA" w:rsidRPr="00FE258B" w:rsidRDefault="004328FA" w:rsidP="004328FA">
      <w:pPr>
        <w:jc w:val="both"/>
        <w:rPr>
          <w:sz w:val="24"/>
          <w:szCs w:val="24"/>
          <w:lang w:eastAsia="en-US"/>
        </w:rPr>
      </w:pPr>
      <w:r w:rsidRPr="00FE258B">
        <w:rPr>
          <w:b/>
          <w:bCs/>
          <w:sz w:val="24"/>
          <w:szCs w:val="24"/>
        </w:rPr>
        <w:t xml:space="preserve">4.1 </w:t>
      </w:r>
      <w:r w:rsidRPr="00FE258B">
        <w:rPr>
          <w:sz w:val="24"/>
          <w:szCs w:val="24"/>
        </w:rPr>
        <w:t xml:space="preserve">Na presente licitação, a fase de habilitação sucederá as fases de apresentação das propostas e lances e de julgamento. </w:t>
      </w:r>
    </w:p>
    <w:p w14:paraId="2BDA5A27" w14:textId="77777777" w:rsidR="004328FA" w:rsidRDefault="004328FA" w:rsidP="004328FA">
      <w:pPr>
        <w:jc w:val="both"/>
        <w:rPr>
          <w:sz w:val="24"/>
          <w:szCs w:val="24"/>
        </w:rPr>
      </w:pPr>
      <w:r w:rsidRPr="00FE258B">
        <w:rPr>
          <w:b/>
          <w:bCs/>
          <w:sz w:val="24"/>
          <w:szCs w:val="24"/>
        </w:rPr>
        <w:t xml:space="preserve">4.2 </w:t>
      </w:r>
      <w:r w:rsidRPr="00FE258B">
        <w:rPr>
          <w:sz w:val="24"/>
          <w:szCs w:val="24"/>
        </w:rPr>
        <w:t>O encaminhamento da proposta de preços será feito exclusivamente por meio do sistema eletrônico, observados datas e horários limites estabelecidos.</w:t>
      </w:r>
    </w:p>
    <w:p w14:paraId="72C146DB" w14:textId="77777777" w:rsidR="004328FA" w:rsidRPr="00FE258B" w:rsidRDefault="004328FA" w:rsidP="004328FA">
      <w:pPr>
        <w:jc w:val="both"/>
        <w:rPr>
          <w:sz w:val="24"/>
          <w:szCs w:val="24"/>
        </w:rPr>
      </w:pPr>
      <w:r>
        <w:rPr>
          <w:b/>
          <w:noProof/>
          <w:sz w:val="24"/>
          <w:szCs w:val="24"/>
        </w:rPr>
        <w:t>4</w:t>
      </w:r>
      <w:r w:rsidRPr="00647FAF">
        <w:rPr>
          <w:b/>
          <w:noProof/>
          <w:sz w:val="24"/>
          <w:szCs w:val="24"/>
        </w:rPr>
        <w:t>.</w:t>
      </w:r>
      <w:r>
        <w:rPr>
          <w:b/>
          <w:noProof/>
          <w:sz w:val="24"/>
          <w:szCs w:val="24"/>
        </w:rPr>
        <w:t>3</w:t>
      </w:r>
      <w:r w:rsidRPr="005B5024">
        <w:rPr>
          <w:bCs/>
          <w:noProof/>
          <w:sz w:val="24"/>
          <w:szCs w:val="24"/>
        </w:rPr>
        <w:t xml:space="preserve"> Empresa que faz parte de um mesmo grupo econômico ou financeiro pode apresentar somente uma única proposta, sob pena de rejeição de todas.</w:t>
      </w:r>
      <w:r w:rsidRPr="00FE258B">
        <w:rPr>
          <w:sz w:val="24"/>
          <w:szCs w:val="24"/>
        </w:rPr>
        <w:t xml:space="preserve"> </w:t>
      </w:r>
    </w:p>
    <w:p w14:paraId="7BC844B4" w14:textId="77777777" w:rsidR="004328FA" w:rsidRPr="00FE258B" w:rsidRDefault="004328FA" w:rsidP="004328FA">
      <w:pPr>
        <w:shd w:val="clear" w:color="auto" w:fill="FFFFFF"/>
        <w:jc w:val="both"/>
        <w:rPr>
          <w:sz w:val="24"/>
          <w:szCs w:val="24"/>
        </w:rPr>
      </w:pPr>
      <w:r w:rsidRPr="00FE258B">
        <w:rPr>
          <w:b/>
          <w:bCs/>
          <w:color w:val="000000"/>
          <w:sz w:val="24"/>
          <w:szCs w:val="24"/>
        </w:rPr>
        <w:t>4.</w:t>
      </w:r>
      <w:r>
        <w:rPr>
          <w:b/>
          <w:bCs/>
          <w:color w:val="000000"/>
          <w:sz w:val="24"/>
          <w:szCs w:val="24"/>
        </w:rPr>
        <w:t>4</w:t>
      </w:r>
      <w:r w:rsidRPr="00FE258B">
        <w:rPr>
          <w:color w:val="000000"/>
          <w:sz w:val="24"/>
          <w:szCs w:val="24"/>
        </w:rPr>
        <w:t xml:space="preserve"> Incumbirá ao licitante acompanhar as operações no sistema eletrônico durante a sessão pública da CONCORRÊNCIA ficando responsável pelo ônus decorrente da perda de negócios, diante da inobservância de quaisquer mensagens emitidas pelo sistema ou de sua desconexão. </w:t>
      </w:r>
    </w:p>
    <w:p w14:paraId="4D00A50D" w14:textId="77777777" w:rsidR="004328FA" w:rsidRPr="00FE258B" w:rsidRDefault="004328FA" w:rsidP="004328FA">
      <w:pPr>
        <w:shd w:val="clear" w:color="auto" w:fill="FFFFFF"/>
        <w:jc w:val="both"/>
        <w:rPr>
          <w:sz w:val="24"/>
          <w:szCs w:val="24"/>
        </w:rPr>
      </w:pPr>
      <w:r w:rsidRPr="00FE258B">
        <w:rPr>
          <w:b/>
          <w:bCs/>
          <w:color w:val="000000"/>
          <w:sz w:val="24"/>
          <w:szCs w:val="24"/>
        </w:rPr>
        <w:t>4.</w:t>
      </w:r>
      <w:r>
        <w:rPr>
          <w:b/>
          <w:bCs/>
          <w:color w:val="000000"/>
          <w:sz w:val="24"/>
          <w:szCs w:val="24"/>
        </w:rPr>
        <w:t>5</w:t>
      </w:r>
      <w:r w:rsidRPr="00FE258B">
        <w:rPr>
          <w:color w:val="000000"/>
          <w:sz w:val="24"/>
          <w:szCs w:val="24"/>
        </w:rPr>
        <w:t xml:space="preserve"> Até a abertura da sessão pública, os licitantes poderão retirar ou substituir a proposta e os documentos de habilitação anteriormente inseridos no sistema.</w:t>
      </w:r>
    </w:p>
    <w:p w14:paraId="2CC8C0B6" w14:textId="77777777" w:rsidR="004328FA" w:rsidRDefault="004328FA" w:rsidP="00584E41">
      <w:pPr>
        <w:shd w:val="clear" w:color="auto" w:fill="FFFFFF"/>
        <w:suppressAutoHyphens w:val="0"/>
        <w:rPr>
          <w:b/>
          <w:bCs/>
          <w:sz w:val="24"/>
          <w:szCs w:val="24"/>
          <w:bdr w:val="none" w:sz="0" w:space="0" w:color="auto" w:frame="1"/>
          <w:lang w:eastAsia="pt-BR"/>
        </w:rPr>
      </w:pPr>
    </w:p>
    <w:p w14:paraId="2C95C98E" w14:textId="77777777" w:rsidR="00FF227C" w:rsidRPr="00BC29D3" w:rsidRDefault="00CF042D" w:rsidP="00584E41">
      <w:pPr>
        <w:shd w:val="clear" w:color="auto" w:fill="FFFFFF"/>
        <w:suppressAutoHyphens w:val="0"/>
        <w:rPr>
          <w:b/>
          <w:bCs/>
          <w:sz w:val="24"/>
          <w:szCs w:val="24"/>
          <w:lang w:eastAsia="pt-BR"/>
        </w:rPr>
      </w:pPr>
      <w:r w:rsidRPr="00BC29D3">
        <w:rPr>
          <w:b/>
          <w:bCs/>
          <w:sz w:val="24"/>
          <w:szCs w:val="24"/>
          <w:bdr w:val="none" w:sz="0" w:space="0" w:color="auto" w:frame="1"/>
          <w:lang w:eastAsia="pt-BR"/>
        </w:rPr>
        <w:t>5</w:t>
      </w:r>
      <w:r w:rsidR="00FF227C" w:rsidRPr="00BC29D3">
        <w:rPr>
          <w:b/>
          <w:bCs/>
          <w:sz w:val="24"/>
          <w:szCs w:val="24"/>
          <w:bdr w:val="none" w:sz="0" w:space="0" w:color="auto" w:frame="1"/>
          <w:lang w:eastAsia="pt-BR"/>
        </w:rPr>
        <w:t>.  </w:t>
      </w:r>
      <w:r w:rsidR="00FF227C" w:rsidRPr="00BC29D3">
        <w:rPr>
          <w:b/>
          <w:bCs/>
          <w:sz w:val="24"/>
          <w:szCs w:val="24"/>
          <w:lang w:eastAsia="pt-BR"/>
        </w:rPr>
        <w:t>DO PREENCHIMENTO DA PROPOSTA E DOCUMENTOS ANEXOS</w:t>
      </w:r>
    </w:p>
    <w:p w14:paraId="09621259" w14:textId="77777777" w:rsidR="004929B7" w:rsidRPr="005D0BC5" w:rsidRDefault="004929B7" w:rsidP="00584E41">
      <w:pPr>
        <w:shd w:val="clear" w:color="auto" w:fill="FFFFFF"/>
        <w:suppressAutoHyphens w:val="0"/>
        <w:jc w:val="both"/>
        <w:rPr>
          <w:sz w:val="24"/>
          <w:szCs w:val="24"/>
        </w:rPr>
      </w:pPr>
      <w:r w:rsidRPr="00BC29D3">
        <w:rPr>
          <w:b/>
          <w:bCs/>
          <w:sz w:val="24"/>
          <w:szCs w:val="24"/>
        </w:rPr>
        <w:t>5.1.</w:t>
      </w:r>
      <w:r w:rsidRPr="00BC29D3">
        <w:rPr>
          <w:sz w:val="24"/>
          <w:szCs w:val="24"/>
        </w:rPr>
        <w:t xml:space="preserve"> O licitante enviará sua proposta mediante o preenchimento, no sistema eletrônico</w:t>
      </w:r>
      <w:r w:rsidRPr="005D0BC5">
        <w:rPr>
          <w:sz w:val="24"/>
          <w:szCs w:val="24"/>
        </w:rPr>
        <w:t>, do valor global, em moeda corrente nacional.</w:t>
      </w:r>
    </w:p>
    <w:p w14:paraId="126697EF" w14:textId="77777777" w:rsidR="004929B7" w:rsidRPr="0075463E" w:rsidRDefault="004929B7" w:rsidP="00584E41">
      <w:pPr>
        <w:shd w:val="clear" w:color="auto" w:fill="FFFFFF"/>
        <w:suppressAutoHyphens w:val="0"/>
        <w:jc w:val="both"/>
        <w:rPr>
          <w:sz w:val="24"/>
          <w:szCs w:val="24"/>
        </w:rPr>
      </w:pPr>
      <w:r w:rsidRPr="005D0BC5">
        <w:rPr>
          <w:b/>
          <w:bCs/>
          <w:sz w:val="24"/>
          <w:szCs w:val="24"/>
        </w:rPr>
        <w:t>5.2</w:t>
      </w:r>
      <w:r w:rsidR="00FA6025" w:rsidRPr="005D0BC5">
        <w:rPr>
          <w:b/>
          <w:bCs/>
          <w:sz w:val="24"/>
          <w:szCs w:val="24"/>
        </w:rPr>
        <w:t>.</w:t>
      </w:r>
      <w:r w:rsidRPr="005D0BC5">
        <w:rPr>
          <w:sz w:val="24"/>
          <w:szCs w:val="24"/>
        </w:rPr>
        <w:t xml:space="preserve"> </w:t>
      </w:r>
      <w:r w:rsidRPr="0075463E">
        <w:rPr>
          <w:sz w:val="24"/>
          <w:szCs w:val="24"/>
        </w:rPr>
        <w:t>A Proposta de Preços, anexada com os demais documentos exigidos no Edital</w:t>
      </w:r>
      <w:r w:rsidR="008D6A0D" w:rsidRPr="0075463E">
        <w:rPr>
          <w:sz w:val="24"/>
          <w:szCs w:val="24"/>
        </w:rPr>
        <w:t>,</w:t>
      </w:r>
      <w:r w:rsidRPr="0075463E">
        <w:rPr>
          <w:sz w:val="24"/>
          <w:szCs w:val="24"/>
        </w:rPr>
        <w:t xml:space="preserve"> deverá conter: </w:t>
      </w:r>
    </w:p>
    <w:p w14:paraId="04DF56C3" w14:textId="77777777" w:rsidR="004929B7" w:rsidRPr="0075463E" w:rsidRDefault="004929B7" w:rsidP="001A2B0D">
      <w:pPr>
        <w:shd w:val="clear" w:color="auto" w:fill="FFFFFF"/>
        <w:suppressAutoHyphens w:val="0"/>
        <w:jc w:val="both"/>
        <w:rPr>
          <w:sz w:val="24"/>
          <w:szCs w:val="24"/>
        </w:rPr>
      </w:pPr>
      <w:r w:rsidRPr="0075463E">
        <w:rPr>
          <w:b/>
          <w:bCs/>
          <w:sz w:val="24"/>
          <w:szCs w:val="24"/>
        </w:rPr>
        <w:t>5.2.1.</w:t>
      </w:r>
      <w:r w:rsidRPr="0075463E">
        <w:rPr>
          <w:sz w:val="24"/>
          <w:szCs w:val="24"/>
        </w:rPr>
        <w:t xml:space="preserve"> Proposta endereçada ao Município, em papel timbrado da empresa, conforme modelo do </w:t>
      </w:r>
      <w:r w:rsidR="006E26A5" w:rsidRPr="0075463E">
        <w:rPr>
          <w:sz w:val="24"/>
          <w:szCs w:val="24"/>
        </w:rPr>
        <w:t>ANEXO</w:t>
      </w:r>
      <w:r w:rsidRPr="0075463E">
        <w:rPr>
          <w:sz w:val="24"/>
          <w:szCs w:val="24"/>
        </w:rPr>
        <w:t xml:space="preserve"> I</w:t>
      </w:r>
      <w:r w:rsidR="00977377" w:rsidRPr="0075463E">
        <w:rPr>
          <w:sz w:val="24"/>
          <w:szCs w:val="24"/>
        </w:rPr>
        <w:t>I</w:t>
      </w:r>
      <w:r w:rsidRPr="0075463E">
        <w:rPr>
          <w:sz w:val="24"/>
          <w:szCs w:val="24"/>
        </w:rPr>
        <w:t xml:space="preserve">, relacionando ainda os seguintes itens: </w:t>
      </w:r>
    </w:p>
    <w:p w14:paraId="07102D64" w14:textId="77777777" w:rsidR="004929B7" w:rsidRPr="0075463E" w:rsidRDefault="004929B7" w:rsidP="001A2B0D">
      <w:pPr>
        <w:shd w:val="clear" w:color="auto" w:fill="FFFFFF"/>
        <w:suppressAutoHyphens w:val="0"/>
        <w:jc w:val="both"/>
        <w:rPr>
          <w:sz w:val="24"/>
          <w:szCs w:val="24"/>
        </w:rPr>
      </w:pPr>
      <w:r w:rsidRPr="0075463E">
        <w:rPr>
          <w:sz w:val="24"/>
          <w:szCs w:val="24"/>
        </w:rPr>
        <w:t>a) Preço global em valor numérico e por extenso</w:t>
      </w:r>
      <w:r w:rsidR="00396F2F" w:rsidRPr="0075463E">
        <w:rPr>
          <w:sz w:val="24"/>
          <w:szCs w:val="24"/>
        </w:rPr>
        <w:t>, cotado em reais</w:t>
      </w:r>
      <w:r w:rsidRPr="0075463E">
        <w:rPr>
          <w:sz w:val="24"/>
          <w:szCs w:val="24"/>
        </w:rPr>
        <w:t xml:space="preserve">; </w:t>
      </w:r>
    </w:p>
    <w:p w14:paraId="12AA11CC" w14:textId="77777777" w:rsidR="004929B7" w:rsidRPr="0075463E" w:rsidRDefault="004929B7" w:rsidP="001A2B0D">
      <w:pPr>
        <w:shd w:val="clear" w:color="auto" w:fill="FFFFFF"/>
        <w:suppressAutoHyphens w:val="0"/>
        <w:jc w:val="both"/>
        <w:rPr>
          <w:sz w:val="24"/>
          <w:szCs w:val="24"/>
        </w:rPr>
      </w:pPr>
      <w:r w:rsidRPr="0075463E">
        <w:rPr>
          <w:sz w:val="24"/>
          <w:szCs w:val="24"/>
        </w:rPr>
        <w:t>b) Prazo de validade da Proposta</w:t>
      </w:r>
      <w:r w:rsidR="005468DB" w:rsidRPr="0075463E">
        <w:rPr>
          <w:sz w:val="24"/>
          <w:szCs w:val="24"/>
        </w:rPr>
        <w:t xml:space="preserve"> de</w:t>
      </w:r>
      <w:r w:rsidR="00396F2F" w:rsidRPr="0075463E">
        <w:rPr>
          <w:color w:val="000000"/>
          <w:sz w:val="24"/>
          <w:szCs w:val="24"/>
        </w:rPr>
        <w:t xml:space="preserve"> </w:t>
      </w:r>
      <w:r w:rsidR="005468DB" w:rsidRPr="0075463E">
        <w:rPr>
          <w:color w:val="000000"/>
          <w:sz w:val="24"/>
          <w:szCs w:val="24"/>
        </w:rPr>
        <w:t>60</w:t>
      </w:r>
      <w:r w:rsidR="00874643" w:rsidRPr="0075463E">
        <w:rPr>
          <w:sz w:val="24"/>
          <w:szCs w:val="24"/>
          <w:lang w:eastAsia="pt-BR"/>
        </w:rPr>
        <w:t xml:space="preserve"> dias</w:t>
      </w:r>
      <w:r w:rsidR="00396F2F" w:rsidRPr="0075463E">
        <w:rPr>
          <w:sz w:val="24"/>
          <w:szCs w:val="24"/>
        </w:rPr>
        <w:t xml:space="preserve"> (</w:t>
      </w:r>
      <w:r w:rsidR="005468DB" w:rsidRPr="0075463E">
        <w:rPr>
          <w:sz w:val="24"/>
          <w:szCs w:val="24"/>
        </w:rPr>
        <w:t>sessenta)</w:t>
      </w:r>
      <w:r w:rsidR="00396F2F" w:rsidRPr="0075463E">
        <w:rPr>
          <w:color w:val="000000"/>
          <w:sz w:val="24"/>
          <w:szCs w:val="24"/>
        </w:rPr>
        <w:t xml:space="preserve"> dias, contados a partir da data de abertura da licitação</w:t>
      </w:r>
      <w:r w:rsidR="008D6A0D" w:rsidRPr="0075463E">
        <w:rPr>
          <w:sz w:val="24"/>
          <w:szCs w:val="24"/>
        </w:rPr>
        <w:t>;</w:t>
      </w:r>
      <w:r w:rsidRPr="0075463E">
        <w:rPr>
          <w:sz w:val="24"/>
          <w:szCs w:val="24"/>
        </w:rPr>
        <w:t xml:space="preserve"> </w:t>
      </w:r>
    </w:p>
    <w:p w14:paraId="217988FE" w14:textId="77777777" w:rsidR="004929B7" w:rsidRPr="0075463E" w:rsidRDefault="00396F2F" w:rsidP="001A2B0D">
      <w:pPr>
        <w:shd w:val="clear" w:color="auto" w:fill="FFFFFF"/>
        <w:suppressAutoHyphens w:val="0"/>
        <w:jc w:val="both"/>
        <w:rPr>
          <w:sz w:val="24"/>
          <w:szCs w:val="24"/>
        </w:rPr>
      </w:pPr>
      <w:r w:rsidRPr="0075463E">
        <w:rPr>
          <w:sz w:val="24"/>
          <w:szCs w:val="24"/>
        </w:rPr>
        <w:t xml:space="preserve">c) Assinatura </w:t>
      </w:r>
      <w:r w:rsidRPr="0075463E">
        <w:rPr>
          <w:color w:val="000000"/>
          <w:sz w:val="24"/>
          <w:szCs w:val="24"/>
        </w:rPr>
        <w:t>do representante legal, identificando-o com o nome e o CPF;</w:t>
      </w:r>
    </w:p>
    <w:p w14:paraId="4E892F7F" w14:textId="77777777" w:rsidR="008D6A0D" w:rsidRPr="0075463E" w:rsidRDefault="008D6A0D" w:rsidP="001A2B0D">
      <w:pPr>
        <w:shd w:val="clear" w:color="auto" w:fill="FFFFFF"/>
        <w:suppressAutoHyphens w:val="0"/>
        <w:jc w:val="both"/>
        <w:rPr>
          <w:b/>
          <w:bCs/>
          <w:sz w:val="24"/>
          <w:szCs w:val="24"/>
        </w:rPr>
      </w:pPr>
      <w:r w:rsidRPr="0075463E">
        <w:rPr>
          <w:b/>
          <w:bCs/>
          <w:sz w:val="24"/>
          <w:szCs w:val="24"/>
        </w:rPr>
        <w:t xml:space="preserve">5.2.2 </w:t>
      </w:r>
      <w:r w:rsidR="000A048F" w:rsidRPr="0075463E">
        <w:rPr>
          <w:sz w:val="24"/>
          <w:szCs w:val="24"/>
        </w:rPr>
        <w:t>Cronograma físico-financeiro</w:t>
      </w:r>
      <w:r w:rsidR="00D53E85" w:rsidRPr="0075463E">
        <w:rPr>
          <w:sz w:val="24"/>
          <w:szCs w:val="24"/>
        </w:rPr>
        <w:t xml:space="preserve"> (anexo IV).</w:t>
      </w:r>
    </w:p>
    <w:p w14:paraId="7FEFEFF4" w14:textId="77777777" w:rsidR="008D6A0D" w:rsidRDefault="008D6A0D" w:rsidP="001A2B0D">
      <w:pPr>
        <w:shd w:val="clear" w:color="auto" w:fill="FFFFFF"/>
        <w:suppressAutoHyphens w:val="0"/>
        <w:jc w:val="both"/>
        <w:rPr>
          <w:sz w:val="24"/>
          <w:szCs w:val="24"/>
        </w:rPr>
      </w:pPr>
      <w:r w:rsidRPr="0075463E">
        <w:rPr>
          <w:b/>
          <w:bCs/>
          <w:sz w:val="24"/>
          <w:szCs w:val="24"/>
        </w:rPr>
        <w:t xml:space="preserve">5.2.3 </w:t>
      </w:r>
      <w:r w:rsidR="000A048F" w:rsidRPr="0075463E">
        <w:rPr>
          <w:sz w:val="24"/>
          <w:szCs w:val="24"/>
        </w:rPr>
        <w:t xml:space="preserve">Planilha de </w:t>
      </w:r>
      <w:r w:rsidR="00025B31" w:rsidRPr="0075463E">
        <w:rPr>
          <w:sz w:val="24"/>
          <w:szCs w:val="24"/>
        </w:rPr>
        <w:t>Serviços</w:t>
      </w:r>
      <w:r w:rsidR="00D53E85" w:rsidRPr="0075463E">
        <w:rPr>
          <w:sz w:val="24"/>
          <w:szCs w:val="24"/>
        </w:rPr>
        <w:t xml:space="preserve"> (anexo III)</w:t>
      </w:r>
      <w:r w:rsidR="000C1F93" w:rsidRPr="0075463E">
        <w:rPr>
          <w:sz w:val="24"/>
          <w:szCs w:val="24"/>
        </w:rPr>
        <w:t xml:space="preserve">, Planilha de </w:t>
      </w:r>
      <w:r w:rsidR="00CF20A4">
        <w:rPr>
          <w:sz w:val="24"/>
          <w:szCs w:val="24"/>
        </w:rPr>
        <w:t>C</w:t>
      </w:r>
      <w:r w:rsidR="000C1F93" w:rsidRPr="0075463E">
        <w:rPr>
          <w:sz w:val="24"/>
          <w:szCs w:val="24"/>
        </w:rPr>
        <w:t>álculo do</w:t>
      </w:r>
      <w:r w:rsidR="000A048F" w:rsidRPr="0075463E">
        <w:rPr>
          <w:sz w:val="24"/>
          <w:szCs w:val="24"/>
        </w:rPr>
        <w:t xml:space="preserve"> BDI </w:t>
      </w:r>
      <w:r w:rsidR="000C1F93" w:rsidRPr="0075463E">
        <w:rPr>
          <w:sz w:val="24"/>
          <w:szCs w:val="24"/>
        </w:rPr>
        <w:t xml:space="preserve">(anexo VI) </w:t>
      </w:r>
      <w:r w:rsidR="000A048F" w:rsidRPr="0075463E">
        <w:rPr>
          <w:sz w:val="24"/>
          <w:szCs w:val="24"/>
        </w:rPr>
        <w:t>e ES</w:t>
      </w:r>
      <w:r w:rsidR="000C1F93" w:rsidRPr="0075463E">
        <w:rPr>
          <w:sz w:val="24"/>
          <w:szCs w:val="24"/>
        </w:rPr>
        <w:t xml:space="preserve"> (anexo V).</w:t>
      </w:r>
    </w:p>
    <w:p w14:paraId="32D55528" w14:textId="77777777" w:rsidR="004929B7" w:rsidRPr="005D0BC5" w:rsidRDefault="00FA6025" w:rsidP="00584E41">
      <w:pPr>
        <w:shd w:val="clear" w:color="auto" w:fill="FFFFFF"/>
        <w:suppressAutoHyphens w:val="0"/>
        <w:jc w:val="both"/>
        <w:rPr>
          <w:sz w:val="24"/>
          <w:szCs w:val="24"/>
        </w:rPr>
      </w:pPr>
      <w:r w:rsidRPr="005D0BC5">
        <w:rPr>
          <w:b/>
          <w:bCs/>
          <w:sz w:val="24"/>
          <w:szCs w:val="24"/>
        </w:rPr>
        <w:t>5</w:t>
      </w:r>
      <w:r w:rsidR="004929B7" w:rsidRPr="005D0BC5">
        <w:rPr>
          <w:b/>
          <w:bCs/>
          <w:sz w:val="24"/>
          <w:szCs w:val="24"/>
        </w:rPr>
        <w:t>.</w:t>
      </w:r>
      <w:r w:rsidRPr="005D0BC5">
        <w:rPr>
          <w:b/>
          <w:bCs/>
          <w:sz w:val="24"/>
          <w:szCs w:val="24"/>
        </w:rPr>
        <w:t>3</w:t>
      </w:r>
      <w:r w:rsidR="004929B7" w:rsidRPr="005D0BC5">
        <w:rPr>
          <w:b/>
          <w:bCs/>
          <w:sz w:val="24"/>
          <w:szCs w:val="24"/>
        </w:rPr>
        <w:t>.</w:t>
      </w:r>
      <w:r w:rsidR="004929B7" w:rsidRPr="005D0BC5">
        <w:rPr>
          <w:sz w:val="24"/>
          <w:szCs w:val="24"/>
        </w:rPr>
        <w:t xml:space="preserve"> Todas as especificações do objeto contidas na proposta vinculam a Licitante.</w:t>
      </w:r>
    </w:p>
    <w:p w14:paraId="3D30C090" w14:textId="77777777" w:rsidR="004929B7" w:rsidRPr="005D0BC5" w:rsidRDefault="00FA6025" w:rsidP="00584E41">
      <w:pPr>
        <w:shd w:val="clear" w:color="auto" w:fill="FFFFFF"/>
        <w:suppressAutoHyphens w:val="0"/>
        <w:jc w:val="both"/>
        <w:rPr>
          <w:sz w:val="24"/>
          <w:szCs w:val="24"/>
        </w:rPr>
      </w:pPr>
      <w:r w:rsidRPr="005D0BC5">
        <w:rPr>
          <w:b/>
          <w:bCs/>
          <w:sz w:val="24"/>
          <w:szCs w:val="24"/>
        </w:rPr>
        <w:t>5.4</w:t>
      </w:r>
      <w:r w:rsidR="004929B7" w:rsidRPr="005D0BC5">
        <w:rPr>
          <w:b/>
          <w:bCs/>
          <w:sz w:val="24"/>
          <w:szCs w:val="24"/>
        </w:rPr>
        <w:t>.</w:t>
      </w:r>
      <w:r w:rsidR="004929B7" w:rsidRPr="005D0BC5">
        <w:rPr>
          <w:sz w:val="24"/>
          <w:szCs w:val="24"/>
        </w:rPr>
        <w:t xml:space="preserve"> Nos valores propostos estarão inclusos todos os custos operacionais, de depreciações, de mão de obra, encargos previdenciários, sociais, trabalhistas, tributários, comerciais e quaisquer outros que incidam direta ou indiretamente n</w:t>
      </w:r>
      <w:r w:rsidR="00405A2B" w:rsidRPr="005D0BC5">
        <w:rPr>
          <w:sz w:val="24"/>
          <w:szCs w:val="24"/>
        </w:rPr>
        <w:t>a execução da obra</w:t>
      </w:r>
      <w:r w:rsidR="004929B7" w:rsidRPr="005D0BC5">
        <w:rPr>
          <w:sz w:val="24"/>
          <w:szCs w:val="24"/>
        </w:rPr>
        <w:t xml:space="preserve">. </w:t>
      </w:r>
    </w:p>
    <w:p w14:paraId="125836C5" w14:textId="77777777" w:rsidR="00FA6025" w:rsidRPr="005D0BC5" w:rsidRDefault="00FA6025" w:rsidP="00584E41">
      <w:pPr>
        <w:shd w:val="clear" w:color="auto" w:fill="FFFFFF"/>
        <w:suppressAutoHyphens w:val="0"/>
        <w:jc w:val="both"/>
        <w:rPr>
          <w:sz w:val="24"/>
          <w:szCs w:val="24"/>
        </w:rPr>
      </w:pPr>
      <w:r w:rsidRPr="005D0BC5">
        <w:rPr>
          <w:b/>
          <w:bCs/>
          <w:sz w:val="24"/>
          <w:szCs w:val="24"/>
        </w:rPr>
        <w:t>5.5</w:t>
      </w:r>
      <w:r w:rsidR="004929B7" w:rsidRPr="005D0BC5">
        <w:rPr>
          <w:b/>
          <w:bCs/>
          <w:sz w:val="24"/>
          <w:szCs w:val="24"/>
        </w:rPr>
        <w:t>.</w:t>
      </w:r>
      <w:r w:rsidR="004929B7" w:rsidRPr="005D0BC5">
        <w:rPr>
          <w:sz w:val="24"/>
          <w:szCs w:val="24"/>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5D39F0F7" w14:textId="77777777" w:rsidR="008D6A0D" w:rsidRPr="005D0BC5" w:rsidRDefault="00241D77" w:rsidP="00584E41">
      <w:pPr>
        <w:shd w:val="clear" w:color="auto" w:fill="FFFFFF"/>
        <w:suppressAutoHyphens w:val="0"/>
        <w:jc w:val="both"/>
        <w:rPr>
          <w:sz w:val="24"/>
          <w:szCs w:val="24"/>
        </w:rPr>
      </w:pPr>
      <w:r w:rsidRPr="005D0BC5">
        <w:rPr>
          <w:b/>
          <w:bCs/>
          <w:sz w:val="24"/>
          <w:szCs w:val="24"/>
        </w:rPr>
        <w:t>5</w:t>
      </w:r>
      <w:r w:rsidR="004929B7" w:rsidRPr="005D0BC5">
        <w:rPr>
          <w:b/>
          <w:bCs/>
          <w:sz w:val="24"/>
          <w:szCs w:val="24"/>
        </w:rPr>
        <w:t>.6.</w:t>
      </w:r>
      <w:r w:rsidR="004929B7" w:rsidRPr="005D0BC5">
        <w:rPr>
          <w:sz w:val="24"/>
          <w:szCs w:val="24"/>
        </w:rPr>
        <w:t xml:space="preserve"> Os licitantes devem respeitar os preços máximos estabelecidos nas normas de regência de contratações públicas, quando participarem de licitações públicas.</w:t>
      </w:r>
      <w:r w:rsidR="00AE6555" w:rsidRPr="005D0BC5">
        <w:rPr>
          <w:sz w:val="24"/>
          <w:szCs w:val="24"/>
        </w:rPr>
        <w:t xml:space="preserve"> </w:t>
      </w:r>
    </w:p>
    <w:p w14:paraId="12DE25ED" w14:textId="77777777" w:rsidR="008D6A0D" w:rsidRPr="005D0BC5" w:rsidRDefault="008D6A0D" w:rsidP="00584E41">
      <w:pPr>
        <w:jc w:val="both"/>
        <w:rPr>
          <w:sz w:val="24"/>
          <w:szCs w:val="24"/>
        </w:rPr>
      </w:pPr>
      <w:r w:rsidRPr="005D0BC5">
        <w:rPr>
          <w:b/>
          <w:bCs/>
          <w:sz w:val="24"/>
          <w:szCs w:val="24"/>
        </w:rPr>
        <w:t>5.7</w:t>
      </w:r>
      <w:r w:rsidRPr="005D0BC5">
        <w:rPr>
          <w:sz w:val="24"/>
          <w:szCs w:val="24"/>
        </w:rPr>
        <w:t xml:space="preserve"> O licitante deverá entregar o Cronograma Físico-Financeiro, observado o valor proposto, contemplando o prazo de execução previsto no Edital e deverá considerar o preço global da proposta, com etapas definindo o avanço físico mensal e correspondente valor financeiro.</w:t>
      </w:r>
    </w:p>
    <w:p w14:paraId="6F61A1AD" w14:textId="77777777" w:rsidR="008D6A0D" w:rsidRPr="005D0BC5" w:rsidRDefault="008D6A0D" w:rsidP="00584E41">
      <w:pPr>
        <w:jc w:val="both"/>
        <w:rPr>
          <w:sz w:val="24"/>
          <w:szCs w:val="24"/>
        </w:rPr>
      </w:pPr>
      <w:r w:rsidRPr="005D0BC5">
        <w:rPr>
          <w:b/>
          <w:bCs/>
          <w:sz w:val="24"/>
          <w:szCs w:val="24"/>
        </w:rPr>
        <w:t>5.7.1</w:t>
      </w:r>
      <w:r w:rsidRPr="005D0BC5">
        <w:rPr>
          <w:sz w:val="24"/>
          <w:szCs w:val="24"/>
        </w:rPr>
        <w:t xml:space="preserve"> O Cronograma Físico-Financeiro deverá prever parcelas a cada 30 (trinta) dias.</w:t>
      </w:r>
    </w:p>
    <w:p w14:paraId="0F846CFA" w14:textId="77777777" w:rsidR="008D6A0D" w:rsidRPr="005D0BC5" w:rsidRDefault="008D6A0D" w:rsidP="00584E41">
      <w:pPr>
        <w:jc w:val="both"/>
        <w:rPr>
          <w:sz w:val="24"/>
          <w:szCs w:val="24"/>
        </w:rPr>
      </w:pPr>
      <w:r w:rsidRPr="005D0BC5">
        <w:rPr>
          <w:b/>
          <w:bCs/>
          <w:sz w:val="24"/>
          <w:szCs w:val="24"/>
        </w:rPr>
        <w:t>5.7.2</w:t>
      </w:r>
      <w:r w:rsidRPr="005D0BC5">
        <w:rPr>
          <w:sz w:val="24"/>
          <w:szCs w:val="24"/>
        </w:rPr>
        <w:t xml:space="preserve"> O Cronograma Físico-Financeiro deverá apresentar na última parcela valor não inferior a 10% (dez por cento) do valor global proposto;</w:t>
      </w:r>
    </w:p>
    <w:p w14:paraId="66556180" w14:textId="77777777" w:rsidR="008D6A0D" w:rsidRPr="005D0BC5" w:rsidRDefault="008D6A0D" w:rsidP="00584E41">
      <w:pPr>
        <w:jc w:val="both"/>
        <w:rPr>
          <w:sz w:val="24"/>
          <w:szCs w:val="24"/>
        </w:rPr>
      </w:pPr>
      <w:r w:rsidRPr="005D0BC5">
        <w:rPr>
          <w:b/>
          <w:bCs/>
          <w:sz w:val="24"/>
          <w:szCs w:val="24"/>
        </w:rPr>
        <w:t>5.7.3</w:t>
      </w:r>
      <w:r w:rsidRPr="005D0BC5">
        <w:rPr>
          <w:sz w:val="24"/>
          <w:szCs w:val="24"/>
        </w:rPr>
        <w:t xml:space="preserve"> O Cronograma Físico-Financeiro apresentado pela empresa vencedora do certame deverá ser aprovado pelo Órgão Licitante antes da assinatura do contrato</w:t>
      </w:r>
      <w:r w:rsidR="001A14B2" w:rsidRPr="005D0BC5">
        <w:rPr>
          <w:sz w:val="24"/>
          <w:szCs w:val="24"/>
        </w:rPr>
        <w:t>;</w:t>
      </w:r>
    </w:p>
    <w:p w14:paraId="748A4B8E" w14:textId="77777777" w:rsidR="008D6A0D" w:rsidRPr="005D0BC5" w:rsidRDefault="008D6A0D" w:rsidP="00584E41">
      <w:pPr>
        <w:jc w:val="both"/>
        <w:rPr>
          <w:sz w:val="24"/>
          <w:szCs w:val="24"/>
        </w:rPr>
      </w:pPr>
      <w:r w:rsidRPr="005D0BC5">
        <w:rPr>
          <w:b/>
          <w:bCs/>
          <w:sz w:val="24"/>
          <w:szCs w:val="24"/>
        </w:rPr>
        <w:t>5.7.4</w:t>
      </w:r>
      <w:r w:rsidRPr="005D0BC5">
        <w:rPr>
          <w:sz w:val="24"/>
          <w:szCs w:val="24"/>
        </w:rPr>
        <w:t xml:space="preserve"> O Cronograma Físico-Financeiro deverá ser assinado pelo Responsável Técnico do licitante, com menção do seu título profissional e número da Carteira Profissional;</w:t>
      </w:r>
    </w:p>
    <w:p w14:paraId="7881818A" w14:textId="77777777" w:rsidR="008D6A0D" w:rsidRPr="005D0BC5" w:rsidRDefault="008D6A0D" w:rsidP="00584E41">
      <w:pPr>
        <w:jc w:val="both"/>
        <w:rPr>
          <w:sz w:val="24"/>
          <w:szCs w:val="24"/>
        </w:rPr>
      </w:pPr>
      <w:r w:rsidRPr="005D0BC5">
        <w:rPr>
          <w:b/>
          <w:bCs/>
          <w:sz w:val="24"/>
          <w:szCs w:val="24"/>
        </w:rPr>
        <w:t>5.7.5</w:t>
      </w:r>
      <w:r w:rsidRPr="005D0BC5">
        <w:rPr>
          <w:sz w:val="24"/>
          <w:szCs w:val="24"/>
        </w:rPr>
        <w:t xml:space="preserve"> A não apresentação de Cronograma Físico-Financeiro ou com prazo diverso ao exigido no Edital são motivos de desclassificação da proposta do licitante, porém, inconformidades meramente formais do cronograma deverão ser saneadas no momento da assinatura do contrato.</w:t>
      </w:r>
    </w:p>
    <w:p w14:paraId="1B538E2F" w14:textId="77777777" w:rsidR="004929B7" w:rsidRPr="005D0BC5" w:rsidRDefault="004929B7" w:rsidP="00584E41">
      <w:pPr>
        <w:shd w:val="clear" w:color="auto" w:fill="FFFFFF"/>
        <w:suppressAutoHyphens w:val="0"/>
        <w:rPr>
          <w:sz w:val="24"/>
          <w:szCs w:val="24"/>
          <w:bdr w:val="none" w:sz="0" w:space="0" w:color="auto" w:frame="1"/>
          <w:lang w:eastAsia="pt-BR"/>
        </w:rPr>
      </w:pPr>
    </w:p>
    <w:p w14:paraId="6F826F12" w14:textId="77777777" w:rsidR="00FF227C" w:rsidRPr="005D0BC5" w:rsidRDefault="00241D77" w:rsidP="00584E41">
      <w:pPr>
        <w:shd w:val="clear" w:color="auto" w:fill="FFFFFF"/>
        <w:suppressAutoHyphens w:val="0"/>
        <w:jc w:val="both"/>
        <w:rPr>
          <w:sz w:val="24"/>
          <w:szCs w:val="24"/>
          <w:lang w:eastAsia="pt-BR"/>
        </w:rPr>
      </w:pPr>
      <w:r w:rsidRPr="005D0BC5">
        <w:rPr>
          <w:b/>
          <w:bCs/>
          <w:sz w:val="24"/>
          <w:szCs w:val="24"/>
          <w:bdr w:val="none" w:sz="0" w:space="0" w:color="auto" w:frame="1"/>
          <w:lang w:eastAsia="pt-BR"/>
        </w:rPr>
        <w:t>6</w:t>
      </w:r>
      <w:r w:rsidR="00FF227C" w:rsidRPr="005D0BC5">
        <w:rPr>
          <w:b/>
          <w:bCs/>
          <w:sz w:val="24"/>
          <w:szCs w:val="24"/>
          <w:bdr w:val="none" w:sz="0" w:space="0" w:color="auto" w:frame="1"/>
          <w:lang w:eastAsia="pt-BR"/>
        </w:rPr>
        <w:t>.</w:t>
      </w:r>
      <w:r w:rsidRPr="005D0BC5">
        <w:rPr>
          <w:sz w:val="24"/>
          <w:szCs w:val="24"/>
          <w:bdr w:val="none" w:sz="0" w:space="0" w:color="auto" w:frame="1"/>
          <w:lang w:eastAsia="pt-BR"/>
        </w:rPr>
        <w:t xml:space="preserve"> </w:t>
      </w:r>
      <w:r w:rsidR="00FF227C" w:rsidRPr="005D0BC5">
        <w:rPr>
          <w:b/>
          <w:bCs/>
          <w:sz w:val="24"/>
          <w:szCs w:val="24"/>
          <w:lang w:eastAsia="pt-BR"/>
        </w:rPr>
        <w:t>DA ABERTURA DA SESSÃO, CLASSIFICAÇÃO DAS PROPOSTAS</w:t>
      </w:r>
      <w:r w:rsidRPr="005D0BC5">
        <w:rPr>
          <w:b/>
          <w:bCs/>
          <w:sz w:val="24"/>
          <w:szCs w:val="24"/>
          <w:lang w:eastAsia="pt-BR"/>
        </w:rPr>
        <w:t xml:space="preserve">, </w:t>
      </w:r>
      <w:r w:rsidR="00FF227C" w:rsidRPr="005D0BC5">
        <w:rPr>
          <w:b/>
          <w:bCs/>
          <w:sz w:val="24"/>
          <w:szCs w:val="24"/>
          <w:lang w:eastAsia="pt-BR"/>
        </w:rPr>
        <w:t>FASE DE LANCES</w:t>
      </w:r>
      <w:r w:rsidRPr="005D0BC5">
        <w:rPr>
          <w:b/>
          <w:bCs/>
          <w:sz w:val="24"/>
          <w:szCs w:val="24"/>
          <w:lang w:eastAsia="pt-BR"/>
        </w:rPr>
        <w:t xml:space="preserve"> E JULGAMENTO DAS PROPOSTAS</w:t>
      </w:r>
    </w:p>
    <w:p w14:paraId="79EC091C" w14:textId="77777777" w:rsidR="00342EE2" w:rsidRPr="005D0BC5" w:rsidRDefault="00342EE2" w:rsidP="00584E41">
      <w:pPr>
        <w:jc w:val="both"/>
        <w:rPr>
          <w:b/>
          <w:sz w:val="24"/>
          <w:szCs w:val="24"/>
        </w:rPr>
      </w:pPr>
      <w:bookmarkStart w:id="8" w:name="_Hlk131081874"/>
    </w:p>
    <w:p w14:paraId="6F2675E0" w14:textId="77777777" w:rsidR="00296519" w:rsidRDefault="00342EE2" w:rsidP="00584E41">
      <w:pPr>
        <w:jc w:val="both"/>
        <w:rPr>
          <w:b/>
          <w:sz w:val="24"/>
          <w:szCs w:val="24"/>
        </w:rPr>
      </w:pPr>
      <w:r w:rsidRPr="005D0BC5">
        <w:rPr>
          <w:b/>
          <w:sz w:val="24"/>
          <w:szCs w:val="24"/>
        </w:rPr>
        <w:t>DA ABERTURA DA SESSÃO</w:t>
      </w:r>
      <w:r w:rsidR="00CA50B4" w:rsidRPr="005D0BC5">
        <w:rPr>
          <w:b/>
          <w:sz w:val="24"/>
          <w:szCs w:val="24"/>
        </w:rPr>
        <w:t xml:space="preserve"> E CLASSIFICAÇÃO DAS PROPOSTAS</w:t>
      </w:r>
    </w:p>
    <w:p w14:paraId="3184F236" w14:textId="77777777" w:rsidR="00CA50B4" w:rsidRPr="00BC29D3" w:rsidRDefault="00CA50B4" w:rsidP="00584E41">
      <w:pPr>
        <w:jc w:val="both"/>
        <w:rPr>
          <w:sz w:val="24"/>
          <w:szCs w:val="24"/>
        </w:rPr>
      </w:pPr>
      <w:r w:rsidRPr="005D0BC5">
        <w:rPr>
          <w:b/>
          <w:sz w:val="24"/>
          <w:szCs w:val="24"/>
        </w:rPr>
        <w:t>6</w:t>
      </w:r>
      <w:r w:rsidR="00342EE2" w:rsidRPr="005D0BC5">
        <w:rPr>
          <w:b/>
          <w:sz w:val="24"/>
          <w:szCs w:val="24"/>
        </w:rPr>
        <w:t>.1</w:t>
      </w:r>
      <w:r w:rsidR="00241D77" w:rsidRPr="005D0BC5">
        <w:rPr>
          <w:b/>
          <w:sz w:val="24"/>
          <w:szCs w:val="24"/>
        </w:rPr>
        <w:t>.</w:t>
      </w:r>
      <w:r w:rsidR="00342EE2" w:rsidRPr="005D0BC5">
        <w:rPr>
          <w:sz w:val="24"/>
          <w:szCs w:val="24"/>
        </w:rPr>
        <w:t xml:space="preserve"> A partir do horário previsto no Edital e no sistema, terá início a sessão pública de CONCORRÊNCIA, na forma eletrônica, com a divulgação das propostas de preços recebidas, </w:t>
      </w:r>
      <w:r w:rsidR="00296519" w:rsidRPr="00BC29D3">
        <w:rPr>
          <w:sz w:val="24"/>
          <w:szCs w:val="24"/>
        </w:rPr>
        <w:t>ocasião em que</w:t>
      </w:r>
      <w:r w:rsidR="002272CB" w:rsidRPr="00BC29D3">
        <w:rPr>
          <w:sz w:val="24"/>
          <w:szCs w:val="24"/>
        </w:rPr>
        <w:t xml:space="preserve"> o Agente de </w:t>
      </w:r>
      <w:r w:rsidR="00342EE2" w:rsidRPr="00BC29D3">
        <w:rPr>
          <w:sz w:val="24"/>
          <w:szCs w:val="24"/>
        </w:rPr>
        <w:t xml:space="preserve">Contratação </w:t>
      </w:r>
      <w:r w:rsidR="00296519" w:rsidRPr="00BC29D3">
        <w:rPr>
          <w:sz w:val="24"/>
          <w:szCs w:val="24"/>
        </w:rPr>
        <w:t>verificará as propostas apresentadas, desclassificando aquelas que não estejam em conformidade com os requisitos estabelecidos neste Edital, contenham vícios insanáveis ou não apresentem as especificações técnicas exigidas nos elementos técnicos instrutores</w:t>
      </w:r>
      <w:r w:rsidRPr="00BC29D3">
        <w:rPr>
          <w:sz w:val="24"/>
          <w:szCs w:val="24"/>
        </w:rPr>
        <w:t>.</w:t>
      </w:r>
    </w:p>
    <w:p w14:paraId="544CC161"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.2.</w:t>
      </w:r>
      <w:r w:rsidR="00241D77" w:rsidRPr="00BC29D3">
        <w:rPr>
          <w:sz w:val="24"/>
          <w:szCs w:val="24"/>
        </w:rPr>
        <w:t xml:space="preserve">  Também será desclassificada a proposta que identifique o licitante. </w:t>
      </w:r>
    </w:p>
    <w:p w14:paraId="1FA3962F"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.3</w:t>
      </w:r>
      <w:r w:rsidR="003D1790" w:rsidRPr="00BC29D3">
        <w:rPr>
          <w:sz w:val="24"/>
          <w:szCs w:val="24"/>
        </w:rPr>
        <w:t xml:space="preserve"> </w:t>
      </w:r>
      <w:r w:rsidR="00241D77" w:rsidRPr="00BC29D3">
        <w:rPr>
          <w:sz w:val="24"/>
          <w:szCs w:val="24"/>
        </w:rPr>
        <w:t xml:space="preserve">A desclassificação será sempre fundamentada e registrada no sistema, com acompanhamento em tempo real por todos os participantes. </w:t>
      </w:r>
    </w:p>
    <w:p w14:paraId="61C54AC9"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.4</w:t>
      </w:r>
      <w:r w:rsidR="003D1790" w:rsidRPr="00BC29D3">
        <w:rPr>
          <w:sz w:val="24"/>
          <w:szCs w:val="24"/>
        </w:rPr>
        <w:t xml:space="preserve"> </w:t>
      </w:r>
      <w:r w:rsidR="00241D77" w:rsidRPr="00BC29D3">
        <w:rPr>
          <w:sz w:val="24"/>
          <w:szCs w:val="24"/>
        </w:rPr>
        <w:t xml:space="preserve">A não desclassificação da proposta </w:t>
      </w:r>
      <w:r w:rsidR="00296519" w:rsidRPr="00BC29D3">
        <w:rPr>
          <w:sz w:val="24"/>
          <w:szCs w:val="24"/>
        </w:rPr>
        <w:t xml:space="preserve">neste momento, pelo Agente de Contratação, </w:t>
      </w:r>
      <w:r w:rsidR="00241D77" w:rsidRPr="00BC29D3">
        <w:rPr>
          <w:sz w:val="24"/>
          <w:szCs w:val="24"/>
        </w:rPr>
        <w:t xml:space="preserve">não impede o seu julgamento definitivo em sentido contrário, levado a efeito na fase de </w:t>
      </w:r>
      <w:r w:rsidR="00222B49" w:rsidRPr="00BC29D3">
        <w:rPr>
          <w:sz w:val="24"/>
          <w:szCs w:val="24"/>
        </w:rPr>
        <w:t>julgamento</w:t>
      </w:r>
      <w:r w:rsidR="00241D77" w:rsidRPr="00BC29D3">
        <w:rPr>
          <w:sz w:val="24"/>
          <w:szCs w:val="24"/>
        </w:rPr>
        <w:t>.</w:t>
      </w:r>
    </w:p>
    <w:p w14:paraId="68D2E652" w14:textId="77777777" w:rsidR="003D1790" w:rsidRPr="00BC29D3" w:rsidRDefault="003D1790" w:rsidP="003D1790">
      <w:pPr>
        <w:tabs>
          <w:tab w:val="left" w:pos="851"/>
        </w:tabs>
        <w:jc w:val="both"/>
        <w:rPr>
          <w:sz w:val="24"/>
          <w:szCs w:val="24"/>
          <w:shd w:val="clear" w:color="auto" w:fill="FFFFFF"/>
        </w:rPr>
      </w:pPr>
      <w:r w:rsidRPr="00BC29D3">
        <w:rPr>
          <w:b/>
          <w:bCs/>
          <w:sz w:val="24"/>
          <w:szCs w:val="24"/>
          <w:shd w:val="clear" w:color="auto" w:fill="FFFFFF"/>
        </w:rPr>
        <w:t>6.5</w:t>
      </w:r>
      <w:r w:rsidRPr="00BC29D3">
        <w:rPr>
          <w:sz w:val="24"/>
          <w:szCs w:val="24"/>
          <w:shd w:val="clear" w:color="auto" w:fill="FFFFFF"/>
        </w:rPr>
        <w:t xml:space="preserve"> O Agente de Contratação </w:t>
      </w:r>
      <w:r w:rsidRPr="00BC29D3">
        <w:rPr>
          <w:sz w:val="24"/>
          <w:szCs w:val="24"/>
        </w:rPr>
        <w:t>verificará, também, eventual descumprimento das vedações de participação na licitação, mediante consulta aos</w:t>
      </w:r>
      <w:r w:rsidRPr="00BC29D3">
        <w:rPr>
          <w:sz w:val="24"/>
          <w:szCs w:val="24"/>
          <w:shd w:val="clear" w:color="auto" w:fill="FFFFFF"/>
        </w:rPr>
        <w:t xml:space="preserve"> cadastros em nome da empresa licitante </w:t>
      </w:r>
      <w:r w:rsidRPr="00BC29D3">
        <w:rPr>
          <w:bCs/>
          <w:sz w:val="24"/>
          <w:szCs w:val="24"/>
        </w:rPr>
        <w:t xml:space="preserve">e, também, </w:t>
      </w:r>
      <w:r w:rsidRPr="00BC29D3">
        <w:rPr>
          <w:sz w:val="24"/>
          <w:szCs w:val="24"/>
        </w:rPr>
        <w:t>d</w:t>
      </w:r>
      <w:r w:rsidRPr="00BC29D3">
        <w:rPr>
          <w:bCs/>
          <w:sz w:val="24"/>
          <w:szCs w:val="24"/>
        </w:rPr>
        <w:t>e eventual matriz ou filial e de seus sócios majoritários</w:t>
      </w:r>
      <w:r w:rsidRPr="00BC29D3">
        <w:rPr>
          <w:sz w:val="24"/>
          <w:szCs w:val="24"/>
          <w:shd w:val="clear" w:color="auto" w:fill="FFFFFF"/>
        </w:rPr>
        <w:t>, de forma a verificar a existência de sanção que impeça a participação no certame e futura contratação</w:t>
      </w:r>
      <w:r w:rsidRPr="00BC29D3">
        <w:rPr>
          <w:b/>
          <w:bCs/>
          <w:sz w:val="24"/>
          <w:szCs w:val="24"/>
          <w:shd w:val="clear" w:color="auto" w:fill="FFFFFF"/>
        </w:rPr>
        <w:t xml:space="preserve">, </w:t>
      </w:r>
      <w:r w:rsidRPr="00BC29D3">
        <w:rPr>
          <w:sz w:val="24"/>
          <w:szCs w:val="24"/>
          <w:shd w:val="clear" w:color="auto" w:fill="FFFFFF"/>
        </w:rPr>
        <w:t xml:space="preserve">garantida a manifestação do licitante previamente a eventual desclassificação, conforme previsto no artigo 14 da Lei 14.133/2021, </w:t>
      </w:r>
      <w:r w:rsidRPr="00BC29D3">
        <w:rPr>
          <w:sz w:val="24"/>
          <w:szCs w:val="24"/>
        </w:rPr>
        <w:t>especialmente:</w:t>
      </w:r>
    </w:p>
    <w:p w14:paraId="7DDAC7CE" w14:textId="77777777" w:rsidR="003D1790" w:rsidRPr="00BC29D3" w:rsidRDefault="003D1790" w:rsidP="00014294">
      <w:pPr>
        <w:jc w:val="both"/>
        <w:rPr>
          <w:sz w:val="24"/>
          <w:szCs w:val="24"/>
        </w:rPr>
      </w:pPr>
      <w:r w:rsidRPr="00BC29D3">
        <w:rPr>
          <w:sz w:val="24"/>
          <w:szCs w:val="24"/>
        </w:rPr>
        <w:t xml:space="preserve">a) SICAF;  </w:t>
      </w:r>
    </w:p>
    <w:p w14:paraId="4D3018E1" w14:textId="77777777" w:rsidR="003D1790" w:rsidRPr="00BC29D3" w:rsidRDefault="003D1790" w:rsidP="00014294">
      <w:pPr>
        <w:jc w:val="both"/>
        <w:rPr>
          <w:sz w:val="24"/>
          <w:szCs w:val="24"/>
        </w:rPr>
      </w:pPr>
      <w:r w:rsidRPr="00BC29D3">
        <w:rPr>
          <w:sz w:val="24"/>
          <w:szCs w:val="24"/>
        </w:rPr>
        <w:t>b)Cadastro Nacional de Empresas Inidôneas e Suspensas - CEIS, mantido pela Controladoria-Geral da União (</w:t>
      </w:r>
      <w:hyperlink r:id="rId11" w:history="1">
        <w:r w:rsidRPr="00BC29D3">
          <w:rPr>
            <w:rStyle w:val="Hyperlink"/>
            <w:color w:val="auto"/>
            <w:sz w:val="24"/>
            <w:szCs w:val="24"/>
          </w:rPr>
          <w:t>https://www.portaltransparencia.gov.br/sancoes/ceis</w:t>
        </w:r>
      </w:hyperlink>
      <w:r w:rsidRPr="00BC29D3">
        <w:rPr>
          <w:sz w:val="24"/>
          <w:szCs w:val="24"/>
        </w:rPr>
        <w:t xml:space="preserve">); </w:t>
      </w:r>
    </w:p>
    <w:p w14:paraId="49375112" w14:textId="77777777" w:rsidR="003D1790" w:rsidRPr="00BC29D3" w:rsidRDefault="003D1790" w:rsidP="00014294">
      <w:pPr>
        <w:jc w:val="both"/>
        <w:rPr>
          <w:sz w:val="24"/>
          <w:szCs w:val="24"/>
        </w:rPr>
      </w:pPr>
      <w:r w:rsidRPr="00BC29D3">
        <w:rPr>
          <w:sz w:val="24"/>
          <w:szCs w:val="24"/>
        </w:rPr>
        <w:t>c) Cadastro Nacional de Empresas Punidas – CNEP, mantido pela Controladoria-Geral da União (</w:t>
      </w:r>
      <w:hyperlink r:id="rId12" w:history="1">
        <w:r w:rsidRPr="00BC29D3">
          <w:rPr>
            <w:rStyle w:val="Hyperlink"/>
            <w:color w:val="auto"/>
            <w:sz w:val="24"/>
            <w:szCs w:val="24"/>
          </w:rPr>
          <w:t>https://www.portaltransparencia.gov.br/sancoes/cnep</w:t>
        </w:r>
      </w:hyperlink>
      <w:r w:rsidRPr="00BC29D3">
        <w:rPr>
          <w:sz w:val="24"/>
          <w:szCs w:val="24"/>
        </w:rPr>
        <w:t>); e</w:t>
      </w:r>
    </w:p>
    <w:p w14:paraId="6A2DF781" w14:textId="77777777" w:rsidR="003D1790" w:rsidRPr="00BC29D3" w:rsidRDefault="003D1790" w:rsidP="00014294">
      <w:pPr>
        <w:jc w:val="both"/>
        <w:rPr>
          <w:sz w:val="24"/>
          <w:szCs w:val="24"/>
        </w:rPr>
      </w:pPr>
      <w:r w:rsidRPr="00BC29D3">
        <w:rPr>
          <w:bCs/>
          <w:sz w:val="24"/>
          <w:szCs w:val="24"/>
        </w:rPr>
        <w:t>d)</w:t>
      </w:r>
      <w:r w:rsidRPr="00BC29D3">
        <w:rPr>
          <w:sz w:val="24"/>
          <w:szCs w:val="24"/>
        </w:rPr>
        <w:t xml:space="preserve">Cadastro Nacional de Condenações Cíveis por Atos de Improbidade Administrativa, mantido pelo Conselho Nacional de Justiça – CNJ, no endereço eletrônico </w:t>
      </w:r>
      <w:hyperlink r:id="rId13" w:history="1">
        <w:r w:rsidRPr="00BC29D3">
          <w:rPr>
            <w:rStyle w:val="Hyperlink"/>
            <w:color w:val="auto"/>
            <w:sz w:val="24"/>
            <w:szCs w:val="24"/>
          </w:rPr>
          <w:t>www.cnj.jus.br/improbidade_adm/consultar_requerido.php</w:t>
        </w:r>
      </w:hyperlink>
      <w:r w:rsidRPr="00BC29D3">
        <w:rPr>
          <w:sz w:val="24"/>
          <w:szCs w:val="24"/>
        </w:rPr>
        <w:t>.</w:t>
      </w:r>
    </w:p>
    <w:p w14:paraId="007CF326" w14:textId="77777777" w:rsidR="00241D77" w:rsidRPr="00BC29D3" w:rsidRDefault="00CA50B4" w:rsidP="00584E41">
      <w:pPr>
        <w:jc w:val="both"/>
        <w:rPr>
          <w:sz w:val="24"/>
          <w:szCs w:val="24"/>
        </w:rPr>
      </w:pPr>
      <w:r w:rsidRPr="00BC29D3">
        <w:rPr>
          <w:b/>
          <w:bCs/>
          <w:sz w:val="24"/>
          <w:szCs w:val="24"/>
        </w:rPr>
        <w:t>6</w:t>
      </w:r>
      <w:r w:rsidR="00241D77" w:rsidRPr="00BC29D3">
        <w:rPr>
          <w:b/>
          <w:bCs/>
          <w:sz w:val="24"/>
          <w:szCs w:val="24"/>
        </w:rPr>
        <w:t>.</w:t>
      </w:r>
      <w:r w:rsidR="00CE5B44" w:rsidRPr="00BC29D3">
        <w:rPr>
          <w:b/>
          <w:bCs/>
          <w:sz w:val="24"/>
          <w:szCs w:val="24"/>
        </w:rPr>
        <w:t>6</w:t>
      </w:r>
      <w:r w:rsidR="00241D77" w:rsidRPr="00BC29D3">
        <w:rPr>
          <w:b/>
          <w:bCs/>
          <w:sz w:val="24"/>
          <w:szCs w:val="24"/>
        </w:rPr>
        <w:t>.</w:t>
      </w:r>
      <w:r w:rsidR="00241D77" w:rsidRPr="00BC29D3">
        <w:rPr>
          <w:sz w:val="24"/>
          <w:szCs w:val="24"/>
        </w:rPr>
        <w:t xml:space="preserve"> O sistema ordenará automaticamente as propostas classificadas, sendo que somente estas participarão da fase de lances. </w:t>
      </w:r>
    </w:p>
    <w:p w14:paraId="54889FC4" w14:textId="77777777" w:rsidR="00342EE2" w:rsidRPr="00BC29D3" w:rsidRDefault="00CA50B4" w:rsidP="00584E41">
      <w:pPr>
        <w:jc w:val="both"/>
        <w:rPr>
          <w:b/>
          <w:sz w:val="24"/>
          <w:szCs w:val="24"/>
        </w:rPr>
      </w:pPr>
      <w:r w:rsidRPr="00BC29D3">
        <w:rPr>
          <w:b/>
          <w:bCs/>
          <w:sz w:val="24"/>
          <w:szCs w:val="24"/>
        </w:rPr>
        <w:t>6</w:t>
      </w:r>
      <w:r w:rsidR="00241D77" w:rsidRPr="00BC29D3">
        <w:rPr>
          <w:b/>
          <w:bCs/>
          <w:sz w:val="24"/>
          <w:szCs w:val="24"/>
        </w:rPr>
        <w:t>.</w:t>
      </w:r>
      <w:r w:rsidR="00CE5B44" w:rsidRPr="00BC29D3">
        <w:rPr>
          <w:b/>
          <w:bCs/>
          <w:sz w:val="24"/>
          <w:szCs w:val="24"/>
        </w:rPr>
        <w:t>7</w:t>
      </w:r>
      <w:r w:rsidR="00241D77" w:rsidRPr="00BC29D3">
        <w:rPr>
          <w:b/>
          <w:bCs/>
          <w:sz w:val="24"/>
          <w:szCs w:val="24"/>
        </w:rPr>
        <w:t>.</w:t>
      </w:r>
      <w:r w:rsidR="00241D77" w:rsidRPr="00BC29D3">
        <w:rPr>
          <w:sz w:val="24"/>
          <w:szCs w:val="24"/>
        </w:rPr>
        <w:t xml:space="preserve"> O sistema disponibilizará campo próprio para troca de mensagens entre</w:t>
      </w:r>
      <w:r w:rsidR="00E42FD6" w:rsidRPr="00BC29D3">
        <w:rPr>
          <w:sz w:val="24"/>
          <w:szCs w:val="24"/>
        </w:rPr>
        <w:t xml:space="preserve"> o Agente de </w:t>
      </w:r>
      <w:r w:rsidR="00241D77" w:rsidRPr="00BC29D3">
        <w:rPr>
          <w:sz w:val="24"/>
          <w:szCs w:val="24"/>
        </w:rPr>
        <w:t>Contratação e os licitantes.</w:t>
      </w:r>
    </w:p>
    <w:p w14:paraId="18660D6E" w14:textId="77777777" w:rsidR="00241D77" w:rsidRPr="00BC29D3" w:rsidRDefault="00241D77" w:rsidP="00584E41">
      <w:pPr>
        <w:jc w:val="both"/>
        <w:rPr>
          <w:b/>
          <w:sz w:val="24"/>
          <w:szCs w:val="24"/>
        </w:rPr>
      </w:pPr>
    </w:p>
    <w:p w14:paraId="1E1DF121" w14:textId="77777777" w:rsidR="00342EE2" w:rsidRPr="00BC29D3" w:rsidRDefault="00CA50B4" w:rsidP="00584E41">
      <w:pPr>
        <w:jc w:val="both"/>
        <w:rPr>
          <w:b/>
          <w:sz w:val="24"/>
          <w:szCs w:val="24"/>
        </w:rPr>
      </w:pPr>
      <w:r w:rsidRPr="00BC29D3">
        <w:rPr>
          <w:b/>
          <w:sz w:val="24"/>
          <w:szCs w:val="24"/>
        </w:rPr>
        <w:t>FASE</w:t>
      </w:r>
      <w:r w:rsidR="00342EE2" w:rsidRPr="00BC29D3">
        <w:rPr>
          <w:b/>
          <w:sz w:val="24"/>
          <w:szCs w:val="24"/>
        </w:rPr>
        <w:t xml:space="preserve"> DE LANCES E MODO DE DISPUTA</w:t>
      </w:r>
    </w:p>
    <w:p w14:paraId="7DB8535B" w14:textId="77777777" w:rsidR="00592B9F" w:rsidRPr="00BC29D3" w:rsidRDefault="00CA50B4" w:rsidP="00584E41">
      <w:pPr>
        <w:jc w:val="both"/>
        <w:rPr>
          <w:sz w:val="24"/>
          <w:szCs w:val="24"/>
        </w:rPr>
      </w:pPr>
      <w:r w:rsidRPr="00BC29D3">
        <w:rPr>
          <w:b/>
          <w:sz w:val="24"/>
          <w:szCs w:val="24"/>
        </w:rPr>
        <w:t>6.</w:t>
      </w:r>
      <w:r w:rsidR="00DA70AE">
        <w:rPr>
          <w:b/>
          <w:sz w:val="24"/>
          <w:szCs w:val="24"/>
        </w:rPr>
        <w:t>8</w:t>
      </w:r>
      <w:r w:rsidR="00342EE2" w:rsidRPr="00BC29D3">
        <w:rPr>
          <w:b/>
          <w:sz w:val="24"/>
          <w:szCs w:val="24"/>
        </w:rPr>
        <w:t xml:space="preserve"> </w:t>
      </w:r>
      <w:r w:rsidR="00342EE2" w:rsidRPr="00BC29D3">
        <w:rPr>
          <w:sz w:val="24"/>
          <w:szCs w:val="24"/>
        </w:rPr>
        <w:t xml:space="preserve">Iniciada a etapa competitiva, as licitantes poderão encaminhar lances exclusivamente por meio do sistema eletrônico, sendo </w:t>
      </w:r>
      <w:r w:rsidR="00982A55" w:rsidRPr="00BC29D3">
        <w:rPr>
          <w:sz w:val="24"/>
          <w:szCs w:val="24"/>
        </w:rPr>
        <w:t>imediatamente informadas</w:t>
      </w:r>
      <w:r w:rsidR="00342EE2" w:rsidRPr="00BC29D3">
        <w:rPr>
          <w:sz w:val="24"/>
          <w:szCs w:val="24"/>
        </w:rPr>
        <w:t xml:space="preserve"> do seu recebimento, registro e valor.</w:t>
      </w:r>
    </w:p>
    <w:p w14:paraId="2362B821" w14:textId="77777777" w:rsidR="00342EE2" w:rsidRPr="00BC29D3" w:rsidRDefault="00CA50B4" w:rsidP="00584E41">
      <w:pPr>
        <w:jc w:val="both"/>
        <w:rPr>
          <w:sz w:val="24"/>
          <w:szCs w:val="24"/>
        </w:rPr>
      </w:pPr>
      <w:r w:rsidRPr="00BC29D3">
        <w:rPr>
          <w:b/>
          <w:sz w:val="24"/>
          <w:szCs w:val="24"/>
        </w:rPr>
        <w:t>6.</w:t>
      </w:r>
      <w:r w:rsidR="00DA70AE">
        <w:rPr>
          <w:b/>
          <w:sz w:val="24"/>
          <w:szCs w:val="24"/>
        </w:rPr>
        <w:t>9</w:t>
      </w:r>
      <w:r w:rsidR="00342EE2" w:rsidRPr="00BC29D3">
        <w:rPr>
          <w:b/>
          <w:sz w:val="24"/>
          <w:szCs w:val="24"/>
        </w:rPr>
        <w:t xml:space="preserve"> </w:t>
      </w:r>
      <w:r w:rsidR="00B64AAD" w:rsidRPr="00BC29D3">
        <w:rPr>
          <w:sz w:val="24"/>
          <w:szCs w:val="24"/>
        </w:rPr>
        <w:t>O</w:t>
      </w:r>
      <w:r w:rsidR="00342EE2" w:rsidRPr="00BC29D3">
        <w:rPr>
          <w:sz w:val="24"/>
          <w:szCs w:val="24"/>
        </w:rPr>
        <w:t xml:space="preserve">s licitantes poderão oferecer lances </w:t>
      </w:r>
      <w:r w:rsidR="00592B9F" w:rsidRPr="00BC29D3">
        <w:rPr>
          <w:sz w:val="24"/>
          <w:szCs w:val="24"/>
        </w:rPr>
        <w:t xml:space="preserve">públicos e </w:t>
      </w:r>
      <w:r w:rsidR="00342EE2" w:rsidRPr="00BC29D3">
        <w:rPr>
          <w:sz w:val="24"/>
          <w:szCs w:val="24"/>
        </w:rPr>
        <w:t>sucessivos,</w:t>
      </w:r>
      <w:r w:rsidR="00592B9F" w:rsidRPr="00BC29D3">
        <w:rPr>
          <w:sz w:val="24"/>
          <w:szCs w:val="24"/>
        </w:rPr>
        <w:t xml:space="preserve"> com prorrogações,</w:t>
      </w:r>
      <w:r w:rsidR="00342EE2" w:rsidRPr="00BC29D3">
        <w:rPr>
          <w:sz w:val="24"/>
          <w:szCs w:val="24"/>
        </w:rPr>
        <w:t xml:space="preserve"> observado o horário fixado e as regras para sua aceitação, conforme </w:t>
      </w:r>
      <w:r w:rsidR="00267EA0" w:rsidRPr="00BC29D3">
        <w:rPr>
          <w:sz w:val="24"/>
          <w:szCs w:val="24"/>
        </w:rPr>
        <w:t xml:space="preserve">MODO DE DISPUTA </w:t>
      </w:r>
      <w:r w:rsidR="00342EE2" w:rsidRPr="00BC29D3">
        <w:rPr>
          <w:sz w:val="24"/>
          <w:szCs w:val="24"/>
        </w:rPr>
        <w:t>ABERTO</w:t>
      </w:r>
      <w:r w:rsidRPr="00BC29D3">
        <w:rPr>
          <w:sz w:val="24"/>
          <w:szCs w:val="24"/>
        </w:rPr>
        <w:t>.</w:t>
      </w:r>
    </w:p>
    <w:p w14:paraId="1D3E9D63" w14:textId="0C4D82DF" w:rsidR="006A5B42" w:rsidRPr="001170FF" w:rsidRDefault="006A5B42" w:rsidP="006A5B42">
      <w:pPr>
        <w:jc w:val="both"/>
        <w:rPr>
          <w:bCs/>
          <w:sz w:val="24"/>
          <w:szCs w:val="24"/>
        </w:rPr>
      </w:pPr>
      <w:r w:rsidRPr="00BC29D3">
        <w:rPr>
          <w:b/>
          <w:bCs/>
          <w:sz w:val="24"/>
          <w:szCs w:val="24"/>
        </w:rPr>
        <w:t>6.</w:t>
      </w:r>
      <w:r>
        <w:rPr>
          <w:b/>
          <w:bCs/>
          <w:sz w:val="24"/>
          <w:szCs w:val="24"/>
        </w:rPr>
        <w:t>9</w:t>
      </w:r>
      <w:r w:rsidRPr="00BC29D3">
        <w:rPr>
          <w:b/>
          <w:bCs/>
          <w:sz w:val="24"/>
          <w:szCs w:val="24"/>
        </w:rPr>
        <w:t>.1</w:t>
      </w:r>
      <w:r w:rsidRPr="00BC29D3">
        <w:rPr>
          <w:sz w:val="24"/>
          <w:szCs w:val="24"/>
        </w:rPr>
        <w:t xml:space="preserve"> </w:t>
      </w:r>
      <w:r w:rsidRPr="001170FF">
        <w:rPr>
          <w:sz w:val="24"/>
          <w:szCs w:val="24"/>
        </w:rPr>
        <w:t>A Licitante somente poderá oferecer lance inferior ao último por ela ofertado e registrado pelo sistema</w:t>
      </w:r>
      <w:r w:rsidRPr="001170FF">
        <w:rPr>
          <w:bCs/>
          <w:sz w:val="24"/>
          <w:szCs w:val="24"/>
        </w:rPr>
        <w:t>,</w:t>
      </w:r>
      <w:r w:rsidRPr="001170FF">
        <w:rPr>
          <w:b/>
          <w:sz w:val="24"/>
          <w:szCs w:val="24"/>
        </w:rPr>
        <w:t xml:space="preserve"> </w:t>
      </w:r>
      <w:r w:rsidRPr="001170FF">
        <w:rPr>
          <w:bCs/>
          <w:sz w:val="24"/>
          <w:szCs w:val="24"/>
        </w:rPr>
        <w:t xml:space="preserve">observado o intervalo mínimo </w:t>
      </w:r>
      <w:r w:rsidRPr="001170FF">
        <w:rPr>
          <w:sz w:val="24"/>
          <w:szCs w:val="24"/>
        </w:rPr>
        <w:fldChar w:fldCharType="begin">
          <w:ffData>
            <w:name w:val="Texto5"/>
            <w:enabled/>
            <w:calcOnExit w:val="0"/>
            <w:textInput/>
          </w:ffData>
        </w:fldChar>
      </w:r>
      <w:r w:rsidRPr="001170FF">
        <w:rPr>
          <w:sz w:val="24"/>
          <w:szCs w:val="24"/>
        </w:rPr>
        <w:instrText xml:space="preserve"> FORMTEXT </w:instrText>
      </w:r>
      <w:r w:rsidRPr="001170FF">
        <w:rPr>
          <w:sz w:val="24"/>
          <w:szCs w:val="24"/>
        </w:rPr>
      </w:r>
      <w:r w:rsidRPr="001170FF">
        <w:rPr>
          <w:sz w:val="24"/>
          <w:szCs w:val="24"/>
        </w:rPr>
        <w:fldChar w:fldCharType="separate"/>
      </w:r>
      <w:r w:rsidRPr="001170FF">
        <w:rPr>
          <w:sz w:val="24"/>
          <w:szCs w:val="24"/>
        </w:rPr>
        <w:t>de</w:t>
      </w:r>
      <w:r w:rsidR="002776F4">
        <w:rPr>
          <w:sz w:val="24"/>
          <w:szCs w:val="24"/>
        </w:rPr>
        <w:t xml:space="preserve"> </w:t>
      </w:r>
      <w:r w:rsidRPr="001170FF">
        <w:rPr>
          <w:sz w:val="24"/>
          <w:szCs w:val="24"/>
        </w:rPr>
        <w:t xml:space="preserve">R$ </w:t>
      </w:r>
      <w:r w:rsidR="002776F4">
        <w:rPr>
          <w:sz w:val="24"/>
          <w:szCs w:val="24"/>
        </w:rPr>
        <w:t>0,01</w:t>
      </w:r>
      <w:r w:rsidRPr="001170FF">
        <w:rPr>
          <w:sz w:val="24"/>
          <w:szCs w:val="24"/>
        </w:rPr>
        <w:t xml:space="preserve"> </w:t>
      </w:r>
      <w:r w:rsidRPr="001170FF">
        <w:rPr>
          <w:i/>
          <w:iCs/>
          <w:sz w:val="24"/>
          <w:szCs w:val="24"/>
        </w:rPr>
        <w:t>(</w:t>
      </w:r>
      <w:r w:rsidR="002776F4">
        <w:rPr>
          <w:i/>
          <w:iCs/>
          <w:sz w:val="24"/>
          <w:szCs w:val="24"/>
        </w:rPr>
        <w:t>um centavo)</w:t>
      </w:r>
      <w:r w:rsidRPr="001170FF">
        <w:rPr>
          <w:sz w:val="24"/>
          <w:szCs w:val="24"/>
        </w:rPr>
        <w:fldChar w:fldCharType="end"/>
      </w:r>
      <w:r w:rsidRPr="001170FF">
        <w:rPr>
          <w:bCs/>
          <w:sz w:val="24"/>
          <w:szCs w:val="24"/>
        </w:rPr>
        <w:t xml:space="preserve"> em relação aos lances intermediários e em relação ao lance que cobrir a melhor oferta.</w:t>
      </w:r>
    </w:p>
    <w:p w14:paraId="062898D0" w14:textId="77777777" w:rsidR="00982A55" w:rsidRPr="00BC29D3" w:rsidRDefault="00982A55" w:rsidP="00014294">
      <w:pPr>
        <w:jc w:val="both"/>
        <w:rPr>
          <w:sz w:val="24"/>
          <w:szCs w:val="24"/>
        </w:rPr>
      </w:pPr>
      <w:r w:rsidRPr="00BC29D3">
        <w:rPr>
          <w:b/>
          <w:bCs/>
          <w:sz w:val="24"/>
          <w:szCs w:val="24"/>
        </w:rPr>
        <w:t>6.</w:t>
      </w:r>
      <w:r w:rsidR="00DA70AE">
        <w:rPr>
          <w:b/>
          <w:bCs/>
          <w:sz w:val="24"/>
          <w:szCs w:val="24"/>
        </w:rPr>
        <w:t>9</w:t>
      </w:r>
      <w:r w:rsidRPr="00BC29D3">
        <w:rPr>
          <w:b/>
          <w:bCs/>
          <w:sz w:val="24"/>
          <w:szCs w:val="24"/>
        </w:rPr>
        <w:t xml:space="preserve">.2 </w:t>
      </w:r>
      <w:r w:rsidRPr="00BC29D3">
        <w:rPr>
          <w:sz w:val="24"/>
          <w:szCs w:val="24"/>
        </w:rPr>
        <w:t>O licitante somente poderá oferecer lance de valor inferior ao último por ele ofertado e registrado pelo sistema</w:t>
      </w:r>
      <w:r w:rsidR="00EE153D" w:rsidRPr="00BC29D3">
        <w:rPr>
          <w:sz w:val="24"/>
          <w:szCs w:val="24"/>
        </w:rPr>
        <w:t>.</w:t>
      </w:r>
    </w:p>
    <w:p w14:paraId="5E7B1FBA" w14:textId="77777777" w:rsidR="00EE153D" w:rsidRPr="00BC29D3" w:rsidRDefault="00EE153D" w:rsidP="00014294">
      <w:pPr>
        <w:jc w:val="both"/>
        <w:rPr>
          <w:sz w:val="24"/>
          <w:szCs w:val="24"/>
        </w:rPr>
      </w:pPr>
      <w:r w:rsidRPr="00BC29D3">
        <w:rPr>
          <w:b/>
          <w:bCs/>
          <w:sz w:val="24"/>
          <w:szCs w:val="24"/>
        </w:rPr>
        <w:t>6.</w:t>
      </w:r>
      <w:r w:rsidR="00DA70AE">
        <w:rPr>
          <w:b/>
          <w:bCs/>
          <w:sz w:val="24"/>
          <w:szCs w:val="24"/>
        </w:rPr>
        <w:t>9</w:t>
      </w:r>
      <w:r w:rsidRPr="00BC29D3">
        <w:rPr>
          <w:b/>
          <w:bCs/>
          <w:sz w:val="24"/>
          <w:szCs w:val="24"/>
        </w:rPr>
        <w:t xml:space="preserve">.3 </w:t>
      </w:r>
      <w:r w:rsidRPr="00BC29D3">
        <w:rPr>
          <w:sz w:val="24"/>
          <w:szCs w:val="24"/>
        </w:rPr>
        <w:t>Não serão aceitos dois ou mais lances de mesmo valor, prevalecendo aquele que for recebido e registrado em primeiro lugar.</w:t>
      </w:r>
    </w:p>
    <w:p w14:paraId="347D1D4E" w14:textId="77777777" w:rsidR="00EE153D" w:rsidRPr="00BC29D3" w:rsidRDefault="00EE153D" w:rsidP="00014294">
      <w:pPr>
        <w:jc w:val="both"/>
        <w:rPr>
          <w:sz w:val="24"/>
          <w:szCs w:val="24"/>
        </w:rPr>
      </w:pPr>
      <w:r w:rsidRPr="00BC29D3">
        <w:rPr>
          <w:b/>
          <w:bCs/>
          <w:sz w:val="24"/>
          <w:szCs w:val="24"/>
        </w:rPr>
        <w:t>6.</w:t>
      </w:r>
      <w:r w:rsidR="00DA70AE">
        <w:rPr>
          <w:b/>
          <w:bCs/>
          <w:sz w:val="24"/>
          <w:szCs w:val="24"/>
        </w:rPr>
        <w:t>9</w:t>
      </w:r>
      <w:r w:rsidRPr="00BC29D3">
        <w:rPr>
          <w:b/>
          <w:bCs/>
          <w:sz w:val="24"/>
          <w:szCs w:val="24"/>
        </w:rPr>
        <w:t xml:space="preserve">.4. </w:t>
      </w:r>
      <w:r w:rsidRPr="00BC29D3">
        <w:rPr>
          <w:sz w:val="24"/>
          <w:szCs w:val="24"/>
        </w:rPr>
        <w:t>Durante o transcurso da sessão pública, os licitantes serão informados, em tempo real, do valor do menor lance registrado, vedada a identificação do licitante.</w:t>
      </w:r>
    </w:p>
    <w:p w14:paraId="3EDA010B" w14:textId="094E6C16" w:rsidR="00592B9F" w:rsidRPr="00BC29D3" w:rsidRDefault="00592B9F" w:rsidP="00014294">
      <w:pPr>
        <w:jc w:val="both"/>
        <w:rPr>
          <w:sz w:val="24"/>
          <w:szCs w:val="24"/>
        </w:rPr>
      </w:pPr>
      <w:r w:rsidRPr="00BC29D3">
        <w:rPr>
          <w:b/>
          <w:sz w:val="24"/>
          <w:szCs w:val="24"/>
        </w:rPr>
        <w:t>6.</w:t>
      </w:r>
      <w:r w:rsidR="00DA70AE">
        <w:rPr>
          <w:b/>
          <w:sz w:val="24"/>
          <w:szCs w:val="24"/>
        </w:rPr>
        <w:t>9</w:t>
      </w:r>
      <w:r w:rsidRPr="00BC29D3">
        <w:rPr>
          <w:b/>
          <w:sz w:val="24"/>
          <w:szCs w:val="24"/>
        </w:rPr>
        <w:t>.</w:t>
      </w:r>
      <w:r w:rsidR="00EE153D" w:rsidRPr="00BC29D3">
        <w:rPr>
          <w:b/>
          <w:sz w:val="24"/>
          <w:szCs w:val="24"/>
        </w:rPr>
        <w:t>5</w:t>
      </w:r>
      <w:r w:rsidRPr="00BC29D3">
        <w:rPr>
          <w:bCs/>
          <w:sz w:val="24"/>
          <w:szCs w:val="24"/>
        </w:rPr>
        <w:t xml:space="preserve"> </w:t>
      </w:r>
      <w:r w:rsidRPr="00BC29D3">
        <w:rPr>
          <w:sz w:val="24"/>
          <w:szCs w:val="24"/>
          <w:shd w:val="clear" w:color="auto" w:fill="FFFFFF"/>
        </w:rPr>
        <w:t>A</w:t>
      </w:r>
      <w:r w:rsidR="00342EE2" w:rsidRPr="00BC29D3">
        <w:rPr>
          <w:sz w:val="24"/>
          <w:szCs w:val="24"/>
          <w:shd w:val="clear" w:color="auto" w:fill="FFFFFF"/>
        </w:rPr>
        <w:t xml:space="preserve"> etapa de envio de lances terá duração de </w:t>
      </w:r>
      <w:r w:rsidR="00874643" w:rsidRPr="00BC29D3">
        <w:rPr>
          <w:sz w:val="24"/>
          <w:szCs w:val="24"/>
          <w:lang w:eastAsia="pt-BR"/>
        </w:rPr>
        <w:fldChar w:fldCharType="begin">
          <w:ffData>
            <w:name w:val="Texto374"/>
            <w:enabled/>
            <w:calcOnExit w:val="0"/>
            <w:textInput/>
          </w:ffData>
        </w:fldChar>
      </w:r>
      <w:r w:rsidR="00874643" w:rsidRPr="00BC29D3">
        <w:rPr>
          <w:sz w:val="24"/>
          <w:szCs w:val="24"/>
          <w:lang w:eastAsia="pt-BR"/>
        </w:rPr>
        <w:instrText xml:space="preserve"> FORMTEXT </w:instrText>
      </w:r>
      <w:r w:rsidR="00874643" w:rsidRPr="00BC29D3">
        <w:rPr>
          <w:sz w:val="24"/>
          <w:szCs w:val="24"/>
          <w:lang w:eastAsia="pt-BR"/>
        </w:rPr>
      </w:r>
      <w:r w:rsidR="00874643" w:rsidRPr="00BC29D3">
        <w:rPr>
          <w:sz w:val="24"/>
          <w:szCs w:val="24"/>
          <w:lang w:eastAsia="pt-BR"/>
        </w:rPr>
        <w:fldChar w:fldCharType="separate"/>
      </w:r>
      <w:r w:rsidR="00034F97">
        <w:rPr>
          <w:sz w:val="24"/>
          <w:szCs w:val="24"/>
          <w:lang w:eastAsia="pt-BR"/>
        </w:rPr>
        <w:t>10</w:t>
      </w:r>
      <w:r w:rsidR="00874643" w:rsidRPr="00BC29D3">
        <w:rPr>
          <w:sz w:val="24"/>
          <w:szCs w:val="24"/>
          <w:lang w:eastAsia="pt-BR"/>
        </w:rPr>
        <w:fldChar w:fldCharType="end"/>
      </w:r>
      <w:r w:rsidR="000F2166" w:rsidRPr="00BC29D3">
        <w:rPr>
          <w:sz w:val="24"/>
          <w:szCs w:val="24"/>
          <w:shd w:val="clear" w:color="auto" w:fill="FFFFFF"/>
        </w:rPr>
        <w:t xml:space="preserve"> </w:t>
      </w:r>
      <w:r w:rsidR="00342EE2" w:rsidRPr="00BC29D3">
        <w:rPr>
          <w:sz w:val="24"/>
          <w:szCs w:val="24"/>
          <w:shd w:val="clear" w:color="auto" w:fill="FFFFFF"/>
        </w:rPr>
        <w:t>minutos</w:t>
      </w:r>
      <w:r w:rsidRPr="00BC29D3">
        <w:rPr>
          <w:sz w:val="24"/>
          <w:szCs w:val="24"/>
          <w:shd w:val="clear" w:color="auto" w:fill="FFFFFF"/>
        </w:rPr>
        <w:t xml:space="preserve">, </w:t>
      </w:r>
      <w:r w:rsidRPr="00BC29D3">
        <w:rPr>
          <w:sz w:val="24"/>
          <w:szCs w:val="24"/>
        </w:rPr>
        <w:t xml:space="preserve">e, após isso, será prorrogada automaticamente pelo sistema quando houver lance ofertado nos últimos dois minutos do período de duração da sessão pública. </w:t>
      </w:r>
    </w:p>
    <w:p w14:paraId="4C66D651" w14:textId="21F3DE47" w:rsidR="00592B9F" w:rsidRPr="00BC29D3" w:rsidRDefault="00592B9F" w:rsidP="00014294">
      <w:pPr>
        <w:jc w:val="both"/>
        <w:rPr>
          <w:sz w:val="24"/>
          <w:szCs w:val="24"/>
        </w:rPr>
      </w:pPr>
      <w:r w:rsidRPr="00BC29D3">
        <w:rPr>
          <w:b/>
          <w:bCs/>
          <w:sz w:val="24"/>
          <w:szCs w:val="24"/>
        </w:rPr>
        <w:t>6.</w:t>
      </w:r>
      <w:r w:rsidR="00DA70AE">
        <w:rPr>
          <w:b/>
          <w:bCs/>
          <w:sz w:val="24"/>
          <w:szCs w:val="24"/>
        </w:rPr>
        <w:t>9</w:t>
      </w:r>
      <w:r w:rsidRPr="00BC29D3">
        <w:rPr>
          <w:b/>
          <w:bCs/>
          <w:sz w:val="24"/>
          <w:szCs w:val="24"/>
        </w:rPr>
        <w:t>.</w:t>
      </w:r>
      <w:r w:rsidR="00EE153D" w:rsidRPr="00BC29D3">
        <w:rPr>
          <w:b/>
          <w:bCs/>
          <w:sz w:val="24"/>
          <w:szCs w:val="24"/>
        </w:rPr>
        <w:t>6</w:t>
      </w:r>
      <w:r w:rsidRPr="00BC29D3">
        <w:rPr>
          <w:sz w:val="24"/>
          <w:szCs w:val="24"/>
        </w:rPr>
        <w:t xml:space="preserve"> A prorrogação automática da etapa de lances, de que trata o item anterior, será de </w:t>
      </w:r>
      <w:r w:rsidR="00874643" w:rsidRPr="00BC29D3">
        <w:rPr>
          <w:sz w:val="24"/>
          <w:szCs w:val="24"/>
          <w:lang w:eastAsia="pt-BR"/>
        </w:rPr>
        <w:fldChar w:fldCharType="begin">
          <w:ffData>
            <w:name w:val="Texto374"/>
            <w:enabled/>
            <w:calcOnExit w:val="0"/>
            <w:textInput/>
          </w:ffData>
        </w:fldChar>
      </w:r>
      <w:r w:rsidR="00874643" w:rsidRPr="00BC29D3">
        <w:rPr>
          <w:sz w:val="24"/>
          <w:szCs w:val="24"/>
          <w:lang w:eastAsia="pt-BR"/>
        </w:rPr>
        <w:instrText xml:space="preserve"> FORMTEXT </w:instrText>
      </w:r>
      <w:r w:rsidR="00874643" w:rsidRPr="00BC29D3">
        <w:rPr>
          <w:sz w:val="24"/>
          <w:szCs w:val="24"/>
          <w:lang w:eastAsia="pt-BR"/>
        </w:rPr>
      </w:r>
      <w:r w:rsidR="00874643" w:rsidRPr="00BC29D3">
        <w:rPr>
          <w:sz w:val="24"/>
          <w:szCs w:val="24"/>
          <w:lang w:eastAsia="pt-BR"/>
        </w:rPr>
        <w:fldChar w:fldCharType="separate"/>
      </w:r>
      <w:r w:rsidR="00034F97">
        <w:rPr>
          <w:sz w:val="24"/>
          <w:szCs w:val="24"/>
          <w:lang w:eastAsia="pt-BR"/>
        </w:rPr>
        <w:t>2</w:t>
      </w:r>
      <w:r w:rsidR="00874643" w:rsidRPr="00BC29D3">
        <w:rPr>
          <w:sz w:val="24"/>
          <w:szCs w:val="24"/>
          <w:lang w:eastAsia="pt-BR"/>
        </w:rPr>
        <w:fldChar w:fldCharType="end"/>
      </w:r>
      <w:r w:rsidR="000F2166" w:rsidRPr="00BC29D3">
        <w:rPr>
          <w:sz w:val="24"/>
          <w:szCs w:val="24"/>
        </w:rPr>
        <w:t xml:space="preserve"> </w:t>
      </w:r>
      <w:r w:rsidRPr="00BC29D3">
        <w:rPr>
          <w:sz w:val="24"/>
          <w:szCs w:val="24"/>
        </w:rPr>
        <w:t>minutos e ocorrerá sucessivamente sempre que houver lances enviados nesse período de prorrogação</w:t>
      </w:r>
      <w:r w:rsidR="000F2166" w:rsidRPr="00BC29D3">
        <w:rPr>
          <w:sz w:val="24"/>
          <w:szCs w:val="24"/>
        </w:rPr>
        <w:t>.</w:t>
      </w:r>
      <w:r w:rsidRPr="00BC29D3">
        <w:rPr>
          <w:sz w:val="24"/>
          <w:szCs w:val="24"/>
        </w:rPr>
        <w:t xml:space="preserve"> </w:t>
      </w:r>
    </w:p>
    <w:p w14:paraId="2038BAAB" w14:textId="77777777" w:rsidR="00592B9F" w:rsidRPr="00BC29D3" w:rsidRDefault="00592B9F" w:rsidP="00014294">
      <w:pPr>
        <w:jc w:val="both"/>
        <w:rPr>
          <w:bCs/>
          <w:sz w:val="24"/>
          <w:szCs w:val="24"/>
        </w:rPr>
      </w:pPr>
      <w:r w:rsidRPr="00BC29D3">
        <w:rPr>
          <w:b/>
          <w:bCs/>
          <w:sz w:val="24"/>
          <w:szCs w:val="24"/>
        </w:rPr>
        <w:t>6.</w:t>
      </w:r>
      <w:r w:rsidR="0013179E">
        <w:rPr>
          <w:b/>
          <w:bCs/>
          <w:sz w:val="24"/>
          <w:szCs w:val="24"/>
        </w:rPr>
        <w:t>9</w:t>
      </w:r>
      <w:r w:rsidRPr="00BC29D3">
        <w:rPr>
          <w:b/>
          <w:bCs/>
          <w:sz w:val="24"/>
          <w:szCs w:val="24"/>
        </w:rPr>
        <w:t>.</w:t>
      </w:r>
      <w:r w:rsidR="00EE153D" w:rsidRPr="00BC29D3">
        <w:rPr>
          <w:b/>
          <w:bCs/>
          <w:sz w:val="24"/>
          <w:szCs w:val="24"/>
        </w:rPr>
        <w:t>7</w:t>
      </w:r>
      <w:r w:rsidRPr="00BC29D3">
        <w:rPr>
          <w:sz w:val="24"/>
          <w:szCs w:val="24"/>
        </w:rPr>
        <w:t xml:space="preserve"> Não havendo novos lances na forma estabelecida nos itens anteriores, a sessão pública encerrar-se-á automaticamente.</w:t>
      </w:r>
    </w:p>
    <w:p w14:paraId="3B5DF269" w14:textId="77777777" w:rsidR="00592B9F" w:rsidRPr="005D0BC5" w:rsidRDefault="00592B9F" w:rsidP="00014294">
      <w:pPr>
        <w:jc w:val="both"/>
        <w:rPr>
          <w:sz w:val="24"/>
          <w:szCs w:val="24"/>
        </w:rPr>
      </w:pPr>
      <w:r w:rsidRPr="00BC29D3">
        <w:rPr>
          <w:b/>
          <w:bCs/>
          <w:sz w:val="24"/>
          <w:szCs w:val="24"/>
        </w:rPr>
        <w:t>6.</w:t>
      </w:r>
      <w:r w:rsidR="0013179E">
        <w:rPr>
          <w:b/>
          <w:bCs/>
          <w:sz w:val="24"/>
          <w:szCs w:val="24"/>
        </w:rPr>
        <w:t>9</w:t>
      </w:r>
      <w:r w:rsidRPr="00BC29D3">
        <w:rPr>
          <w:b/>
          <w:bCs/>
          <w:sz w:val="24"/>
          <w:szCs w:val="24"/>
        </w:rPr>
        <w:t>.</w:t>
      </w:r>
      <w:r w:rsidR="005E36E0">
        <w:rPr>
          <w:b/>
          <w:bCs/>
          <w:sz w:val="24"/>
          <w:szCs w:val="24"/>
        </w:rPr>
        <w:t>8</w:t>
      </w:r>
      <w:r w:rsidR="00982A55" w:rsidRPr="00BC29D3">
        <w:rPr>
          <w:b/>
          <w:bCs/>
          <w:sz w:val="24"/>
          <w:szCs w:val="24"/>
        </w:rPr>
        <w:t xml:space="preserve"> </w:t>
      </w:r>
      <w:r w:rsidRPr="00BC29D3">
        <w:rPr>
          <w:sz w:val="24"/>
          <w:szCs w:val="24"/>
        </w:rPr>
        <w:t>Encerrada a fase competitiva sem que haja a</w:t>
      </w:r>
      <w:r w:rsidRPr="005D0BC5">
        <w:rPr>
          <w:sz w:val="24"/>
          <w:szCs w:val="24"/>
        </w:rPr>
        <w:t xml:space="preserve"> prorrogação automática pelo sistema, </w:t>
      </w:r>
      <w:r w:rsidR="000F2166" w:rsidRPr="005D0BC5">
        <w:rPr>
          <w:sz w:val="24"/>
          <w:szCs w:val="24"/>
        </w:rPr>
        <w:t>poderá o Agente de Contratação</w:t>
      </w:r>
      <w:r w:rsidRPr="005D0BC5">
        <w:rPr>
          <w:sz w:val="24"/>
          <w:szCs w:val="24"/>
        </w:rPr>
        <w:t>, justificadamente, admitir o reinício da sessão pública de lances, em prol da consecução do melhor preço.</w:t>
      </w:r>
    </w:p>
    <w:p w14:paraId="1E297A24" w14:textId="77777777" w:rsidR="00592B9F" w:rsidRPr="005D0BC5" w:rsidRDefault="00592B9F" w:rsidP="00584E41">
      <w:pPr>
        <w:jc w:val="both"/>
        <w:rPr>
          <w:sz w:val="24"/>
          <w:szCs w:val="24"/>
        </w:rPr>
      </w:pPr>
      <w:r w:rsidRPr="005D0BC5">
        <w:rPr>
          <w:b/>
          <w:sz w:val="24"/>
          <w:szCs w:val="24"/>
        </w:rPr>
        <w:t>6.9</w:t>
      </w:r>
      <w:r w:rsidR="0013179E">
        <w:rPr>
          <w:b/>
          <w:sz w:val="24"/>
          <w:szCs w:val="24"/>
        </w:rPr>
        <w:t>.9</w:t>
      </w:r>
      <w:r w:rsidR="00342EE2" w:rsidRPr="005D0BC5">
        <w:rPr>
          <w:b/>
          <w:sz w:val="24"/>
          <w:szCs w:val="24"/>
        </w:rPr>
        <w:t xml:space="preserve"> </w:t>
      </w:r>
      <w:r w:rsidR="00342EE2" w:rsidRPr="005D0BC5">
        <w:rPr>
          <w:sz w:val="24"/>
          <w:szCs w:val="24"/>
        </w:rPr>
        <w:t>Na hipótese de o sistema eletrônico se desconectar no decorrer da etapa de envio de lances da sessão pública e permanecer acessível aos licitantes, os lances continuarão sendo recebidos, sem prejuízo dos atos realizados.</w:t>
      </w:r>
    </w:p>
    <w:p w14:paraId="383F824F" w14:textId="77777777" w:rsidR="00592B9F" w:rsidRPr="00BA113D" w:rsidRDefault="00592B9F" w:rsidP="00014294">
      <w:pPr>
        <w:jc w:val="both"/>
        <w:rPr>
          <w:sz w:val="24"/>
          <w:szCs w:val="24"/>
        </w:rPr>
      </w:pPr>
      <w:r w:rsidRPr="00BA113D">
        <w:rPr>
          <w:b/>
          <w:bCs/>
          <w:sz w:val="24"/>
          <w:szCs w:val="24"/>
        </w:rPr>
        <w:t>6.</w:t>
      </w:r>
      <w:r w:rsidR="0013179E" w:rsidRPr="00BA113D">
        <w:rPr>
          <w:b/>
          <w:bCs/>
          <w:sz w:val="24"/>
          <w:szCs w:val="24"/>
        </w:rPr>
        <w:t>10</w:t>
      </w:r>
      <w:r w:rsidRPr="00BA113D">
        <w:rPr>
          <w:sz w:val="24"/>
          <w:szCs w:val="24"/>
        </w:rPr>
        <w:t xml:space="preserve"> </w:t>
      </w:r>
      <w:r w:rsidR="00342EE2" w:rsidRPr="00BA113D">
        <w:rPr>
          <w:sz w:val="24"/>
          <w:szCs w:val="24"/>
        </w:rPr>
        <w:t>Caso a desconexão do sistema eletrônico persistir por tempo superior a dez minutos para o órgão ou a entidade promotora da licitação, a sessão pública será suspensa e reiniciada somente decorridas vinte e quatro horas após a comunicação do fato aos participantes, no sítio eletrônico utilizado para divulgação.</w:t>
      </w:r>
    </w:p>
    <w:p w14:paraId="7776D242" w14:textId="77777777" w:rsidR="00592B9F" w:rsidRPr="00BA113D" w:rsidRDefault="00592B9F" w:rsidP="00584E41">
      <w:pPr>
        <w:jc w:val="both"/>
        <w:rPr>
          <w:b/>
          <w:sz w:val="24"/>
          <w:szCs w:val="24"/>
        </w:rPr>
      </w:pPr>
      <w:r w:rsidRPr="00BA113D">
        <w:rPr>
          <w:b/>
          <w:sz w:val="24"/>
          <w:szCs w:val="24"/>
        </w:rPr>
        <w:t>6.1</w:t>
      </w:r>
      <w:r w:rsidR="0013179E" w:rsidRPr="00BA113D">
        <w:rPr>
          <w:b/>
          <w:sz w:val="24"/>
          <w:szCs w:val="24"/>
        </w:rPr>
        <w:t>1</w:t>
      </w:r>
      <w:r w:rsidRPr="00BA113D">
        <w:rPr>
          <w:b/>
          <w:sz w:val="24"/>
          <w:szCs w:val="24"/>
        </w:rPr>
        <w:t xml:space="preserve"> </w:t>
      </w:r>
      <w:r w:rsidRPr="00BA113D">
        <w:rPr>
          <w:sz w:val="24"/>
          <w:szCs w:val="24"/>
        </w:rPr>
        <w:t>Caso o licitante não apresente lances, concorrerá com o valor de sua proposta.</w:t>
      </w:r>
    </w:p>
    <w:p w14:paraId="246D2BB5" w14:textId="77777777" w:rsidR="00342EE2" w:rsidRPr="00BA113D" w:rsidRDefault="00592B9F" w:rsidP="00584E41">
      <w:pPr>
        <w:tabs>
          <w:tab w:val="left" w:pos="1134"/>
          <w:tab w:val="left" w:pos="1276"/>
        </w:tabs>
        <w:jc w:val="both"/>
        <w:rPr>
          <w:sz w:val="24"/>
          <w:szCs w:val="24"/>
        </w:rPr>
      </w:pPr>
      <w:r w:rsidRPr="00BA113D">
        <w:rPr>
          <w:b/>
          <w:bCs/>
          <w:sz w:val="24"/>
          <w:szCs w:val="24"/>
        </w:rPr>
        <w:t>6.1</w:t>
      </w:r>
      <w:r w:rsidR="0013179E" w:rsidRPr="00BA113D">
        <w:rPr>
          <w:b/>
          <w:bCs/>
          <w:sz w:val="24"/>
          <w:szCs w:val="24"/>
        </w:rPr>
        <w:t>2</w:t>
      </w:r>
      <w:r w:rsidR="00342EE2" w:rsidRPr="00BA113D">
        <w:rPr>
          <w:b/>
          <w:bCs/>
          <w:sz w:val="24"/>
          <w:szCs w:val="24"/>
        </w:rPr>
        <w:t xml:space="preserve"> </w:t>
      </w:r>
      <w:r w:rsidR="00342EE2" w:rsidRPr="00BA113D">
        <w:rPr>
          <w:sz w:val="24"/>
          <w:szCs w:val="24"/>
        </w:rPr>
        <w:t>No caso de haver a participação de microempresas e empresas de pequeno porte no certame licitatório, os procedimentos obedecerão aos subitens a seguir:</w:t>
      </w:r>
    </w:p>
    <w:p w14:paraId="0B3290CE" w14:textId="77777777" w:rsidR="00342EE2" w:rsidRPr="005D0BC5" w:rsidRDefault="00592B9F" w:rsidP="00014294">
      <w:pPr>
        <w:tabs>
          <w:tab w:val="left" w:pos="1985"/>
        </w:tabs>
        <w:jc w:val="both"/>
        <w:rPr>
          <w:sz w:val="24"/>
          <w:szCs w:val="24"/>
        </w:rPr>
      </w:pPr>
      <w:r w:rsidRPr="00BA113D">
        <w:rPr>
          <w:b/>
          <w:sz w:val="24"/>
          <w:szCs w:val="24"/>
        </w:rPr>
        <w:t>6.1</w:t>
      </w:r>
      <w:r w:rsidR="0013179E" w:rsidRPr="00BA113D">
        <w:rPr>
          <w:b/>
          <w:sz w:val="24"/>
          <w:szCs w:val="24"/>
        </w:rPr>
        <w:t>2</w:t>
      </w:r>
      <w:r w:rsidR="00342EE2" w:rsidRPr="00BA113D">
        <w:rPr>
          <w:b/>
          <w:sz w:val="24"/>
          <w:szCs w:val="24"/>
        </w:rPr>
        <w:t>.1</w:t>
      </w:r>
      <w:r w:rsidR="0008297A" w:rsidRPr="00BA113D">
        <w:rPr>
          <w:b/>
          <w:sz w:val="24"/>
          <w:szCs w:val="24"/>
        </w:rPr>
        <w:t xml:space="preserve"> </w:t>
      </w:r>
      <w:r w:rsidR="00342EE2" w:rsidRPr="00BA113D">
        <w:rPr>
          <w:sz w:val="24"/>
          <w:szCs w:val="24"/>
        </w:rPr>
        <w:t>Antes da classificação definitiva de preços, caso a melhor oferta não tenha sido apresentada por microempresa ou empresa de pequeno porte, o sistema utilizado verificará se ocorreu empate ficto previsto no § 1º do artigo 44 da Lei Complementar nº 123/2006, ou seja, as propostas apresentadas por microempresas ou empresas de pequeno porte, com valores até 10% (dez por cento) acima do melhor preço ofertado.</w:t>
      </w:r>
    </w:p>
    <w:p w14:paraId="2DE9DE58" w14:textId="77777777" w:rsidR="00342EE2" w:rsidRPr="005D0BC5" w:rsidRDefault="00592B9F" w:rsidP="00014294">
      <w:pPr>
        <w:tabs>
          <w:tab w:val="left" w:pos="1985"/>
        </w:tabs>
        <w:jc w:val="both"/>
        <w:rPr>
          <w:b/>
          <w:sz w:val="24"/>
          <w:szCs w:val="24"/>
        </w:rPr>
      </w:pPr>
      <w:r w:rsidRPr="005D0BC5">
        <w:rPr>
          <w:b/>
          <w:sz w:val="24"/>
          <w:szCs w:val="24"/>
        </w:rPr>
        <w:t>6.1</w:t>
      </w:r>
      <w:r w:rsidR="0013179E">
        <w:rPr>
          <w:b/>
          <w:sz w:val="24"/>
          <w:szCs w:val="24"/>
        </w:rPr>
        <w:t>2</w:t>
      </w:r>
      <w:r w:rsidR="00342EE2" w:rsidRPr="005D0BC5">
        <w:rPr>
          <w:b/>
          <w:sz w:val="24"/>
          <w:szCs w:val="24"/>
        </w:rPr>
        <w:t>.2</w:t>
      </w:r>
      <w:r w:rsidR="0008297A" w:rsidRPr="005D0BC5">
        <w:rPr>
          <w:b/>
          <w:sz w:val="24"/>
          <w:szCs w:val="24"/>
        </w:rPr>
        <w:t xml:space="preserve"> </w:t>
      </w:r>
      <w:r w:rsidR="00342EE2" w:rsidRPr="005D0BC5">
        <w:rPr>
          <w:sz w:val="24"/>
          <w:szCs w:val="24"/>
        </w:rPr>
        <w:t>Em caso positivo, a microempresa ou empresa de pequeno porte convocada poderá apresentar proposta de preço inferior à primeira classificada no prazo de 5 (cinco) minutos, sob pena de preclusão.</w:t>
      </w:r>
    </w:p>
    <w:p w14:paraId="00038F98" w14:textId="77777777" w:rsidR="00342EE2" w:rsidRPr="005D0BC5" w:rsidRDefault="00592B9F" w:rsidP="00014294">
      <w:pPr>
        <w:tabs>
          <w:tab w:val="left" w:pos="1985"/>
        </w:tabs>
        <w:jc w:val="both"/>
        <w:rPr>
          <w:sz w:val="24"/>
          <w:szCs w:val="24"/>
        </w:rPr>
      </w:pPr>
      <w:r w:rsidRPr="005D0BC5">
        <w:rPr>
          <w:b/>
          <w:sz w:val="24"/>
          <w:szCs w:val="24"/>
        </w:rPr>
        <w:t>6.1</w:t>
      </w:r>
      <w:r w:rsidR="0013179E">
        <w:rPr>
          <w:b/>
          <w:sz w:val="24"/>
          <w:szCs w:val="24"/>
        </w:rPr>
        <w:t>2</w:t>
      </w:r>
      <w:r w:rsidR="00342EE2" w:rsidRPr="005D0BC5">
        <w:rPr>
          <w:b/>
          <w:sz w:val="24"/>
          <w:szCs w:val="24"/>
        </w:rPr>
        <w:t>.3</w:t>
      </w:r>
      <w:r w:rsidR="0008297A" w:rsidRPr="005D0BC5">
        <w:rPr>
          <w:b/>
          <w:sz w:val="24"/>
          <w:szCs w:val="24"/>
        </w:rPr>
        <w:t xml:space="preserve"> </w:t>
      </w:r>
      <w:r w:rsidR="00342EE2" w:rsidRPr="005D0BC5">
        <w:rPr>
          <w:sz w:val="24"/>
          <w:szCs w:val="24"/>
        </w:rPr>
        <w:t xml:space="preserve">Caso a microempresa (ME) ou empresa de pequeno porte (EPP) convocada não exerça o benefício de ofertar preço inferior à primeira classificada ou não o faça no tempo aprazado, o sistema automaticamente convocará as ME/EPP remanescentes que, porventura, se enquadrem na hipótese do empate ficto, na ordem classificatória, para exercício do mesmo direito, sucessivamente, se for o caso. </w:t>
      </w:r>
    </w:p>
    <w:p w14:paraId="23A8617C" w14:textId="77777777" w:rsidR="00342EE2" w:rsidRPr="005D0BC5" w:rsidRDefault="00592B9F" w:rsidP="00014294">
      <w:pPr>
        <w:tabs>
          <w:tab w:val="left" w:pos="1985"/>
        </w:tabs>
        <w:jc w:val="both"/>
        <w:rPr>
          <w:sz w:val="24"/>
          <w:szCs w:val="24"/>
        </w:rPr>
      </w:pPr>
      <w:r w:rsidRPr="005D0BC5">
        <w:rPr>
          <w:b/>
          <w:sz w:val="24"/>
          <w:szCs w:val="24"/>
        </w:rPr>
        <w:t>6.1</w:t>
      </w:r>
      <w:r w:rsidR="0013179E">
        <w:rPr>
          <w:b/>
          <w:sz w:val="24"/>
          <w:szCs w:val="24"/>
        </w:rPr>
        <w:t>2</w:t>
      </w:r>
      <w:r w:rsidR="00342EE2" w:rsidRPr="005D0BC5">
        <w:rPr>
          <w:b/>
          <w:sz w:val="24"/>
          <w:szCs w:val="24"/>
        </w:rPr>
        <w:t>.4</w:t>
      </w:r>
      <w:r w:rsidR="0008297A" w:rsidRPr="005D0BC5">
        <w:rPr>
          <w:b/>
          <w:sz w:val="24"/>
          <w:szCs w:val="24"/>
        </w:rPr>
        <w:t xml:space="preserve"> </w:t>
      </w:r>
      <w:r w:rsidR="00342EE2" w:rsidRPr="005D0BC5">
        <w:rPr>
          <w:bCs/>
          <w:sz w:val="24"/>
          <w:szCs w:val="24"/>
        </w:rPr>
        <w:t>Se houver equivalência entre os valores apresentados pelas microempresas e empresas de pequeno porte que se encontrem nos intervalos apontados nos itens anteriores, será realizado sorteio para que se identifique aquela que primeiro poderá apresentar melhor oferta.</w:t>
      </w:r>
    </w:p>
    <w:p w14:paraId="0DB08C6C" w14:textId="77777777" w:rsidR="00447D88" w:rsidRPr="00BC29D3" w:rsidRDefault="00447D88" w:rsidP="00584E41">
      <w:pPr>
        <w:tabs>
          <w:tab w:val="left" w:pos="142"/>
        </w:tabs>
        <w:jc w:val="both"/>
        <w:rPr>
          <w:bCs/>
          <w:sz w:val="24"/>
          <w:szCs w:val="24"/>
        </w:rPr>
      </w:pPr>
      <w:r w:rsidRPr="005D0BC5">
        <w:rPr>
          <w:b/>
          <w:sz w:val="24"/>
          <w:szCs w:val="24"/>
        </w:rPr>
        <w:t>6.1</w:t>
      </w:r>
      <w:r w:rsidR="0013179E">
        <w:rPr>
          <w:b/>
          <w:sz w:val="24"/>
          <w:szCs w:val="24"/>
        </w:rPr>
        <w:t>3</w:t>
      </w:r>
      <w:r w:rsidR="0008297A" w:rsidRPr="005D0BC5">
        <w:rPr>
          <w:b/>
          <w:sz w:val="24"/>
          <w:szCs w:val="24"/>
        </w:rPr>
        <w:t xml:space="preserve"> </w:t>
      </w:r>
      <w:r w:rsidR="00342EE2" w:rsidRPr="005D0BC5">
        <w:rPr>
          <w:bCs/>
          <w:sz w:val="24"/>
          <w:szCs w:val="24"/>
        </w:rPr>
        <w:t xml:space="preserve">Em caso de eventual empate entre propostas ou lances, serão adotados os critérios </w:t>
      </w:r>
      <w:r w:rsidR="00342EE2" w:rsidRPr="00BC29D3">
        <w:rPr>
          <w:bCs/>
          <w:sz w:val="24"/>
          <w:szCs w:val="24"/>
        </w:rPr>
        <w:t>previstos no art. 60 da Lei 14.133/21, de acordo com a ordem legalmente estabelecida.</w:t>
      </w:r>
    </w:p>
    <w:p w14:paraId="4907B947" w14:textId="77777777" w:rsidR="000704B7" w:rsidRPr="00BC29D3" w:rsidRDefault="000704B7" w:rsidP="00584E41">
      <w:pPr>
        <w:tabs>
          <w:tab w:val="left" w:pos="142"/>
        </w:tabs>
        <w:jc w:val="both"/>
        <w:rPr>
          <w:bCs/>
          <w:sz w:val="24"/>
          <w:szCs w:val="24"/>
        </w:rPr>
      </w:pPr>
      <w:r w:rsidRPr="00BC29D3">
        <w:rPr>
          <w:b/>
          <w:sz w:val="24"/>
          <w:szCs w:val="24"/>
        </w:rPr>
        <w:t>6.1</w:t>
      </w:r>
      <w:r w:rsidR="0013179E">
        <w:rPr>
          <w:b/>
          <w:sz w:val="24"/>
          <w:szCs w:val="24"/>
        </w:rPr>
        <w:t>4</w:t>
      </w:r>
      <w:r w:rsidRPr="00BC29D3">
        <w:rPr>
          <w:bCs/>
          <w:sz w:val="24"/>
          <w:szCs w:val="24"/>
        </w:rPr>
        <w:t xml:space="preserve"> Persistindo o empate, a proposta vencedora será sorteada pelo sistema eletrônico dentre as propostas ou os lances empatados.</w:t>
      </w:r>
    </w:p>
    <w:p w14:paraId="485BB72A" w14:textId="77777777" w:rsidR="00447D88" w:rsidRPr="00BC29D3" w:rsidRDefault="00447D88" w:rsidP="00584E41">
      <w:pPr>
        <w:tabs>
          <w:tab w:val="left" w:pos="142"/>
        </w:tabs>
        <w:jc w:val="both"/>
        <w:rPr>
          <w:bCs/>
          <w:sz w:val="24"/>
          <w:szCs w:val="24"/>
        </w:rPr>
      </w:pPr>
      <w:r w:rsidRPr="00BC29D3">
        <w:rPr>
          <w:b/>
          <w:sz w:val="24"/>
          <w:szCs w:val="24"/>
        </w:rPr>
        <w:t>6.1</w:t>
      </w:r>
      <w:r w:rsidR="0013179E">
        <w:rPr>
          <w:b/>
          <w:sz w:val="24"/>
          <w:szCs w:val="24"/>
        </w:rPr>
        <w:t>5</w:t>
      </w:r>
      <w:r w:rsidR="0008297A" w:rsidRPr="00BC29D3">
        <w:rPr>
          <w:b/>
          <w:sz w:val="24"/>
          <w:szCs w:val="24"/>
        </w:rPr>
        <w:t xml:space="preserve"> </w:t>
      </w:r>
      <w:r w:rsidRPr="00BC29D3">
        <w:rPr>
          <w:bCs/>
          <w:sz w:val="24"/>
          <w:szCs w:val="24"/>
        </w:rPr>
        <w:t>Encerrada</w:t>
      </w:r>
      <w:r w:rsidR="00342EE2" w:rsidRPr="00BC29D3">
        <w:rPr>
          <w:bCs/>
          <w:sz w:val="24"/>
          <w:szCs w:val="24"/>
        </w:rPr>
        <w:t xml:space="preserve"> a etapa de lances, </w:t>
      </w:r>
      <w:r w:rsidR="00BC726C" w:rsidRPr="00BC29D3">
        <w:rPr>
          <w:bCs/>
          <w:sz w:val="24"/>
          <w:szCs w:val="24"/>
        </w:rPr>
        <w:t xml:space="preserve">o Agente </w:t>
      </w:r>
      <w:r w:rsidR="00342EE2" w:rsidRPr="00BC29D3">
        <w:rPr>
          <w:bCs/>
          <w:sz w:val="24"/>
          <w:szCs w:val="24"/>
        </w:rPr>
        <w:t>de Contratação</w:t>
      </w:r>
      <w:r w:rsidR="00342EE2" w:rsidRPr="00BC29D3">
        <w:rPr>
          <w:b/>
          <w:sz w:val="24"/>
          <w:szCs w:val="24"/>
        </w:rPr>
        <w:t xml:space="preserve"> </w:t>
      </w:r>
      <w:r w:rsidR="00342EE2" w:rsidRPr="00BC29D3">
        <w:rPr>
          <w:bCs/>
          <w:sz w:val="24"/>
          <w:szCs w:val="24"/>
        </w:rPr>
        <w:t>poderá negociar melhores condições</w:t>
      </w:r>
      <w:r w:rsidRPr="00BC29D3">
        <w:rPr>
          <w:bCs/>
          <w:sz w:val="24"/>
          <w:szCs w:val="24"/>
        </w:rPr>
        <w:t xml:space="preserve">, encaminhando, </w:t>
      </w:r>
      <w:r w:rsidRPr="00BC29D3">
        <w:rPr>
          <w:sz w:val="24"/>
          <w:szCs w:val="24"/>
        </w:rPr>
        <w:t>pelo sistema eletrônico, contraproposta ao licitante que tenha apresentado o melhor preço, para que seja obtida melhor proposta, vedada a negociação em condições diferentes das previstas neste Edital.</w:t>
      </w:r>
    </w:p>
    <w:p w14:paraId="018EAAAA" w14:textId="77777777" w:rsidR="00E20C79" w:rsidRPr="00BC29D3" w:rsidRDefault="00447D88" w:rsidP="00014294">
      <w:pPr>
        <w:tabs>
          <w:tab w:val="left" w:pos="142"/>
        </w:tabs>
        <w:jc w:val="both"/>
        <w:rPr>
          <w:bCs/>
          <w:sz w:val="24"/>
          <w:szCs w:val="24"/>
        </w:rPr>
      </w:pPr>
      <w:r w:rsidRPr="00BC29D3">
        <w:rPr>
          <w:b/>
          <w:sz w:val="24"/>
          <w:szCs w:val="24"/>
        </w:rPr>
        <w:t>6.1</w:t>
      </w:r>
      <w:r w:rsidR="0013179E">
        <w:rPr>
          <w:b/>
          <w:sz w:val="24"/>
          <w:szCs w:val="24"/>
        </w:rPr>
        <w:t>5</w:t>
      </w:r>
      <w:r w:rsidRPr="00BC29D3">
        <w:rPr>
          <w:b/>
          <w:sz w:val="24"/>
          <w:szCs w:val="24"/>
        </w:rPr>
        <w:t>.1</w:t>
      </w:r>
      <w:r w:rsidRPr="00BC29D3">
        <w:rPr>
          <w:bCs/>
          <w:sz w:val="24"/>
          <w:szCs w:val="24"/>
        </w:rPr>
        <w:t xml:space="preserve"> </w:t>
      </w:r>
      <w:r w:rsidR="00342EE2" w:rsidRPr="00BC29D3">
        <w:rPr>
          <w:bCs/>
          <w:sz w:val="24"/>
          <w:szCs w:val="24"/>
        </w:rPr>
        <w:t>A negociação será realizada por meio do sistema, com acompanhamento dos demais licitantes e divulgação do resultado, bem como anexação aos autos do processo.</w:t>
      </w:r>
    </w:p>
    <w:p w14:paraId="5935FE85" w14:textId="408E0EA8" w:rsidR="00EF0F07" w:rsidRPr="00BC29D3" w:rsidRDefault="00720A77" w:rsidP="00584E41">
      <w:pPr>
        <w:tabs>
          <w:tab w:val="left" w:pos="142"/>
        </w:tabs>
        <w:jc w:val="both"/>
        <w:rPr>
          <w:sz w:val="24"/>
          <w:szCs w:val="24"/>
        </w:rPr>
      </w:pPr>
      <w:r w:rsidRPr="00BC29D3">
        <w:rPr>
          <w:b/>
          <w:sz w:val="24"/>
          <w:szCs w:val="24"/>
        </w:rPr>
        <w:t>6.1</w:t>
      </w:r>
      <w:r w:rsidR="0013179E">
        <w:rPr>
          <w:b/>
          <w:sz w:val="24"/>
          <w:szCs w:val="24"/>
        </w:rPr>
        <w:t>6</w:t>
      </w:r>
      <w:r w:rsidRPr="00BC29D3">
        <w:rPr>
          <w:b/>
          <w:sz w:val="24"/>
          <w:szCs w:val="24"/>
        </w:rPr>
        <w:t xml:space="preserve"> </w:t>
      </w:r>
      <w:r w:rsidRPr="00BC29D3">
        <w:rPr>
          <w:bCs/>
          <w:sz w:val="24"/>
          <w:szCs w:val="24"/>
        </w:rPr>
        <w:t>O</w:t>
      </w:r>
      <w:r w:rsidR="007312F3" w:rsidRPr="00BC29D3">
        <w:rPr>
          <w:bCs/>
          <w:sz w:val="24"/>
          <w:szCs w:val="24"/>
        </w:rPr>
        <w:t xml:space="preserve"> Agente de </w:t>
      </w:r>
      <w:r w:rsidR="00EF0F07" w:rsidRPr="00BC29D3">
        <w:rPr>
          <w:bCs/>
          <w:sz w:val="24"/>
          <w:szCs w:val="24"/>
        </w:rPr>
        <w:t>Contratação</w:t>
      </w:r>
      <w:r w:rsidR="00EF0F07" w:rsidRPr="00BC29D3">
        <w:rPr>
          <w:sz w:val="24"/>
          <w:szCs w:val="24"/>
          <w:shd w:val="clear" w:color="auto" w:fill="FFFFFF"/>
        </w:rPr>
        <w:t xml:space="preserve"> </w:t>
      </w:r>
      <w:r w:rsidR="00EF0F07" w:rsidRPr="00BC29D3">
        <w:rPr>
          <w:sz w:val="24"/>
          <w:szCs w:val="24"/>
        </w:rPr>
        <w:t>solicitará ao licitante mais bem classificado que</w:t>
      </w:r>
      <w:r w:rsidR="00BC726C" w:rsidRPr="00BC29D3">
        <w:rPr>
          <w:sz w:val="24"/>
          <w:szCs w:val="24"/>
        </w:rPr>
        <w:t xml:space="preserve">, no prazo de </w:t>
      </w:r>
      <w:r w:rsidR="00EF0F07" w:rsidRPr="00BC29D3">
        <w:rPr>
          <w:color w:val="FF0000"/>
          <w:sz w:val="24"/>
          <w:szCs w:val="24"/>
        </w:rPr>
        <w:t xml:space="preserve"> </w:t>
      </w:r>
      <w:r w:rsidR="00FA5054" w:rsidRPr="00BC29D3">
        <w:rPr>
          <w:sz w:val="24"/>
          <w:szCs w:val="24"/>
          <w:lang w:eastAsia="pt-BR"/>
        </w:rPr>
        <w:fldChar w:fldCharType="begin">
          <w:ffData>
            <w:name w:val="Texto374"/>
            <w:enabled/>
            <w:calcOnExit w:val="0"/>
            <w:textInput/>
          </w:ffData>
        </w:fldChar>
      </w:r>
      <w:r w:rsidR="00FA5054" w:rsidRPr="00BC29D3">
        <w:rPr>
          <w:sz w:val="24"/>
          <w:szCs w:val="24"/>
          <w:lang w:eastAsia="pt-BR"/>
        </w:rPr>
        <w:instrText xml:space="preserve"> FORMTEXT </w:instrText>
      </w:r>
      <w:r w:rsidR="00FA5054" w:rsidRPr="00BC29D3">
        <w:rPr>
          <w:sz w:val="24"/>
          <w:szCs w:val="24"/>
          <w:lang w:eastAsia="pt-BR"/>
        </w:rPr>
      </w:r>
      <w:r w:rsidR="00FA5054" w:rsidRPr="00BC29D3">
        <w:rPr>
          <w:sz w:val="24"/>
          <w:szCs w:val="24"/>
          <w:lang w:eastAsia="pt-BR"/>
        </w:rPr>
        <w:fldChar w:fldCharType="separate"/>
      </w:r>
      <w:r w:rsidR="00285F7A">
        <w:rPr>
          <w:noProof/>
          <w:sz w:val="24"/>
          <w:szCs w:val="24"/>
          <w:lang w:eastAsia="pt-BR"/>
        </w:rPr>
        <w:t>2</w:t>
      </w:r>
      <w:r w:rsidR="00FA5054" w:rsidRPr="00BC29D3">
        <w:rPr>
          <w:sz w:val="24"/>
          <w:szCs w:val="24"/>
          <w:lang w:eastAsia="pt-BR"/>
        </w:rPr>
        <w:fldChar w:fldCharType="end"/>
      </w:r>
      <w:r w:rsidR="00FA5054" w:rsidRPr="00BC29D3">
        <w:rPr>
          <w:sz w:val="24"/>
          <w:szCs w:val="24"/>
        </w:rPr>
        <w:t xml:space="preserve"> </w:t>
      </w:r>
      <w:r w:rsidR="00EF0F07" w:rsidRPr="00BC29D3">
        <w:rPr>
          <w:sz w:val="24"/>
          <w:szCs w:val="24"/>
        </w:rPr>
        <w:t>(</w:t>
      </w:r>
      <w:r w:rsidR="00FA5054" w:rsidRPr="00BC29D3">
        <w:rPr>
          <w:sz w:val="24"/>
          <w:szCs w:val="24"/>
          <w:lang w:eastAsia="pt-BR"/>
        </w:rPr>
        <w:fldChar w:fldCharType="begin">
          <w:ffData>
            <w:name w:val="Texto374"/>
            <w:enabled/>
            <w:calcOnExit w:val="0"/>
            <w:textInput/>
          </w:ffData>
        </w:fldChar>
      </w:r>
      <w:r w:rsidR="00FA5054" w:rsidRPr="00BC29D3">
        <w:rPr>
          <w:sz w:val="24"/>
          <w:szCs w:val="24"/>
          <w:lang w:eastAsia="pt-BR"/>
        </w:rPr>
        <w:instrText xml:space="preserve"> FORMTEXT </w:instrText>
      </w:r>
      <w:r w:rsidR="00FA5054" w:rsidRPr="00BC29D3">
        <w:rPr>
          <w:sz w:val="24"/>
          <w:szCs w:val="24"/>
          <w:lang w:eastAsia="pt-BR"/>
        </w:rPr>
      </w:r>
      <w:r w:rsidR="00FA5054" w:rsidRPr="00BC29D3">
        <w:rPr>
          <w:sz w:val="24"/>
          <w:szCs w:val="24"/>
          <w:lang w:eastAsia="pt-BR"/>
        </w:rPr>
        <w:fldChar w:fldCharType="separate"/>
      </w:r>
      <w:r w:rsidR="00285F7A">
        <w:rPr>
          <w:noProof/>
          <w:sz w:val="24"/>
          <w:szCs w:val="24"/>
          <w:lang w:eastAsia="pt-BR"/>
        </w:rPr>
        <w:t>duas</w:t>
      </w:r>
      <w:r w:rsidR="00FA5054" w:rsidRPr="00BC29D3">
        <w:rPr>
          <w:sz w:val="24"/>
          <w:szCs w:val="24"/>
          <w:lang w:eastAsia="pt-BR"/>
        </w:rPr>
        <w:fldChar w:fldCharType="end"/>
      </w:r>
      <w:r w:rsidR="00EF0F07" w:rsidRPr="00BC29D3">
        <w:rPr>
          <w:sz w:val="24"/>
          <w:szCs w:val="24"/>
        </w:rPr>
        <w:t xml:space="preserve">) </w:t>
      </w:r>
      <w:r w:rsidR="00BC726C" w:rsidRPr="00BC29D3">
        <w:rPr>
          <w:sz w:val="24"/>
          <w:szCs w:val="24"/>
        </w:rPr>
        <w:t>horas</w:t>
      </w:r>
      <w:r w:rsidR="00EF0F07" w:rsidRPr="00BC29D3">
        <w:rPr>
          <w:sz w:val="24"/>
          <w:szCs w:val="24"/>
        </w:rPr>
        <w:t>, envie a proposta adequada ao último lance ofertado após a negociação realizada, acompanhada</w:t>
      </w:r>
      <w:r w:rsidR="00BF6F35" w:rsidRPr="00BC29D3">
        <w:rPr>
          <w:sz w:val="24"/>
          <w:szCs w:val="24"/>
        </w:rPr>
        <w:t xml:space="preserve">, se for o caso, </w:t>
      </w:r>
      <w:r w:rsidR="00EF0F07" w:rsidRPr="00BC29D3">
        <w:rPr>
          <w:sz w:val="24"/>
          <w:szCs w:val="24"/>
        </w:rPr>
        <w:t>d</w:t>
      </w:r>
      <w:r w:rsidR="00BF6F35" w:rsidRPr="00BC29D3">
        <w:rPr>
          <w:sz w:val="24"/>
          <w:szCs w:val="24"/>
        </w:rPr>
        <w:t>e</w:t>
      </w:r>
      <w:r w:rsidR="00EF0F07" w:rsidRPr="00BC29D3">
        <w:rPr>
          <w:sz w:val="24"/>
          <w:szCs w:val="24"/>
        </w:rPr>
        <w:t xml:space="preserve"> documentos complementares</w:t>
      </w:r>
      <w:r w:rsidR="00BF6F35" w:rsidRPr="00BC29D3">
        <w:rPr>
          <w:sz w:val="24"/>
          <w:szCs w:val="24"/>
        </w:rPr>
        <w:t>, quando necessários à confirmação daqueles exigidos neste Edital e já apresentados.</w:t>
      </w:r>
    </w:p>
    <w:p w14:paraId="07720817" w14:textId="77777777" w:rsidR="00342EE2" w:rsidRPr="00BC29D3" w:rsidRDefault="00E20C79" w:rsidP="00584E41">
      <w:pPr>
        <w:tabs>
          <w:tab w:val="left" w:pos="142"/>
        </w:tabs>
        <w:jc w:val="both"/>
        <w:rPr>
          <w:bCs/>
          <w:sz w:val="24"/>
          <w:szCs w:val="24"/>
        </w:rPr>
      </w:pPr>
      <w:r w:rsidRPr="00BC29D3">
        <w:rPr>
          <w:b/>
          <w:bCs/>
          <w:sz w:val="24"/>
          <w:szCs w:val="24"/>
        </w:rPr>
        <w:t>6.1</w:t>
      </w:r>
      <w:r w:rsidR="0013179E">
        <w:rPr>
          <w:b/>
          <w:bCs/>
          <w:sz w:val="24"/>
          <w:szCs w:val="24"/>
        </w:rPr>
        <w:t>7</w:t>
      </w:r>
      <w:r w:rsidRPr="00BC29D3">
        <w:rPr>
          <w:sz w:val="24"/>
          <w:szCs w:val="24"/>
        </w:rPr>
        <w:t xml:space="preserve"> </w:t>
      </w:r>
      <w:r w:rsidR="00342EE2" w:rsidRPr="00BC29D3">
        <w:rPr>
          <w:bCs/>
          <w:sz w:val="24"/>
          <w:szCs w:val="24"/>
        </w:rPr>
        <w:t xml:space="preserve">Encerrada a negociação, </w:t>
      </w:r>
      <w:r w:rsidR="006908F4" w:rsidRPr="00BC29D3">
        <w:rPr>
          <w:bCs/>
          <w:sz w:val="24"/>
          <w:szCs w:val="24"/>
        </w:rPr>
        <w:t xml:space="preserve">o Agente </w:t>
      </w:r>
      <w:r w:rsidR="00342EE2" w:rsidRPr="00BC29D3">
        <w:rPr>
          <w:bCs/>
          <w:sz w:val="24"/>
          <w:szCs w:val="24"/>
        </w:rPr>
        <w:t>de Contratação</w:t>
      </w:r>
      <w:r w:rsidR="00342EE2" w:rsidRPr="00BC29D3">
        <w:rPr>
          <w:b/>
          <w:sz w:val="24"/>
          <w:szCs w:val="24"/>
        </w:rPr>
        <w:t xml:space="preserve"> </w:t>
      </w:r>
      <w:r w:rsidR="00342EE2" w:rsidRPr="00BC29D3">
        <w:rPr>
          <w:bCs/>
          <w:sz w:val="24"/>
          <w:szCs w:val="24"/>
        </w:rPr>
        <w:t>iniciará a fase de julgamento da proposta.</w:t>
      </w:r>
    </w:p>
    <w:p w14:paraId="3CAD1C25" w14:textId="77777777" w:rsidR="00342EE2" w:rsidRPr="00BC29D3" w:rsidRDefault="00342EE2" w:rsidP="00584E41">
      <w:pPr>
        <w:jc w:val="both"/>
        <w:rPr>
          <w:b/>
          <w:bCs/>
          <w:sz w:val="24"/>
          <w:szCs w:val="24"/>
        </w:rPr>
      </w:pPr>
    </w:p>
    <w:p w14:paraId="581D7D59" w14:textId="77777777" w:rsidR="00D95D00" w:rsidRPr="00BC29D3" w:rsidRDefault="00D41A79" w:rsidP="00584E41">
      <w:pPr>
        <w:tabs>
          <w:tab w:val="left" w:pos="142"/>
        </w:tabs>
        <w:jc w:val="both"/>
        <w:rPr>
          <w:b/>
          <w:bCs/>
          <w:sz w:val="24"/>
          <w:szCs w:val="24"/>
        </w:rPr>
      </w:pPr>
      <w:r w:rsidRPr="00BC29D3">
        <w:rPr>
          <w:b/>
          <w:bCs/>
          <w:sz w:val="24"/>
          <w:szCs w:val="24"/>
        </w:rPr>
        <w:t xml:space="preserve">FASE DE </w:t>
      </w:r>
      <w:r w:rsidR="00342EE2" w:rsidRPr="00BC29D3">
        <w:rPr>
          <w:b/>
          <w:bCs/>
          <w:sz w:val="24"/>
          <w:szCs w:val="24"/>
        </w:rPr>
        <w:t>JULGAMENTO</w:t>
      </w:r>
    </w:p>
    <w:p w14:paraId="7E5EAB3A" w14:textId="77777777" w:rsidR="002C795F" w:rsidRPr="00BC29D3" w:rsidRDefault="00DA70AE" w:rsidP="00DA70AE">
      <w:pPr>
        <w:tabs>
          <w:tab w:val="left" w:pos="851"/>
        </w:tabs>
        <w:jc w:val="both"/>
        <w:rPr>
          <w:sz w:val="24"/>
          <w:szCs w:val="24"/>
          <w:shd w:val="clear" w:color="auto" w:fill="FFFFFF"/>
        </w:rPr>
      </w:pPr>
      <w:r w:rsidRPr="00DA70AE">
        <w:rPr>
          <w:b/>
          <w:bCs/>
          <w:sz w:val="24"/>
          <w:szCs w:val="24"/>
          <w:shd w:val="clear" w:color="auto" w:fill="FFFFFF"/>
        </w:rPr>
        <w:t>6.1</w:t>
      </w:r>
      <w:r w:rsidR="00BF1946">
        <w:rPr>
          <w:b/>
          <w:bCs/>
          <w:sz w:val="24"/>
          <w:szCs w:val="24"/>
          <w:shd w:val="clear" w:color="auto" w:fill="FFFFFF"/>
        </w:rPr>
        <w:t>8</w:t>
      </w:r>
      <w:r>
        <w:rPr>
          <w:sz w:val="24"/>
          <w:szCs w:val="24"/>
          <w:shd w:val="clear" w:color="auto" w:fill="FFFFFF"/>
        </w:rPr>
        <w:t xml:space="preserve"> </w:t>
      </w:r>
      <w:r w:rsidR="00222B49" w:rsidRPr="00BC29D3">
        <w:rPr>
          <w:sz w:val="24"/>
          <w:szCs w:val="24"/>
          <w:shd w:val="clear" w:color="auto" w:fill="FFFFFF"/>
        </w:rPr>
        <w:t>Dado início à fase de julgamento, o</w:t>
      </w:r>
      <w:r w:rsidR="007312F3" w:rsidRPr="00BC29D3">
        <w:rPr>
          <w:sz w:val="24"/>
          <w:szCs w:val="24"/>
          <w:shd w:val="clear" w:color="auto" w:fill="FFFFFF"/>
        </w:rPr>
        <w:t xml:space="preserve"> Agente de </w:t>
      </w:r>
      <w:r w:rsidR="00E20C79" w:rsidRPr="00BC29D3">
        <w:rPr>
          <w:sz w:val="24"/>
          <w:szCs w:val="24"/>
          <w:shd w:val="clear" w:color="auto" w:fill="FFFFFF"/>
        </w:rPr>
        <w:t xml:space="preserve">Contratação </w:t>
      </w:r>
      <w:r w:rsidR="00342EE2" w:rsidRPr="00BC29D3">
        <w:rPr>
          <w:sz w:val="24"/>
          <w:szCs w:val="24"/>
          <w:shd w:val="clear" w:color="auto" w:fill="FFFFFF"/>
        </w:rPr>
        <w:t>realizará a verificação da conformidade da proposta classificada em primeiro lugar quanto à adequação ao objeto estipulado</w:t>
      </w:r>
      <w:r w:rsidR="00F910D0" w:rsidRPr="00BC29D3">
        <w:rPr>
          <w:sz w:val="24"/>
          <w:szCs w:val="24"/>
          <w:shd w:val="clear" w:color="auto" w:fill="FFFFFF"/>
        </w:rPr>
        <w:t xml:space="preserve"> e</w:t>
      </w:r>
      <w:r w:rsidR="00342EE2" w:rsidRPr="00BC29D3">
        <w:rPr>
          <w:sz w:val="24"/>
          <w:szCs w:val="24"/>
          <w:shd w:val="clear" w:color="auto" w:fill="FFFFFF"/>
        </w:rPr>
        <w:t xml:space="preserve"> à compatibilidade do preço final em relação ao </w:t>
      </w:r>
      <w:r w:rsidR="00222B49" w:rsidRPr="00BC29D3">
        <w:rPr>
          <w:sz w:val="24"/>
          <w:szCs w:val="24"/>
          <w:shd w:val="clear" w:color="auto" w:fill="FFFFFF"/>
        </w:rPr>
        <w:t xml:space="preserve">máximo </w:t>
      </w:r>
      <w:r w:rsidR="00342EE2" w:rsidRPr="00BC29D3">
        <w:rPr>
          <w:sz w:val="24"/>
          <w:szCs w:val="24"/>
          <w:shd w:val="clear" w:color="auto" w:fill="FFFFFF"/>
        </w:rPr>
        <w:t>estimado para a contratação</w:t>
      </w:r>
      <w:r w:rsidR="00222B49" w:rsidRPr="00BC29D3">
        <w:rPr>
          <w:sz w:val="24"/>
          <w:szCs w:val="24"/>
          <w:shd w:val="clear" w:color="auto" w:fill="FFFFFF"/>
        </w:rPr>
        <w:t>, nos termos do Edital</w:t>
      </w:r>
      <w:r w:rsidR="00F910D0" w:rsidRPr="00BC29D3">
        <w:rPr>
          <w:sz w:val="24"/>
          <w:szCs w:val="24"/>
          <w:shd w:val="clear" w:color="auto" w:fill="FFFFFF"/>
        </w:rPr>
        <w:t>.</w:t>
      </w:r>
    </w:p>
    <w:p w14:paraId="10DBBF7E" w14:textId="77777777" w:rsidR="00D41A79" w:rsidRPr="00BC29D3" w:rsidRDefault="00D41A79" w:rsidP="00584E41">
      <w:pPr>
        <w:tabs>
          <w:tab w:val="left" w:pos="851"/>
        </w:tabs>
        <w:jc w:val="both"/>
        <w:rPr>
          <w:sz w:val="24"/>
          <w:szCs w:val="24"/>
        </w:rPr>
      </w:pPr>
      <w:r w:rsidRPr="00BC29D3">
        <w:rPr>
          <w:b/>
          <w:bCs/>
          <w:sz w:val="24"/>
          <w:szCs w:val="24"/>
        </w:rPr>
        <w:t>6.1</w:t>
      </w:r>
      <w:r w:rsidR="00BF1946">
        <w:rPr>
          <w:b/>
          <w:bCs/>
          <w:sz w:val="24"/>
          <w:szCs w:val="24"/>
        </w:rPr>
        <w:t>9</w:t>
      </w:r>
      <w:r w:rsidRPr="00BC29D3">
        <w:rPr>
          <w:sz w:val="24"/>
          <w:szCs w:val="24"/>
        </w:rPr>
        <w:t xml:space="preserve"> </w:t>
      </w:r>
      <w:r w:rsidR="006264DC" w:rsidRPr="00BC29D3">
        <w:rPr>
          <w:bCs/>
          <w:sz w:val="24"/>
          <w:szCs w:val="24"/>
        </w:rPr>
        <w:t xml:space="preserve">Caso o licitante provisoriamente classificado em primeiro lugar tenha se utilizado de algum benefício direcionado às ME/EPP’s, </w:t>
      </w:r>
      <w:r w:rsidR="00E42FD6" w:rsidRPr="00BC29D3">
        <w:rPr>
          <w:bCs/>
          <w:sz w:val="24"/>
          <w:szCs w:val="24"/>
        </w:rPr>
        <w:t>o Agente</w:t>
      </w:r>
      <w:r w:rsidR="006264DC" w:rsidRPr="00BC29D3">
        <w:rPr>
          <w:bCs/>
          <w:sz w:val="24"/>
          <w:szCs w:val="24"/>
        </w:rPr>
        <w:t xml:space="preserve"> de Contratação</w:t>
      </w:r>
      <w:r w:rsidR="006264DC" w:rsidRPr="00BC29D3">
        <w:rPr>
          <w:sz w:val="24"/>
          <w:szCs w:val="24"/>
          <w:shd w:val="clear" w:color="auto" w:fill="FFFFFF"/>
        </w:rPr>
        <w:t xml:space="preserve"> </w:t>
      </w:r>
      <w:r w:rsidR="006264DC" w:rsidRPr="00BC29D3">
        <w:rPr>
          <w:bCs/>
          <w:sz w:val="24"/>
          <w:szCs w:val="24"/>
        </w:rPr>
        <w:t>diligenciará para verificar o enquadramento.</w:t>
      </w:r>
    </w:p>
    <w:p w14:paraId="594DFC25" w14:textId="77777777" w:rsidR="00D41A79" w:rsidRPr="00BC29D3" w:rsidRDefault="00D41A79" w:rsidP="00584E41">
      <w:pPr>
        <w:jc w:val="both"/>
        <w:rPr>
          <w:sz w:val="24"/>
          <w:szCs w:val="24"/>
        </w:rPr>
      </w:pPr>
      <w:r w:rsidRPr="00BC29D3">
        <w:rPr>
          <w:b/>
          <w:bCs/>
          <w:sz w:val="24"/>
          <w:szCs w:val="24"/>
        </w:rPr>
        <w:t>6.</w:t>
      </w:r>
      <w:r w:rsidR="00BF1946">
        <w:rPr>
          <w:b/>
          <w:bCs/>
          <w:sz w:val="24"/>
          <w:szCs w:val="24"/>
        </w:rPr>
        <w:t>20</w:t>
      </w:r>
      <w:r w:rsidRPr="00BC29D3">
        <w:rPr>
          <w:sz w:val="24"/>
          <w:szCs w:val="24"/>
        </w:rPr>
        <w:t xml:space="preserve"> </w:t>
      </w:r>
      <w:r w:rsidR="002C795F" w:rsidRPr="00BC29D3">
        <w:rPr>
          <w:sz w:val="24"/>
          <w:szCs w:val="24"/>
        </w:rPr>
        <w:t>O</w:t>
      </w:r>
      <w:r w:rsidRPr="00BC29D3">
        <w:rPr>
          <w:sz w:val="24"/>
          <w:szCs w:val="24"/>
        </w:rPr>
        <w:t xml:space="preserve"> licitante classificado em primeiro lugar será convocado para apresentar </w:t>
      </w:r>
      <w:r w:rsidR="006264DC" w:rsidRPr="00BC29D3">
        <w:rPr>
          <w:sz w:val="24"/>
          <w:szCs w:val="24"/>
        </w:rPr>
        <w:t xml:space="preserve">a </w:t>
      </w:r>
      <w:r w:rsidR="00396F2F" w:rsidRPr="00BC29D3">
        <w:rPr>
          <w:sz w:val="24"/>
          <w:szCs w:val="24"/>
        </w:rPr>
        <w:t>p</w:t>
      </w:r>
      <w:r w:rsidRPr="00BC29D3">
        <w:rPr>
          <w:sz w:val="24"/>
          <w:szCs w:val="24"/>
        </w:rPr>
        <w:t xml:space="preserve">lanilha </w:t>
      </w:r>
      <w:r w:rsidR="00396F2F" w:rsidRPr="00BC29D3">
        <w:rPr>
          <w:sz w:val="24"/>
          <w:szCs w:val="24"/>
        </w:rPr>
        <w:t xml:space="preserve">dos quantitativos e custos </w:t>
      </w:r>
      <w:r w:rsidRPr="00BC29D3">
        <w:rPr>
          <w:sz w:val="24"/>
          <w:szCs w:val="24"/>
        </w:rPr>
        <w:t>por ele elaborada</w:t>
      </w:r>
      <w:r w:rsidR="006264DC" w:rsidRPr="00BC29D3">
        <w:rPr>
          <w:sz w:val="24"/>
          <w:szCs w:val="24"/>
        </w:rPr>
        <w:t>s</w:t>
      </w:r>
      <w:r w:rsidRPr="00BC29D3">
        <w:rPr>
          <w:sz w:val="24"/>
          <w:szCs w:val="24"/>
        </w:rPr>
        <w:t>, com os respectivos valores adequados ao valor final da sua proposta, sob pena de não aceitação da proposta.</w:t>
      </w:r>
    </w:p>
    <w:p w14:paraId="1FCEFA33" w14:textId="77777777" w:rsidR="00D41A79" w:rsidRPr="005D0BC5" w:rsidRDefault="002C795F" w:rsidP="00014294">
      <w:pPr>
        <w:jc w:val="both"/>
        <w:rPr>
          <w:sz w:val="24"/>
          <w:szCs w:val="24"/>
          <w:shd w:val="clear" w:color="auto" w:fill="FFFFFF"/>
        </w:rPr>
      </w:pPr>
      <w:r w:rsidRPr="00BC29D3">
        <w:rPr>
          <w:b/>
          <w:bCs/>
          <w:sz w:val="24"/>
          <w:szCs w:val="24"/>
        </w:rPr>
        <w:t>6.</w:t>
      </w:r>
      <w:r w:rsidR="00BF1946">
        <w:rPr>
          <w:b/>
          <w:bCs/>
          <w:sz w:val="24"/>
          <w:szCs w:val="24"/>
        </w:rPr>
        <w:t>20</w:t>
      </w:r>
      <w:r w:rsidRPr="00BC29D3">
        <w:rPr>
          <w:b/>
          <w:bCs/>
          <w:sz w:val="24"/>
          <w:szCs w:val="24"/>
        </w:rPr>
        <w:t>.1</w:t>
      </w:r>
      <w:r w:rsidRPr="00BC29D3">
        <w:rPr>
          <w:sz w:val="24"/>
          <w:szCs w:val="24"/>
        </w:rPr>
        <w:t xml:space="preserve"> O licitante deverá apresentar as planilhas com indicação dos </w:t>
      </w:r>
      <w:r w:rsidR="0064264D" w:rsidRPr="00BC29D3">
        <w:rPr>
          <w:sz w:val="24"/>
          <w:szCs w:val="24"/>
        </w:rPr>
        <w:t xml:space="preserve">serviços, </w:t>
      </w:r>
      <w:r w:rsidRPr="00BC29D3">
        <w:rPr>
          <w:sz w:val="24"/>
          <w:szCs w:val="24"/>
        </w:rPr>
        <w:t xml:space="preserve">quantitativos e </w:t>
      </w:r>
      <w:r w:rsidR="00267EA0" w:rsidRPr="00BC29D3">
        <w:rPr>
          <w:sz w:val="24"/>
          <w:szCs w:val="24"/>
        </w:rPr>
        <w:t>custos</w:t>
      </w:r>
      <w:r w:rsidRPr="00BC29D3">
        <w:rPr>
          <w:sz w:val="24"/>
          <w:szCs w:val="24"/>
        </w:rPr>
        <w:t xml:space="preserve">, bem como </w:t>
      </w:r>
      <w:r w:rsidR="00433881" w:rsidRPr="00BC29D3">
        <w:rPr>
          <w:sz w:val="24"/>
          <w:szCs w:val="24"/>
        </w:rPr>
        <w:t>o</w:t>
      </w:r>
      <w:r w:rsidRPr="00BC29D3">
        <w:rPr>
          <w:sz w:val="24"/>
          <w:szCs w:val="24"/>
        </w:rPr>
        <w:t xml:space="preserve"> detalhamento </w:t>
      </w:r>
      <w:r w:rsidR="00E42FD6" w:rsidRPr="00BC29D3">
        <w:rPr>
          <w:sz w:val="24"/>
          <w:szCs w:val="24"/>
        </w:rPr>
        <w:t xml:space="preserve">de </w:t>
      </w:r>
      <w:r w:rsidRPr="00BC29D3">
        <w:rPr>
          <w:sz w:val="24"/>
          <w:szCs w:val="24"/>
        </w:rPr>
        <w:t>B</w:t>
      </w:r>
      <w:r w:rsidR="00267EA0" w:rsidRPr="00BC29D3">
        <w:rPr>
          <w:sz w:val="24"/>
          <w:szCs w:val="24"/>
        </w:rPr>
        <w:t>enefícios</w:t>
      </w:r>
      <w:r w:rsidRPr="00BC29D3">
        <w:rPr>
          <w:sz w:val="24"/>
          <w:szCs w:val="24"/>
        </w:rPr>
        <w:t xml:space="preserve"> e Despesas Indiretas (BDI) e dos Encargos Sociais (ES), com os respectivos valores adequados ao valor final da proposta vencedora.</w:t>
      </w:r>
    </w:p>
    <w:p w14:paraId="62613970" w14:textId="77777777" w:rsidR="002C795F" w:rsidRPr="005D0BC5" w:rsidRDefault="00D41A79" w:rsidP="00584E41">
      <w:pPr>
        <w:jc w:val="both"/>
        <w:rPr>
          <w:rFonts w:eastAsia="Lucida Sans Unicode"/>
          <w:sz w:val="24"/>
          <w:szCs w:val="24"/>
        </w:rPr>
      </w:pPr>
      <w:r w:rsidRPr="005D0BC5">
        <w:rPr>
          <w:rFonts w:eastAsia="Lucida Sans Unicode"/>
          <w:b/>
          <w:bCs/>
          <w:sz w:val="24"/>
          <w:szCs w:val="24"/>
        </w:rPr>
        <w:t>6.</w:t>
      </w:r>
      <w:r w:rsidR="00BF1946">
        <w:rPr>
          <w:rFonts w:eastAsia="Lucida Sans Unicode"/>
          <w:b/>
          <w:bCs/>
          <w:sz w:val="24"/>
          <w:szCs w:val="24"/>
        </w:rPr>
        <w:t>21</w:t>
      </w:r>
      <w:r w:rsidR="00342EE2" w:rsidRPr="005D0BC5">
        <w:rPr>
          <w:sz w:val="24"/>
          <w:szCs w:val="24"/>
        </w:rPr>
        <w:t xml:space="preserve"> </w:t>
      </w:r>
      <w:r w:rsidR="00E42FD6" w:rsidRPr="005D0BC5">
        <w:rPr>
          <w:sz w:val="24"/>
          <w:szCs w:val="24"/>
        </w:rPr>
        <w:t xml:space="preserve">O Agente de Contratação </w:t>
      </w:r>
      <w:r w:rsidR="00342EE2" w:rsidRPr="005D0BC5">
        <w:rPr>
          <w:rFonts w:eastAsia="Lucida Sans Unicode"/>
          <w:sz w:val="24"/>
          <w:szCs w:val="24"/>
        </w:rPr>
        <w:t xml:space="preserve">fará a conferência da proposta de preços, </w:t>
      </w:r>
      <w:r w:rsidR="00396F2F" w:rsidRPr="005D0BC5">
        <w:rPr>
          <w:rFonts w:eastAsia="Lucida Sans Unicode"/>
          <w:sz w:val="24"/>
          <w:szCs w:val="24"/>
        </w:rPr>
        <w:t>p</w:t>
      </w:r>
      <w:r w:rsidR="00342EE2" w:rsidRPr="005D0BC5">
        <w:rPr>
          <w:rFonts w:eastAsia="Lucida Sans Unicode"/>
          <w:sz w:val="24"/>
          <w:szCs w:val="24"/>
        </w:rPr>
        <w:t>lanilha</w:t>
      </w:r>
      <w:r w:rsidR="000A048F" w:rsidRPr="005D0BC5">
        <w:rPr>
          <w:rFonts w:eastAsia="Lucida Sans Unicode"/>
          <w:sz w:val="24"/>
          <w:szCs w:val="24"/>
        </w:rPr>
        <w:t>s</w:t>
      </w:r>
      <w:r w:rsidR="00D95D00" w:rsidRPr="005D0BC5">
        <w:rPr>
          <w:rFonts w:eastAsia="Lucida Sans Unicode"/>
          <w:sz w:val="24"/>
          <w:szCs w:val="24"/>
        </w:rPr>
        <w:t xml:space="preserve">, </w:t>
      </w:r>
      <w:r w:rsidR="00342EE2" w:rsidRPr="005D0BC5">
        <w:rPr>
          <w:rFonts w:eastAsia="Lucida Sans Unicode"/>
          <w:sz w:val="24"/>
          <w:szCs w:val="24"/>
        </w:rPr>
        <w:t>cronograma físico-financeiro</w:t>
      </w:r>
      <w:r w:rsidR="00D95D00" w:rsidRPr="005D0BC5">
        <w:rPr>
          <w:rFonts w:eastAsia="Lucida Sans Unicode"/>
          <w:sz w:val="24"/>
          <w:szCs w:val="24"/>
        </w:rPr>
        <w:t xml:space="preserve"> e demais documentos que se fizerem necessários</w:t>
      </w:r>
      <w:r w:rsidR="00396F2F" w:rsidRPr="005D0BC5">
        <w:rPr>
          <w:rFonts w:eastAsia="Lucida Sans Unicode"/>
          <w:sz w:val="24"/>
          <w:szCs w:val="24"/>
        </w:rPr>
        <w:t xml:space="preserve"> para aceitação da proposta</w:t>
      </w:r>
      <w:r w:rsidR="00E42FD6" w:rsidRPr="005D0BC5">
        <w:rPr>
          <w:rFonts w:eastAsia="Lucida Sans Unicode"/>
          <w:sz w:val="24"/>
          <w:szCs w:val="24"/>
        </w:rPr>
        <w:t>.</w:t>
      </w:r>
    </w:p>
    <w:p w14:paraId="46E55F65" w14:textId="77777777" w:rsidR="002C795F" w:rsidRPr="005D0BC5" w:rsidRDefault="002C795F" w:rsidP="00014294">
      <w:pPr>
        <w:jc w:val="both"/>
        <w:rPr>
          <w:rFonts w:eastAsia="Lucida Sans Unicode"/>
          <w:sz w:val="24"/>
          <w:szCs w:val="24"/>
        </w:rPr>
      </w:pPr>
      <w:r w:rsidRPr="005D0BC5">
        <w:rPr>
          <w:rFonts w:eastAsia="Lucida Sans Unicode"/>
          <w:b/>
          <w:bCs/>
          <w:sz w:val="24"/>
          <w:szCs w:val="24"/>
        </w:rPr>
        <w:t>6.</w:t>
      </w:r>
      <w:r w:rsidR="00BF1946">
        <w:rPr>
          <w:rFonts w:eastAsia="Lucida Sans Unicode"/>
          <w:b/>
          <w:bCs/>
          <w:sz w:val="24"/>
          <w:szCs w:val="24"/>
        </w:rPr>
        <w:t>21</w:t>
      </w:r>
      <w:r w:rsidRPr="005D0BC5">
        <w:rPr>
          <w:rFonts w:eastAsia="Lucida Sans Unicode"/>
          <w:b/>
          <w:bCs/>
          <w:sz w:val="24"/>
          <w:szCs w:val="24"/>
        </w:rPr>
        <w:t>.1</w:t>
      </w:r>
      <w:r w:rsidRPr="005D0BC5">
        <w:rPr>
          <w:rFonts w:eastAsia="Lucida Sans Unicode"/>
          <w:sz w:val="24"/>
          <w:szCs w:val="24"/>
        </w:rPr>
        <w:t xml:space="preserve"> </w:t>
      </w:r>
      <w:r w:rsidRPr="005D0BC5">
        <w:rPr>
          <w:sz w:val="24"/>
          <w:szCs w:val="24"/>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68897A22" w14:textId="77777777" w:rsidR="00342EE2" w:rsidRPr="005D0BC5" w:rsidRDefault="002C795F" w:rsidP="00014294">
      <w:pPr>
        <w:jc w:val="both"/>
        <w:rPr>
          <w:rFonts w:eastAsia="Lucida Sans Unicode"/>
          <w:sz w:val="24"/>
          <w:szCs w:val="24"/>
        </w:rPr>
      </w:pPr>
      <w:r w:rsidRPr="005D0BC5">
        <w:rPr>
          <w:rFonts w:eastAsia="Lucida Sans Unicode"/>
          <w:b/>
          <w:bCs/>
          <w:sz w:val="24"/>
          <w:szCs w:val="24"/>
        </w:rPr>
        <w:t>6.</w:t>
      </w:r>
      <w:r w:rsidR="00BF1946">
        <w:rPr>
          <w:rFonts w:eastAsia="Lucida Sans Unicode"/>
          <w:b/>
          <w:bCs/>
          <w:sz w:val="24"/>
          <w:szCs w:val="24"/>
        </w:rPr>
        <w:t>21</w:t>
      </w:r>
      <w:r w:rsidRPr="005D0BC5">
        <w:rPr>
          <w:rFonts w:eastAsia="Lucida Sans Unicode"/>
          <w:b/>
          <w:bCs/>
          <w:sz w:val="24"/>
          <w:szCs w:val="24"/>
        </w:rPr>
        <w:t>.2</w:t>
      </w:r>
      <w:r w:rsidRPr="005D0BC5">
        <w:rPr>
          <w:rFonts w:eastAsia="Lucida Sans Unicode"/>
          <w:sz w:val="24"/>
          <w:szCs w:val="24"/>
        </w:rPr>
        <w:t xml:space="preserve"> </w:t>
      </w:r>
      <w:r w:rsidRPr="005D0BC5">
        <w:rPr>
          <w:sz w:val="24"/>
          <w:szCs w:val="24"/>
        </w:rPr>
        <w:t>O ajuste de que trata este dispositivo se limita a sanar erros ou falhas que não alterem a substância das propostas;</w:t>
      </w:r>
    </w:p>
    <w:p w14:paraId="7D1F5F63" w14:textId="77777777" w:rsidR="002F1374" w:rsidRPr="005D0BC5" w:rsidRDefault="006264DC" w:rsidP="00584E41">
      <w:pPr>
        <w:tabs>
          <w:tab w:val="left" w:pos="851"/>
        </w:tabs>
        <w:jc w:val="both"/>
        <w:rPr>
          <w:bCs/>
          <w:sz w:val="24"/>
          <w:szCs w:val="24"/>
        </w:rPr>
      </w:pPr>
      <w:r w:rsidRPr="005D0BC5">
        <w:rPr>
          <w:b/>
          <w:sz w:val="24"/>
          <w:szCs w:val="24"/>
        </w:rPr>
        <w:t>6.2</w:t>
      </w:r>
      <w:r w:rsidR="00BF1946">
        <w:rPr>
          <w:b/>
          <w:sz w:val="24"/>
          <w:szCs w:val="24"/>
        </w:rPr>
        <w:t>2</w:t>
      </w:r>
      <w:r w:rsidRPr="005D0BC5">
        <w:rPr>
          <w:b/>
          <w:sz w:val="24"/>
          <w:szCs w:val="24"/>
        </w:rPr>
        <w:t xml:space="preserve"> </w:t>
      </w:r>
      <w:r w:rsidR="00342EE2" w:rsidRPr="005D0BC5">
        <w:rPr>
          <w:bCs/>
          <w:sz w:val="24"/>
          <w:szCs w:val="24"/>
        </w:rPr>
        <w:t>Será desclassificada a proposta vencedora que não atender aos requisitos de apresentação da proposta, especialmente:</w:t>
      </w:r>
    </w:p>
    <w:p w14:paraId="379B4E87" w14:textId="77777777" w:rsidR="00342EE2" w:rsidRPr="005D0BC5" w:rsidRDefault="00396F2F" w:rsidP="00014294">
      <w:pPr>
        <w:jc w:val="both"/>
        <w:rPr>
          <w:sz w:val="24"/>
          <w:szCs w:val="24"/>
        </w:rPr>
      </w:pPr>
      <w:r w:rsidRPr="00BC29D3">
        <w:rPr>
          <w:b/>
          <w:sz w:val="24"/>
          <w:szCs w:val="24"/>
        </w:rPr>
        <w:t>6.2</w:t>
      </w:r>
      <w:r w:rsidR="00BF1946">
        <w:rPr>
          <w:b/>
          <w:sz w:val="24"/>
          <w:szCs w:val="24"/>
        </w:rPr>
        <w:t>2</w:t>
      </w:r>
      <w:r w:rsidRPr="00BC29D3">
        <w:rPr>
          <w:b/>
          <w:sz w:val="24"/>
          <w:szCs w:val="24"/>
        </w:rPr>
        <w:t>.1</w:t>
      </w:r>
      <w:r w:rsidR="00342EE2" w:rsidRPr="00BC29D3">
        <w:rPr>
          <w:sz w:val="24"/>
          <w:szCs w:val="24"/>
        </w:rPr>
        <w:t xml:space="preserve"> </w:t>
      </w:r>
      <w:r w:rsidRPr="00BC29D3">
        <w:rPr>
          <w:sz w:val="24"/>
          <w:szCs w:val="24"/>
        </w:rPr>
        <w:t>C</w:t>
      </w:r>
      <w:r w:rsidR="00342EE2" w:rsidRPr="00BC29D3">
        <w:rPr>
          <w:sz w:val="24"/>
          <w:szCs w:val="24"/>
        </w:rPr>
        <w:t>ontiverem vícios insanáveis</w:t>
      </w:r>
      <w:r w:rsidR="0064264D" w:rsidRPr="00BC29D3">
        <w:rPr>
          <w:sz w:val="24"/>
          <w:szCs w:val="24"/>
        </w:rPr>
        <w:t xml:space="preserve"> ou ilegalidade</w:t>
      </w:r>
      <w:r w:rsidR="00342EE2" w:rsidRPr="00BC29D3">
        <w:rPr>
          <w:sz w:val="24"/>
          <w:szCs w:val="24"/>
        </w:rPr>
        <w:t>;</w:t>
      </w:r>
    </w:p>
    <w:p w14:paraId="5C206ABB" w14:textId="77777777" w:rsidR="00342EE2" w:rsidRPr="005D0BC5" w:rsidRDefault="00396F2F" w:rsidP="00014294">
      <w:pPr>
        <w:jc w:val="both"/>
        <w:rPr>
          <w:sz w:val="24"/>
          <w:szCs w:val="24"/>
        </w:rPr>
      </w:pPr>
      <w:bookmarkStart w:id="9" w:name="art59ii"/>
      <w:bookmarkEnd w:id="9"/>
      <w:r w:rsidRPr="005D0BC5">
        <w:rPr>
          <w:b/>
          <w:sz w:val="24"/>
          <w:szCs w:val="24"/>
        </w:rPr>
        <w:t>6.2</w:t>
      </w:r>
      <w:r w:rsidR="00BF1946">
        <w:rPr>
          <w:b/>
          <w:sz w:val="24"/>
          <w:szCs w:val="24"/>
        </w:rPr>
        <w:t>2</w:t>
      </w:r>
      <w:r w:rsidRPr="005D0BC5">
        <w:rPr>
          <w:b/>
          <w:sz w:val="24"/>
          <w:szCs w:val="24"/>
        </w:rPr>
        <w:t>.2</w:t>
      </w:r>
      <w:r w:rsidR="00342EE2" w:rsidRPr="005D0BC5">
        <w:rPr>
          <w:sz w:val="24"/>
          <w:szCs w:val="24"/>
        </w:rPr>
        <w:t xml:space="preserve"> </w:t>
      </w:r>
      <w:r w:rsidRPr="005D0BC5">
        <w:rPr>
          <w:sz w:val="24"/>
          <w:szCs w:val="24"/>
        </w:rPr>
        <w:t>N</w:t>
      </w:r>
      <w:r w:rsidR="00342EE2" w:rsidRPr="005D0BC5">
        <w:rPr>
          <w:sz w:val="24"/>
          <w:szCs w:val="24"/>
        </w:rPr>
        <w:t xml:space="preserve">ão obedecerem às especificações técnicas </w:t>
      </w:r>
      <w:r w:rsidR="00267EA0" w:rsidRPr="005D0BC5">
        <w:rPr>
          <w:sz w:val="24"/>
          <w:szCs w:val="24"/>
        </w:rPr>
        <w:t>exigidas nos elementos técnicos instrutores deste</w:t>
      </w:r>
      <w:r w:rsidR="00342EE2" w:rsidRPr="005D0BC5">
        <w:rPr>
          <w:sz w:val="24"/>
          <w:szCs w:val="24"/>
        </w:rPr>
        <w:t xml:space="preserve"> edital;</w:t>
      </w:r>
    </w:p>
    <w:p w14:paraId="62AB7208" w14:textId="77777777" w:rsidR="00342EE2" w:rsidRPr="005D0BC5" w:rsidRDefault="00396F2F" w:rsidP="00014294">
      <w:pPr>
        <w:jc w:val="both"/>
        <w:rPr>
          <w:sz w:val="24"/>
          <w:szCs w:val="24"/>
        </w:rPr>
      </w:pPr>
      <w:bookmarkStart w:id="10" w:name="art59iii"/>
      <w:bookmarkEnd w:id="10"/>
      <w:r w:rsidRPr="005D0BC5">
        <w:rPr>
          <w:b/>
          <w:sz w:val="24"/>
          <w:szCs w:val="24"/>
        </w:rPr>
        <w:t>6.2</w:t>
      </w:r>
      <w:r w:rsidR="00BF1946">
        <w:rPr>
          <w:b/>
          <w:sz w:val="24"/>
          <w:szCs w:val="24"/>
        </w:rPr>
        <w:t>2</w:t>
      </w:r>
      <w:r w:rsidRPr="005D0BC5">
        <w:rPr>
          <w:b/>
          <w:sz w:val="24"/>
          <w:szCs w:val="24"/>
        </w:rPr>
        <w:t>.3</w:t>
      </w:r>
      <w:r w:rsidR="00342EE2" w:rsidRPr="005D0BC5">
        <w:rPr>
          <w:sz w:val="24"/>
          <w:szCs w:val="24"/>
        </w:rPr>
        <w:t xml:space="preserve"> </w:t>
      </w:r>
      <w:r w:rsidRPr="005D0BC5">
        <w:rPr>
          <w:sz w:val="24"/>
          <w:szCs w:val="24"/>
        </w:rPr>
        <w:t>A</w:t>
      </w:r>
      <w:r w:rsidR="00342EE2" w:rsidRPr="005D0BC5">
        <w:rPr>
          <w:sz w:val="24"/>
          <w:szCs w:val="24"/>
        </w:rPr>
        <w:t>presentarem preços inexequíveis ou acima do orçamento estimado para a contratação;</w:t>
      </w:r>
    </w:p>
    <w:p w14:paraId="66427E89" w14:textId="77777777" w:rsidR="00342EE2" w:rsidRPr="005D0BC5" w:rsidRDefault="00396F2F" w:rsidP="00014294">
      <w:pPr>
        <w:jc w:val="both"/>
        <w:rPr>
          <w:sz w:val="24"/>
          <w:szCs w:val="24"/>
        </w:rPr>
      </w:pPr>
      <w:bookmarkStart w:id="11" w:name="art59iv"/>
      <w:bookmarkEnd w:id="11"/>
      <w:r w:rsidRPr="005D0BC5">
        <w:rPr>
          <w:b/>
          <w:sz w:val="24"/>
          <w:szCs w:val="24"/>
        </w:rPr>
        <w:t>6.2</w:t>
      </w:r>
      <w:r w:rsidR="00BF1946">
        <w:rPr>
          <w:b/>
          <w:sz w:val="24"/>
          <w:szCs w:val="24"/>
        </w:rPr>
        <w:t>2</w:t>
      </w:r>
      <w:r w:rsidRPr="005D0BC5">
        <w:rPr>
          <w:b/>
          <w:sz w:val="24"/>
          <w:szCs w:val="24"/>
        </w:rPr>
        <w:t>.4</w:t>
      </w:r>
      <w:r w:rsidR="00342EE2" w:rsidRPr="005D0BC5">
        <w:rPr>
          <w:sz w:val="24"/>
          <w:szCs w:val="24"/>
        </w:rPr>
        <w:t xml:space="preserve"> </w:t>
      </w:r>
      <w:r w:rsidRPr="005D0BC5">
        <w:rPr>
          <w:sz w:val="24"/>
          <w:szCs w:val="24"/>
        </w:rPr>
        <w:t>N</w:t>
      </w:r>
      <w:r w:rsidR="00342EE2" w:rsidRPr="005D0BC5">
        <w:rPr>
          <w:sz w:val="24"/>
          <w:szCs w:val="24"/>
        </w:rPr>
        <w:t>ão tiverem sua exequibilidade demonstrada, quando exigido pela Administração;</w:t>
      </w:r>
    </w:p>
    <w:p w14:paraId="1FFD419C" w14:textId="77777777" w:rsidR="00342EE2" w:rsidRPr="005D0BC5" w:rsidRDefault="00396F2F" w:rsidP="00014294">
      <w:pPr>
        <w:jc w:val="both"/>
        <w:rPr>
          <w:sz w:val="24"/>
          <w:szCs w:val="24"/>
        </w:rPr>
      </w:pPr>
      <w:bookmarkStart w:id="12" w:name="art59v"/>
      <w:bookmarkEnd w:id="12"/>
      <w:r w:rsidRPr="005D0BC5">
        <w:rPr>
          <w:b/>
          <w:sz w:val="24"/>
          <w:szCs w:val="24"/>
        </w:rPr>
        <w:t>6.2</w:t>
      </w:r>
      <w:r w:rsidR="00BF1946">
        <w:rPr>
          <w:b/>
          <w:sz w:val="24"/>
          <w:szCs w:val="24"/>
        </w:rPr>
        <w:t>2</w:t>
      </w:r>
      <w:r w:rsidRPr="005D0BC5">
        <w:rPr>
          <w:b/>
          <w:sz w:val="24"/>
          <w:szCs w:val="24"/>
        </w:rPr>
        <w:t>.5</w:t>
      </w:r>
      <w:r w:rsidR="00342EE2" w:rsidRPr="005D0BC5">
        <w:rPr>
          <w:sz w:val="24"/>
          <w:szCs w:val="24"/>
        </w:rPr>
        <w:t xml:space="preserve"> </w:t>
      </w:r>
      <w:r w:rsidRPr="005D0BC5">
        <w:rPr>
          <w:sz w:val="24"/>
          <w:szCs w:val="24"/>
        </w:rPr>
        <w:t>A</w:t>
      </w:r>
      <w:r w:rsidR="00342EE2" w:rsidRPr="005D0BC5">
        <w:rPr>
          <w:sz w:val="24"/>
          <w:szCs w:val="24"/>
        </w:rPr>
        <w:t>presentarem desconformidade com quaisquer outras exigências do edital, desde que insanável.</w:t>
      </w:r>
    </w:p>
    <w:p w14:paraId="51CAD078" w14:textId="77777777" w:rsidR="00342EE2" w:rsidRPr="005D0BC5" w:rsidRDefault="006264DC" w:rsidP="00584E41">
      <w:pPr>
        <w:tabs>
          <w:tab w:val="left" w:pos="851"/>
        </w:tabs>
        <w:jc w:val="both"/>
        <w:rPr>
          <w:bCs/>
          <w:sz w:val="24"/>
          <w:szCs w:val="24"/>
        </w:rPr>
      </w:pPr>
      <w:r w:rsidRPr="005D0BC5">
        <w:rPr>
          <w:b/>
          <w:sz w:val="24"/>
          <w:szCs w:val="24"/>
        </w:rPr>
        <w:t>6.2</w:t>
      </w:r>
      <w:r w:rsidR="00BF1946">
        <w:rPr>
          <w:b/>
          <w:sz w:val="24"/>
          <w:szCs w:val="24"/>
        </w:rPr>
        <w:t xml:space="preserve">3 </w:t>
      </w:r>
      <w:r w:rsidR="00342EE2" w:rsidRPr="005D0BC5">
        <w:rPr>
          <w:bCs/>
          <w:sz w:val="24"/>
          <w:szCs w:val="24"/>
        </w:rPr>
        <w:t xml:space="preserve">Para </w:t>
      </w:r>
      <w:r w:rsidR="00342EE2" w:rsidRPr="005D0BC5">
        <w:rPr>
          <w:sz w:val="24"/>
          <w:szCs w:val="24"/>
        </w:rPr>
        <w:t xml:space="preserve">contratação de </w:t>
      </w:r>
      <w:r w:rsidR="00342EE2" w:rsidRPr="007474E9">
        <w:rPr>
          <w:sz w:val="24"/>
          <w:szCs w:val="24"/>
        </w:rPr>
        <w:t>obras e serviços de engenharia,</w:t>
      </w:r>
      <w:r w:rsidR="00342EE2" w:rsidRPr="005D0BC5">
        <w:rPr>
          <w:sz w:val="24"/>
          <w:szCs w:val="24"/>
        </w:rPr>
        <w:t xml:space="preserve"> serão consideradas inexequíveis as propostas cujos valores forem inferiores a 75% (setenta e cinco por cento) do valor orçado pela Administração</w:t>
      </w:r>
      <w:r w:rsidR="00342EE2" w:rsidRPr="005D0BC5">
        <w:rPr>
          <w:bCs/>
          <w:sz w:val="24"/>
          <w:szCs w:val="24"/>
        </w:rPr>
        <w:t>, a qual só será declarada após diligência que comprove que o custo ultrapassa o valor da proposta e que inexistem custos de oportunidade capazes de justificar o vulto da oferta, garantida manifestação do licitante</w:t>
      </w:r>
      <w:r w:rsidRPr="005D0BC5">
        <w:rPr>
          <w:bCs/>
          <w:sz w:val="24"/>
          <w:szCs w:val="24"/>
        </w:rPr>
        <w:t>.</w:t>
      </w:r>
    </w:p>
    <w:p w14:paraId="6CAC5A6A" w14:textId="77777777" w:rsidR="00342EE2" w:rsidRPr="005D0BC5" w:rsidRDefault="005F2C48" w:rsidP="00014294">
      <w:pPr>
        <w:tabs>
          <w:tab w:val="left" w:pos="851"/>
        </w:tabs>
        <w:jc w:val="both"/>
        <w:rPr>
          <w:sz w:val="24"/>
          <w:szCs w:val="24"/>
        </w:rPr>
      </w:pPr>
      <w:r w:rsidRPr="005D0BC5">
        <w:rPr>
          <w:b/>
          <w:sz w:val="24"/>
          <w:szCs w:val="24"/>
        </w:rPr>
        <w:t>6.2</w:t>
      </w:r>
      <w:r w:rsidR="00BF1946">
        <w:rPr>
          <w:b/>
          <w:sz w:val="24"/>
          <w:szCs w:val="24"/>
        </w:rPr>
        <w:t>3</w:t>
      </w:r>
      <w:r w:rsidRPr="005D0BC5">
        <w:rPr>
          <w:b/>
          <w:sz w:val="24"/>
          <w:szCs w:val="24"/>
        </w:rPr>
        <w:t>.1</w:t>
      </w:r>
      <w:r w:rsidRPr="005D0BC5">
        <w:rPr>
          <w:bCs/>
          <w:sz w:val="24"/>
          <w:szCs w:val="24"/>
        </w:rPr>
        <w:t xml:space="preserve"> </w:t>
      </w:r>
      <w:r w:rsidRPr="005D0BC5">
        <w:rPr>
          <w:sz w:val="24"/>
          <w:szCs w:val="24"/>
        </w:rPr>
        <w:t xml:space="preserve">Se houver indícios de inexequibilidade da proposta de preço, ou em caso da necessidade de esclarecimentos complementares, poderão ser efetuadas diligências, na forma do previsto no </w:t>
      </w:r>
      <w:r w:rsidRPr="007474E9">
        <w:rPr>
          <w:sz w:val="24"/>
          <w:szCs w:val="24"/>
        </w:rPr>
        <w:t>art</w:t>
      </w:r>
      <w:r w:rsidR="00E42FD6" w:rsidRPr="007474E9">
        <w:rPr>
          <w:sz w:val="24"/>
          <w:szCs w:val="24"/>
        </w:rPr>
        <w:t>. 59, § 2º, da Lei 14.133/2021</w:t>
      </w:r>
      <w:r w:rsidR="00E42FD6" w:rsidRPr="005D0BC5">
        <w:rPr>
          <w:sz w:val="24"/>
          <w:szCs w:val="24"/>
        </w:rPr>
        <w:t>,</w:t>
      </w:r>
      <w:r w:rsidRPr="005D0BC5">
        <w:rPr>
          <w:sz w:val="24"/>
          <w:szCs w:val="24"/>
        </w:rPr>
        <w:t xml:space="preserve"> para que a empresa comprove a exequibilidade da proposta.</w:t>
      </w:r>
    </w:p>
    <w:p w14:paraId="2B159802" w14:textId="77777777" w:rsidR="00682BB0" w:rsidRPr="005D0BC5" w:rsidRDefault="00682BB0" w:rsidP="00014294">
      <w:pPr>
        <w:tabs>
          <w:tab w:val="left" w:pos="851"/>
        </w:tabs>
        <w:jc w:val="both"/>
        <w:rPr>
          <w:color w:val="000000"/>
          <w:sz w:val="24"/>
          <w:szCs w:val="24"/>
          <w:lang w:eastAsia="en-US"/>
        </w:rPr>
      </w:pPr>
      <w:r w:rsidRPr="005D0BC5">
        <w:rPr>
          <w:b/>
          <w:bCs/>
          <w:sz w:val="24"/>
          <w:szCs w:val="24"/>
        </w:rPr>
        <w:t>6.2</w:t>
      </w:r>
      <w:r w:rsidR="00BF1946">
        <w:rPr>
          <w:b/>
          <w:bCs/>
          <w:sz w:val="24"/>
          <w:szCs w:val="24"/>
        </w:rPr>
        <w:t>3</w:t>
      </w:r>
      <w:r w:rsidRPr="005D0BC5">
        <w:rPr>
          <w:b/>
          <w:bCs/>
          <w:sz w:val="24"/>
          <w:szCs w:val="24"/>
        </w:rPr>
        <w:t>.2</w:t>
      </w:r>
      <w:r w:rsidRPr="005D0BC5">
        <w:rPr>
          <w:sz w:val="24"/>
          <w:szCs w:val="24"/>
        </w:rPr>
        <w:t xml:space="preserve"> </w:t>
      </w:r>
      <w:r w:rsidRPr="005D0BC5">
        <w:rPr>
          <w:color w:val="000000"/>
          <w:sz w:val="24"/>
          <w:szCs w:val="24"/>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7675562C" w14:textId="77777777" w:rsidR="00682BB0" w:rsidRPr="005D0BC5" w:rsidRDefault="00682BB0" w:rsidP="00014294">
      <w:pPr>
        <w:tabs>
          <w:tab w:val="left" w:pos="851"/>
        </w:tabs>
        <w:jc w:val="both"/>
        <w:rPr>
          <w:bCs/>
          <w:sz w:val="24"/>
          <w:szCs w:val="24"/>
        </w:rPr>
      </w:pPr>
      <w:r w:rsidRPr="005D0BC5">
        <w:rPr>
          <w:b/>
          <w:bCs/>
          <w:color w:val="000000"/>
          <w:sz w:val="24"/>
          <w:szCs w:val="24"/>
          <w:lang w:eastAsia="en-US"/>
        </w:rPr>
        <w:t>6.2</w:t>
      </w:r>
      <w:r w:rsidR="00BF1946">
        <w:rPr>
          <w:b/>
          <w:bCs/>
          <w:color w:val="000000"/>
          <w:sz w:val="24"/>
          <w:szCs w:val="24"/>
          <w:lang w:eastAsia="en-US"/>
        </w:rPr>
        <w:t>3</w:t>
      </w:r>
      <w:r w:rsidRPr="005D0BC5">
        <w:rPr>
          <w:b/>
          <w:bCs/>
          <w:color w:val="000000"/>
          <w:sz w:val="24"/>
          <w:szCs w:val="24"/>
          <w:lang w:eastAsia="en-US"/>
        </w:rPr>
        <w:t>.3</w:t>
      </w:r>
      <w:r w:rsidRPr="005D0BC5">
        <w:rPr>
          <w:color w:val="000000"/>
          <w:sz w:val="24"/>
          <w:szCs w:val="24"/>
          <w:lang w:eastAsia="en-US"/>
        </w:rPr>
        <w:t xml:space="preserve"> </w:t>
      </w:r>
      <w:r w:rsidRPr="005D0BC5">
        <w:rPr>
          <w:color w:val="000000"/>
          <w:sz w:val="24"/>
          <w:szCs w:val="24"/>
        </w:rPr>
        <w:t xml:space="preserve">É facultado </w:t>
      </w:r>
      <w:bookmarkStart w:id="13" w:name="_Hlk136265348"/>
      <w:r w:rsidR="00E42FD6" w:rsidRPr="005D0BC5">
        <w:rPr>
          <w:color w:val="000000"/>
          <w:sz w:val="24"/>
          <w:szCs w:val="24"/>
        </w:rPr>
        <w:t xml:space="preserve">ao Agente </w:t>
      </w:r>
      <w:bookmarkEnd w:id="13"/>
      <w:r w:rsidRPr="005D0BC5">
        <w:rPr>
          <w:color w:val="000000"/>
          <w:sz w:val="24"/>
          <w:szCs w:val="24"/>
        </w:rPr>
        <w:t>de Contratação prorrogar o prazo estabelecido, a partir de solicitação fundamentada feita no chat pelo licitante, antes de findo o prazo.</w:t>
      </w:r>
    </w:p>
    <w:p w14:paraId="0E77C0D6" w14:textId="77777777" w:rsidR="00342EE2" w:rsidRPr="005D0BC5" w:rsidRDefault="006264DC" w:rsidP="00584E41">
      <w:pPr>
        <w:tabs>
          <w:tab w:val="left" w:pos="1069"/>
          <w:tab w:val="left" w:pos="1276"/>
        </w:tabs>
        <w:jc w:val="both"/>
        <w:rPr>
          <w:sz w:val="24"/>
          <w:szCs w:val="24"/>
        </w:rPr>
      </w:pPr>
      <w:r w:rsidRPr="005D0BC5">
        <w:rPr>
          <w:b/>
          <w:bCs/>
          <w:sz w:val="24"/>
          <w:szCs w:val="24"/>
        </w:rPr>
        <w:t>6.2</w:t>
      </w:r>
      <w:r w:rsidR="00BF1946">
        <w:rPr>
          <w:b/>
          <w:bCs/>
          <w:sz w:val="24"/>
          <w:szCs w:val="24"/>
        </w:rPr>
        <w:t>4</w:t>
      </w:r>
      <w:r w:rsidR="00342EE2" w:rsidRPr="005D0BC5">
        <w:rPr>
          <w:sz w:val="24"/>
          <w:szCs w:val="24"/>
        </w:rPr>
        <w:t xml:space="preserve"> A proponente deverá estar apta, quando solicitada </w:t>
      </w:r>
      <w:r w:rsidR="00E42FD6" w:rsidRPr="005D0BC5">
        <w:rPr>
          <w:sz w:val="24"/>
          <w:szCs w:val="24"/>
        </w:rPr>
        <w:t>pel</w:t>
      </w:r>
      <w:r w:rsidR="00E42FD6" w:rsidRPr="005D0BC5">
        <w:rPr>
          <w:color w:val="000000"/>
          <w:sz w:val="24"/>
          <w:szCs w:val="24"/>
        </w:rPr>
        <w:t xml:space="preserve">o Agente </w:t>
      </w:r>
      <w:r w:rsidR="00342EE2" w:rsidRPr="005D0BC5">
        <w:rPr>
          <w:bCs/>
          <w:sz w:val="24"/>
          <w:szCs w:val="24"/>
        </w:rPr>
        <w:t>de Contratação</w:t>
      </w:r>
      <w:r w:rsidR="00342EE2" w:rsidRPr="005D0BC5">
        <w:rPr>
          <w:sz w:val="24"/>
          <w:szCs w:val="24"/>
        </w:rPr>
        <w:t xml:space="preserve">, a apresentar uma detalhada composição de preços unitários que demonstrem a viabilidade técnica e econômica do preço global proposto para </w:t>
      </w:r>
      <w:r w:rsidRPr="005D0BC5">
        <w:rPr>
          <w:sz w:val="24"/>
          <w:szCs w:val="24"/>
        </w:rPr>
        <w:t>o objeto</w:t>
      </w:r>
      <w:r w:rsidR="00BF5A5D">
        <w:rPr>
          <w:sz w:val="24"/>
          <w:szCs w:val="24"/>
        </w:rPr>
        <w:t>.</w:t>
      </w:r>
      <w:r w:rsidR="00342EE2" w:rsidRPr="005D0BC5">
        <w:rPr>
          <w:sz w:val="24"/>
          <w:szCs w:val="24"/>
        </w:rPr>
        <w:t xml:space="preserve"> </w:t>
      </w:r>
    </w:p>
    <w:p w14:paraId="232D861F" w14:textId="77777777" w:rsidR="00342EE2" w:rsidRPr="005D0BC5" w:rsidRDefault="006264DC" w:rsidP="00584E41">
      <w:pPr>
        <w:tabs>
          <w:tab w:val="left" w:pos="851"/>
          <w:tab w:val="left" w:pos="1276"/>
        </w:tabs>
        <w:jc w:val="both"/>
        <w:rPr>
          <w:sz w:val="24"/>
          <w:szCs w:val="24"/>
        </w:rPr>
      </w:pPr>
      <w:r w:rsidRPr="005D0BC5">
        <w:rPr>
          <w:b/>
          <w:bCs/>
          <w:sz w:val="24"/>
          <w:szCs w:val="24"/>
        </w:rPr>
        <w:t>6.2</w:t>
      </w:r>
      <w:r w:rsidR="00BF1946">
        <w:rPr>
          <w:b/>
          <w:bCs/>
          <w:sz w:val="24"/>
          <w:szCs w:val="24"/>
        </w:rPr>
        <w:t>4</w:t>
      </w:r>
      <w:r w:rsidR="00342EE2" w:rsidRPr="005D0BC5">
        <w:rPr>
          <w:b/>
          <w:bCs/>
          <w:sz w:val="24"/>
          <w:szCs w:val="24"/>
        </w:rPr>
        <w:t>.1</w:t>
      </w:r>
      <w:r w:rsidR="00342EE2" w:rsidRPr="005D0BC5">
        <w:rPr>
          <w:sz w:val="24"/>
          <w:szCs w:val="24"/>
        </w:rPr>
        <w:t xml:space="preserve"> A composição de preço deverá ser entregue via campo próprio do sistema </w:t>
      </w:r>
      <w:r w:rsidR="000F5FEC" w:rsidRPr="005D0BC5">
        <w:rPr>
          <w:sz w:val="24"/>
          <w:szCs w:val="24"/>
        </w:rPr>
        <w:t xml:space="preserve">ao </w:t>
      </w:r>
      <w:r w:rsidR="000F5FEC" w:rsidRPr="005D0BC5">
        <w:rPr>
          <w:color w:val="000000"/>
          <w:sz w:val="24"/>
          <w:szCs w:val="24"/>
        </w:rPr>
        <w:t>Agente</w:t>
      </w:r>
      <w:r w:rsidR="00342EE2" w:rsidRPr="005D0BC5">
        <w:rPr>
          <w:bCs/>
          <w:sz w:val="24"/>
          <w:szCs w:val="24"/>
        </w:rPr>
        <w:t xml:space="preserve"> Contratação</w:t>
      </w:r>
      <w:r w:rsidR="00342EE2" w:rsidRPr="005D0BC5">
        <w:rPr>
          <w:sz w:val="24"/>
          <w:szCs w:val="24"/>
        </w:rPr>
        <w:t>, no prazo a ser fixado no sistema, após o recebimento da solicitação. A não apresentação da composição detalhada dos preços será considerada como prova da inexequibilidade da proposta de preço.</w:t>
      </w:r>
      <w:r w:rsidR="005F2C48" w:rsidRPr="005D0BC5">
        <w:rPr>
          <w:sz w:val="24"/>
          <w:szCs w:val="24"/>
        </w:rPr>
        <w:tab/>
        <w:t xml:space="preserve"> </w:t>
      </w:r>
    </w:p>
    <w:p w14:paraId="247F0577" w14:textId="77777777" w:rsidR="00342EE2" w:rsidRPr="005D0BC5" w:rsidRDefault="00166542" w:rsidP="00584E41">
      <w:pPr>
        <w:pStyle w:val="Recuodecorpodetexto3"/>
        <w:tabs>
          <w:tab w:val="left" w:pos="0"/>
        </w:tabs>
        <w:ind w:left="0" w:firstLine="0"/>
        <w:rPr>
          <w:color w:val="auto"/>
          <w:szCs w:val="24"/>
        </w:rPr>
      </w:pPr>
      <w:r w:rsidRPr="005D0BC5">
        <w:rPr>
          <w:b/>
          <w:bCs/>
          <w:color w:val="auto"/>
          <w:szCs w:val="24"/>
        </w:rPr>
        <w:t>6.2</w:t>
      </w:r>
      <w:r w:rsidR="00BF1946">
        <w:rPr>
          <w:b/>
          <w:bCs/>
          <w:color w:val="auto"/>
          <w:szCs w:val="24"/>
        </w:rPr>
        <w:t>5</w:t>
      </w:r>
      <w:r w:rsidR="00342EE2" w:rsidRPr="005D0BC5">
        <w:rPr>
          <w:color w:val="auto"/>
          <w:szCs w:val="24"/>
        </w:rPr>
        <w:t xml:space="preserve"> Da proponente vencedora, cujo preço global analisado for inferior a 8</w:t>
      </w:r>
      <w:r w:rsidRPr="005D0BC5">
        <w:rPr>
          <w:color w:val="auto"/>
          <w:szCs w:val="24"/>
        </w:rPr>
        <w:t>5</w:t>
      </w:r>
      <w:r w:rsidR="00342EE2" w:rsidRPr="005D0BC5">
        <w:rPr>
          <w:color w:val="auto"/>
          <w:szCs w:val="24"/>
        </w:rPr>
        <w:t xml:space="preserve">% (oitenta </w:t>
      </w:r>
      <w:r w:rsidRPr="005D0BC5">
        <w:rPr>
          <w:color w:val="auto"/>
          <w:szCs w:val="24"/>
        </w:rPr>
        <w:t xml:space="preserve">e cinco </w:t>
      </w:r>
      <w:r w:rsidR="00342EE2" w:rsidRPr="005D0BC5">
        <w:rPr>
          <w:color w:val="auto"/>
          <w:szCs w:val="24"/>
        </w:rPr>
        <w:t>por cento)</w:t>
      </w:r>
      <w:r w:rsidRPr="005D0BC5">
        <w:rPr>
          <w:color w:val="auto"/>
          <w:szCs w:val="24"/>
        </w:rPr>
        <w:t xml:space="preserve"> do valor orçado pela Administração</w:t>
      </w:r>
      <w:r w:rsidR="00342EE2" w:rsidRPr="005D0BC5">
        <w:rPr>
          <w:color w:val="auto"/>
          <w:szCs w:val="24"/>
        </w:rPr>
        <w:t xml:space="preserve">, será exigida, para assinatura do contrato, prestação de garantia adicional </w:t>
      </w:r>
      <w:r w:rsidR="005F2C48" w:rsidRPr="005D0BC5">
        <w:rPr>
          <w:color w:val="auto"/>
          <w:szCs w:val="24"/>
        </w:rPr>
        <w:t>equivalente</w:t>
      </w:r>
      <w:r w:rsidR="00342EE2" w:rsidRPr="005D0BC5">
        <w:rPr>
          <w:color w:val="auto"/>
          <w:szCs w:val="24"/>
        </w:rPr>
        <w:t xml:space="preserve"> à diferença entre o valor d</w:t>
      </w:r>
      <w:r w:rsidRPr="005D0BC5">
        <w:rPr>
          <w:color w:val="auto"/>
          <w:szCs w:val="24"/>
        </w:rPr>
        <w:t xml:space="preserve">a proposta </w:t>
      </w:r>
      <w:r w:rsidR="00342EE2" w:rsidRPr="005D0BC5">
        <w:rPr>
          <w:color w:val="auto"/>
          <w:szCs w:val="24"/>
        </w:rPr>
        <w:t xml:space="preserve">e o preço global </w:t>
      </w:r>
      <w:r w:rsidRPr="005D0BC5">
        <w:rPr>
          <w:color w:val="auto"/>
          <w:szCs w:val="24"/>
        </w:rPr>
        <w:t>orçado</w:t>
      </w:r>
      <w:r w:rsidR="005F2C48" w:rsidRPr="005D0BC5">
        <w:rPr>
          <w:color w:val="auto"/>
          <w:szCs w:val="24"/>
        </w:rPr>
        <w:t>, sem prejuízo das demais garantias exigíveis de acordo com o previsto na Lei 14.133/2021.</w:t>
      </w:r>
    </w:p>
    <w:p w14:paraId="38017488" w14:textId="77777777" w:rsidR="00342EE2" w:rsidRPr="005D0BC5" w:rsidRDefault="00166542" w:rsidP="00584E41">
      <w:pPr>
        <w:tabs>
          <w:tab w:val="left" w:pos="851"/>
        </w:tabs>
        <w:jc w:val="both"/>
        <w:rPr>
          <w:bCs/>
          <w:sz w:val="24"/>
          <w:szCs w:val="24"/>
        </w:rPr>
      </w:pPr>
      <w:r w:rsidRPr="005D0BC5">
        <w:rPr>
          <w:b/>
          <w:sz w:val="24"/>
          <w:szCs w:val="24"/>
        </w:rPr>
        <w:t>6.2</w:t>
      </w:r>
      <w:r w:rsidR="00BF1946">
        <w:rPr>
          <w:b/>
          <w:sz w:val="24"/>
          <w:szCs w:val="24"/>
        </w:rPr>
        <w:t>6</w:t>
      </w:r>
      <w:r w:rsidR="00AF0FDC" w:rsidRPr="005D0BC5">
        <w:rPr>
          <w:b/>
          <w:sz w:val="24"/>
          <w:szCs w:val="24"/>
        </w:rPr>
        <w:t xml:space="preserve"> </w:t>
      </w:r>
      <w:r w:rsidR="00342EE2" w:rsidRPr="005D0BC5">
        <w:rPr>
          <w:bCs/>
          <w:sz w:val="24"/>
          <w:szCs w:val="24"/>
        </w:rPr>
        <w:t>Os resultados serão divulgados por meio de mensagem no sistema e, caso a proposta seja recusada, seguirá a análise do segundo classificado em relação à aceitabilidade de sua proposta e assim sucessivamente.</w:t>
      </w:r>
    </w:p>
    <w:bookmarkEnd w:id="8"/>
    <w:p w14:paraId="2AE05821" w14:textId="77777777" w:rsidR="00342EE2" w:rsidRPr="005D0BC5" w:rsidRDefault="00342EE2" w:rsidP="00584E41">
      <w:pPr>
        <w:jc w:val="both"/>
        <w:rPr>
          <w:sz w:val="24"/>
          <w:szCs w:val="24"/>
        </w:rPr>
      </w:pPr>
    </w:p>
    <w:p w14:paraId="7BA1B1D7" w14:textId="77777777" w:rsidR="00342EE2" w:rsidRPr="005D0BC5" w:rsidRDefault="00324FC3" w:rsidP="00584E41">
      <w:pPr>
        <w:jc w:val="both"/>
        <w:rPr>
          <w:b/>
          <w:sz w:val="24"/>
          <w:szCs w:val="24"/>
        </w:rPr>
      </w:pPr>
      <w:bookmarkStart w:id="14" w:name="_Hlk131067453"/>
      <w:r w:rsidRPr="005D0BC5">
        <w:rPr>
          <w:b/>
          <w:sz w:val="24"/>
          <w:szCs w:val="24"/>
        </w:rPr>
        <w:t>7</w:t>
      </w:r>
      <w:r w:rsidR="00342EE2" w:rsidRPr="005D0BC5">
        <w:rPr>
          <w:b/>
          <w:sz w:val="24"/>
          <w:szCs w:val="24"/>
        </w:rPr>
        <w:t xml:space="preserve">.  </w:t>
      </w:r>
      <w:r w:rsidR="006F2B20" w:rsidRPr="005D0BC5">
        <w:rPr>
          <w:b/>
          <w:sz w:val="24"/>
          <w:szCs w:val="24"/>
        </w:rPr>
        <w:t xml:space="preserve">DA FASE DE </w:t>
      </w:r>
      <w:r w:rsidR="00342EE2" w:rsidRPr="005D0BC5">
        <w:rPr>
          <w:b/>
          <w:sz w:val="24"/>
          <w:szCs w:val="24"/>
        </w:rPr>
        <w:t xml:space="preserve">HABILITAÇÃO </w:t>
      </w:r>
      <w:bookmarkStart w:id="15" w:name="_Hlk131082566"/>
    </w:p>
    <w:p w14:paraId="05308CBB" w14:textId="77777777" w:rsidR="00342EE2"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.1</w:t>
      </w:r>
      <w:r w:rsidR="00AF0FDC" w:rsidRPr="005D0BC5">
        <w:rPr>
          <w:b/>
          <w:sz w:val="24"/>
          <w:szCs w:val="24"/>
        </w:rPr>
        <w:t xml:space="preserve"> </w:t>
      </w:r>
      <w:r w:rsidR="00342EE2" w:rsidRPr="005D0BC5">
        <w:rPr>
          <w:sz w:val="24"/>
          <w:szCs w:val="24"/>
        </w:rPr>
        <w:t>Divulgado o julgamento das propostas de preços na forma prescrita neste Edital, passar-se-á à fase de habilitação.</w:t>
      </w:r>
    </w:p>
    <w:p w14:paraId="32938CB8" w14:textId="77777777" w:rsidR="00342EE2" w:rsidRPr="00BC29D3" w:rsidRDefault="00C242BD" w:rsidP="00014294">
      <w:pPr>
        <w:tabs>
          <w:tab w:val="left" w:pos="851"/>
        </w:tabs>
        <w:jc w:val="both"/>
        <w:rPr>
          <w:sz w:val="24"/>
          <w:szCs w:val="24"/>
        </w:rPr>
      </w:pPr>
      <w:r w:rsidRPr="00BC29D3">
        <w:rPr>
          <w:b/>
          <w:bCs/>
          <w:sz w:val="24"/>
          <w:szCs w:val="24"/>
        </w:rPr>
        <w:t>7.1.1</w:t>
      </w:r>
      <w:r w:rsidRPr="00BC29D3">
        <w:rPr>
          <w:sz w:val="24"/>
          <w:szCs w:val="24"/>
        </w:rPr>
        <w:t xml:space="preserve"> Os licitantes poderão deixar de apresentar os documentos de habilitação que constem no sistema de registro cadastral unificado disponível no Portal Nacional de Contratações Públicas (PNCP).</w:t>
      </w:r>
    </w:p>
    <w:p w14:paraId="618A3DD1" w14:textId="77777777" w:rsidR="00F17350" w:rsidRPr="004328FA" w:rsidRDefault="00F17350" w:rsidP="00014294">
      <w:pPr>
        <w:tabs>
          <w:tab w:val="left" w:pos="851"/>
        </w:tabs>
        <w:jc w:val="both"/>
        <w:rPr>
          <w:color w:val="000000"/>
          <w:sz w:val="24"/>
          <w:szCs w:val="24"/>
        </w:rPr>
      </w:pPr>
      <w:r w:rsidRPr="00BC29D3">
        <w:rPr>
          <w:b/>
          <w:bCs/>
          <w:sz w:val="24"/>
          <w:szCs w:val="24"/>
        </w:rPr>
        <w:t>7.1.2</w:t>
      </w:r>
      <w:r w:rsidRPr="00BC29D3">
        <w:rPr>
          <w:sz w:val="24"/>
          <w:szCs w:val="24"/>
        </w:rPr>
        <w:t xml:space="preserve"> Os </w:t>
      </w:r>
      <w:r w:rsidRPr="00BC29D3">
        <w:rPr>
          <w:color w:val="000000"/>
          <w:sz w:val="24"/>
          <w:szCs w:val="24"/>
        </w:rPr>
        <w:t xml:space="preserve">documentos relativos à regularidade fiscal, em qualquer caso, somente serão exigidos em momento posterior ao julgamento das propostas, e apenas do licitante mais bem </w:t>
      </w:r>
      <w:r w:rsidRPr="004328FA">
        <w:rPr>
          <w:color w:val="000000"/>
          <w:sz w:val="24"/>
          <w:szCs w:val="24"/>
        </w:rPr>
        <w:t>classificado.</w:t>
      </w:r>
    </w:p>
    <w:p w14:paraId="0F726600" w14:textId="1568DB83" w:rsidR="004328FA" w:rsidRPr="004328FA" w:rsidRDefault="004328FA" w:rsidP="004328FA">
      <w:pPr>
        <w:rPr>
          <w:sz w:val="24"/>
          <w:szCs w:val="24"/>
          <w:lang w:eastAsia="en-US"/>
        </w:rPr>
      </w:pPr>
      <w:bookmarkStart w:id="16" w:name="_Hlk163139403"/>
      <w:r w:rsidRPr="004328FA">
        <w:rPr>
          <w:b/>
          <w:bCs/>
          <w:sz w:val="24"/>
          <w:szCs w:val="24"/>
        </w:rPr>
        <w:t>7.1.3</w:t>
      </w:r>
      <w:r w:rsidRPr="004328FA">
        <w:rPr>
          <w:sz w:val="24"/>
          <w:szCs w:val="24"/>
        </w:rPr>
        <w:t xml:space="preserve"> Iniciada a fase de habilitação, o pregoeiro, mediante aviso veiculado na plataforma, abrirá o prazo de </w:t>
      </w:r>
      <w:r w:rsidRPr="004328FA">
        <w:fldChar w:fldCharType="begin">
          <w:ffData>
            <w:name w:val="Texto5"/>
            <w:enabled/>
            <w:calcOnExit w:val="0"/>
            <w:textInput/>
          </w:ffData>
        </w:fldChar>
      </w:r>
      <w:r w:rsidRPr="004328FA">
        <w:instrText xml:space="preserve"> FORMTEXT </w:instrText>
      </w:r>
      <w:r w:rsidRPr="004328FA">
        <w:fldChar w:fldCharType="separate"/>
      </w:r>
      <w:r w:rsidR="00285F7A">
        <w:rPr>
          <w:noProof/>
        </w:rPr>
        <w:t>24 horas uteis</w:t>
      </w:r>
      <w:r w:rsidRPr="004328FA">
        <w:fldChar w:fldCharType="end"/>
      </w:r>
      <w:r w:rsidRPr="004328FA">
        <w:rPr>
          <w:sz w:val="24"/>
          <w:szCs w:val="24"/>
        </w:rPr>
        <w:t>, para que a licitante melhor classificada apresente os documentos de habilitação.</w:t>
      </w:r>
    </w:p>
    <w:bookmarkEnd w:id="16"/>
    <w:p w14:paraId="32BFD722" w14:textId="77777777" w:rsidR="00E42FD6" w:rsidRPr="00BC29D3" w:rsidRDefault="006F2B20" w:rsidP="00584E41">
      <w:pPr>
        <w:tabs>
          <w:tab w:val="left" w:pos="851"/>
        </w:tabs>
        <w:jc w:val="both"/>
        <w:rPr>
          <w:b/>
          <w:sz w:val="24"/>
          <w:szCs w:val="24"/>
        </w:rPr>
      </w:pPr>
      <w:r w:rsidRPr="00BC29D3">
        <w:rPr>
          <w:b/>
          <w:sz w:val="24"/>
          <w:szCs w:val="24"/>
        </w:rPr>
        <w:t>7</w:t>
      </w:r>
      <w:r w:rsidR="00342EE2" w:rsidRPr="00BC29D3">
        <w:rPr>
          <w:b/>
          <w:sz w:val="24"/>
          <w:szCs w:val="24"/>
        </w:rPr>
        <w:t>.2</w:t>
      </w:r>
      <w:r w:rsidR="00AF0FDC" w:rsidRPr="00BC29D3">
        <w:rPr>
          <w:sz w:val="24"/>
          <w:szCs w:val="24"/>
        </w:rPr>
        <w:t xml:space="preserve"> </w:t>
      </w:r>
      <w:r w:rsidR="00342EE2" w:rsidRPr="00BC29D3">
        <w:rPr>
          <w:sz w:val="24"/>
          <w:szCs w:val="24"/>
        </w:rPr>
        <w:t xml:space="preserve">A habilitação da licitante vencedora poderá ser substituída por meio de registro regular no </w:t>
      </w:r>
      <w:r w:rsidR="00342EE2" w:rsidRPr="00BC29D3">
        <w:rPr>
          <w:b/>
          <w:sz w:val="24"/>
          <w:szCs w:val="24"/>
        </w:rPr>
        <w:t>SICAF.</w:t>
      </w:r>
    </w:p>
    <w:p w14:paraId="04ACF19F" w14:textId="77777777" w:rsidR="00AF0FDC" w:rsidRPr="005D0BC5" w:rsidRDefault="006F2B20" w:rsidP="00584E41">
      <w:pPr>
        <w:tabs>
          <w:tab w:val="left" w:pos="851"/>
        </w:tabs>
        <w:jc w:val="both"/>
        <w:rPr>
          <w:sz w:val="24"/>
          <w:szCs w:val="24"/>
        </w:rPr>
      </w:pPr>
      <w:r w:rsidRPr="00BC29D3">
        <w:rPr>
          <w:b/>
          <w:sz w:val="24"/>
          <w:szCs w:val="24"/>
        </w:rPr>
        <w:t>7</w:t>
      </w:r>
      <w:r w:rsidR="00342EE2" w:rsidRPr="00BC29D3">
        <w:rPr>
          <w:b/>
          <w:sz w:val="24"/>
          <w:szCs w:val="24"/>
        </w:rPr>
        <w:t>.2.1</w:t>
      </w:r>
      <w:r w:rsidR="00AF0FDC" w:rsidRPr="00BC29D3">
        <w:rPr>
          <w:b/>
          <w:sz w:val="24"/>
          <w:szCs w:val="24"/>
        </w:rPr>
        <w:t xml:space="preserve"> </w:t>
      </w:r>
      <w:r w:rsidR="00342EE2" w:rsidRPr="00BC29D3">
        <w:rPr>
          <w:sz w:val="24"/>
          <w:szCs w:val="24"/>
        </w:rPr>
        <w:t xml:space="preserve">Caso os dados e informações constantes do </w:t>
      </w:r>
      <w:r w:rsidR="00342EE2" w:rsidRPr="00BC29D3">
        <w:rPr>
          <w:b/>
          <w:sz w:val="24"/>
          <w:szCs w:val="24"/>
        </w:rPr>
        <w:t xml:space="preserve">SICAF </w:t>
      </w:r>
      <w:r w:rsidR="00342EE2" w:rsidRPr="00BC29D3">
        <w:rPr>
          <w:sz w:val="24"/>
          <w:szCs w:val="24"/>
        </w:rPr>
        <w:t xml:space="preserve">não atendam aos requisitos exigidos deste Edital, </w:t>
      </w:r>
      <w:r w:rsidR="00E42FD6" w:rsidRPr="00BC29D3">
        <w:rPr>
          <w:color w:val="000000"/>
          <w:sz w:val="24"/>
          <w:szCs w:val="24"/>
        </w:rPr>
        <w:t>o Agente</w:t>
      </w:r>
      <w:r w:rsidR="00342EE2" w:rsidRPr="00BC29D3">
        <w:rPr>
          <w:bCs/>
          <w:sz w:val="24"/>
          <w:szCs w:val="24"/>
        </w:rPr>
        <w:t xml:space="preserve"> de Contratação</w:t>
      </w:r>
      <w:r w:rsidR="00342EE2" w:rsidRPr="00BC29D3">
        <w:rPr>
          <w:b/>
          <w:sz w:val="24"/>
          <w:szCs w:val="24"/>
        </w:rPr>
        <w:t xml:space="preserve"> </w:t>
      </w:r>
      <w:r w:rsidR="00342EE2" w:rsidRPr="00BC29D3">
        <w:rPr>
          <w:sz w:val="24"/>
          <w:szCs w:val="24"/>
        </w:rPr>
        <w:t xml:space="preserve">verificará a possibilidade de </w:t>
      </w:r>
      <w:r w:rsidR="00E42FD6" w:rsidRPr="00BC29D3">
        <w:rPr>
          <w:sz w:val="24"/>
          <w:szCs w:val="24"/>
        </w:rPr>
        <w:t>acessar os</w:t>
      </w:r>
      <w:r w:rsidR="00342EE2" w:rsidRPr="00BC29D3">
        <w:rPr>
          <w:sz w:val="24"/>
          <w:szCs w:val="24"/>
        </w:rPr>
        <w:t xml:space="preserve"> documentos por meio eletrônico</w:t>
      </w:r>
      <w:r w:rsidR="00012B5F" w:rsidRPr="00BC29D3">
        <w:rPr>
          <w:sz w:val="24"/>
          <w:szCs w:val="24"/>
        </w:rPr>
        <w:t xml:space="preserve"> ou</w:t>
      </w:r>
      <w:r w:rsidR="00012B5F" w:rsidRPr="005D0BC5">
        <w:rPr>
          <w:sz w:val="24"/>
          <w:szCs w:val="24"/>
        </w:rPr>
        <w:t xml:space="preserve"> outros meios hábeis</w:t>
      </w:r>
      <w:r w:rsidR="00342EE2" w:rsidRPr="005D0BC5">
        <w:rPr>
          <w:sz w:val="24"/>
          <w:szCs w:val="24"/>
        </w:rPr>
        <w:t>, juntando-os ao processo administrativo pertinente à licitação.</w:t>
      </w:r>
      <w:r w:rsidR="00012B5F" w:rsidRPr="005D0BC5">
        <w:rPr>
          <w:sz w:val="24"/>
          <w:szCs w:val="24"/>
        </w:rPr>
        <w:t xml:space="preserve"> </w:t>
      </w:r>
    </w:p>
    <w:p w14:paraId="79BE1210" w14:textId="77777777" w:rsidR="00AF0FDC"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.2.2.</w:t>
      </w:r>
      <w:r w:rsidR="005C00DB" w:rsidRPr="005D0BC5">
        <w:rPr>
          <w:b/>
          <w:sz w:val="24"/>
          <w:szCs w:val="24"/>
        </w:rPr>
        <w:t xml:space="preserve"> </w:t>
      </w:r>
      <w:r w:rsidR="005C00DB" w:rsidRPr="005D0BC5">
        <w:rPr>
          <w:bCs/>
          <w:sz w:val="24"/>
          <w:szCs w:val="24"/>
        </w:rPr>
        <w:t>O</w:t>
      </w:r>
      <w:r w:rsidR="005C00DB" w:rsidRPr="005D0BC5">
        <w:rPr>
          <w:bCs/>
          <w:color w:val="000000"/>
          <w:sz w:val="24"/>
          <w:szCs w:val="24"/>
        </w:rPr>
        <w:t xml:space="preserve"> </w:t>
      </w:r>
      <w:r w:rsidR="005C00DB" w:rsidRPr="005D0BC5">
        <w:rPr>
          <w:color w:val="000000"/>
          <w:sz w:val="24"/>
          <w:szCs w:val="24"/>
        </w:rPr>
        <w:t>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 xml:space="preserve">avaliará os documentos exigidos no subitem </w:t>
      </w:r>
      <w:r w:rsidR="00277199" w:rsidRPr="005D0BC5">
        <w:rPr>
          <w:sz w:val="24"/>
          <w:szCs w:val="24"/>
        </w:rPr>
        <w:t>7</w:t>
      </w:r>
      <w:r w:rsidR="00342EE2" w:rsidRPr="005D0BC5">
        <w:rPr>
          <w:sz w:val="24"/>
          <w:szCs w:val="24"/>
        </w:rPr>
        <w:t>.5 deste Edital, por meio eletrônico, devendo a licitante encaminhar pelo sistema os demais documentos não emitidos via Internet.</w:t>
      </w:r>
    </w:p>
    <w:p w14:paraId="0BC7DD96" w14:textId="77777777" w:rsidR="006F2B20"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.2.3</w:t>
      </w:r>
      <w:r w:rsidR="00BF1946">
        <w:rPr>
          <w:b/>
          <w:sz w:val="24"/>
          <w:szCs w:val="24"/>
        </w:rPr>
        <w:t xml:space="preserve"> </w:t>
      </w:r>
      <w:r w:rsidR="00342EE2" w:rsidRPr="005D0BC5">
        <w:rPr>
          <w:sz w:val="24"/>
          <w:szCs w:val="24"/>
        </w:rPr>
        <w:t xml:space="preserve">Na impossibilidade de obtenção/emissão de documentos por meio eletrônico, </w:t>
      </w:r>
      <w:r w:rsidR="00A86374" w:rsidRPr="005D0BC5">
        <w:rPr>
          <w:color w:val="000000"/>
          <w:sz w:val="24"/>
          <w:szCs w:val="24"/>
        </w:rPr>
        <w:t>o 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solicitará sua apresentação pela licitante, juntamente com os demais documentos.</w:t>
      </w:r>
    </w:p>
    <w:p w14:paraId="0D8C7B04" w14:textId="77777777" w:rsidR="006F2B20"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.3</w:t>
      </w:r>
      <w:r w:rsidR="0008297A" w:rsidRPr="005D0BC5">
        <w:rPr>
          <w:sz w:val="24"/>
          <w:szCs w:val="24"/>
        </w:rPr>
        <w:t xml:space="preserve"> </w:t>
      </w:r>
      <w:r w:rsidR="00342EE2" w:rsidRPr="005D0BC5">
        <w:rPr>
          <w:sz w:val="24"/>
          <w:szCs w:val="24"/>
        </w:rPr>
        <w:t>A Administração não se responsabilizará pela eventual indisponibilidade dos meios eletrônicos hábeis de informações no momento da verificação de documentação ou dos meios para a transmissão de documentos a que se referem as cláusulas anteriores, ressalvada a indisponibilidade de seus próprios meios. Na hipótese de ocorrerem essas indisponibilidades, a licitante deverá encaminhar os documentos solicitados por outros meios, dentro do prazo estabelecido, sob pena de inabilitação, mediante decisão motivada.</w:t>
      </w:r>
    </w:p>
    <w:p w14:paraId="615812C8" w14:textId="77777777" w:rsidR="006F2B20"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.4</w:t>
      </w:r>
      <w:r w:rsidR="0008297A" w:rsidRPr="005D0BC5">
        <w:rPr>
          <w:b/>
          <w:sz w:val="24"/>
          <w:szCs w:val="24"/>
        </w:rPr>
        <w:t xml:space="preserve"> </w:t>
      </w:r>
      <w:r w:rsidR="00342EE2" w:rsidRPr="005D0BC5">
        <w:rPr>
          <w:sz w:val="24"/>
          <w:szCs w:val="24"/>
        </w:rPr>
        <w:t xml:space="preserve">Por meio de aviso lançado no sistema, </w:t>
      </w:r>
      <w:r w:rsidR="00FD40B3" w:rsidRPr="005D0BC5">
        <w:rPr>
          <w:color w:val="000000"/>
          <w:sz w:val="24"/>
          <w:szCs w:val="24"/>
        </w:rPr>
        <w:t>o 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informará às demais licitantes a empresa habilitada por atendimento às condições estabelecidas neste Edital.</w:t>
      </w:r>
    </w:p>
    <w:p w14:paraId="0AD563B1" w14:textId="77777777" w:rsidR="00342EE2" w:rsidRPr="005D0BC5" w:rsidRDefault="006F2B20" w:rsidP="00584E41">
      <w:pPr>
        <w:tabs>
          <w:tab w:val="left" w:pos="851"/>
        </w:tabs>
        <w:jc w:val="both"/>
        <w:rPr>
          <w:sz w:val="24"/>
          <w:szCs w:val="24"/>
        </w:rPr>
      </w:pPr>
      <w:r w:rsidRPr="005D0BC5">
        <w:rPr>
          <w:b/>
          <w:sz w:val="24"/>
          <w:szCs w:val="24"/>
        </w:rPr>
        <w:t>7</w:t>
      </w:r>
      <w:r w:rsidR="00342EE2" w:rsidRPr="005D0BC5">
        <w:rPr>
          <w:b/>
          <w:sz w:val="24"/>
          <w:szCs w:val="24"/>
        </w:rPr>
        <w:t>.5</w:t>
      </w:r>
      <w:r w:rsidR="0008297A" w:rsidRPr="005D0BC5">
        <w:rPr>
          <w:b/>
          <w:sz w:val="24"/>
          <w:szCs w:val="24"/>
        </w:rPr>
        <w:t xml:space="preserve"> </w:t>
      </w:r>
      <w:r w:rsidR="00342EE2" w:rsidRPr="005D0BC5">
        <w:rPr>
          <w:sz w:val="24"/>
          <w:szCs w:val="24"/>
        </w:rPr>
        <w:t>A habilitação se dará mediante o exame dos documentos a seguir relacionados, relativos a:</w:t>
      </w:r>
      <w:bookmarkEnd w:id="15"/>
    </w:p>
    <w:p w14:paraId="375E3965" w14:textId="77777777" w:rsidR="00342EE2" w:rsidRPr="005D0BC5" w:rsidRDefault="00342EE2" w:rsidP="00BF1946">
      <w:pPr>
        <w:numPr>
          <w:ilvl w:val="2"/>
          <w:numId w:val="49"/>
        </w:numPr>
        <w:ind w:left="567" w:hanging="567"/>
        <w:jc w:val="both"/>
        <w:rPr>
          <w:sz w:val="24"/>
          <w:szCs w:val="24"/>
        </w:rPr>
      </w:pPr>
      <w:bookmarkStart w:id="17" w:name="_Hlk131082653"/>
      <w:r w:rsidRPr="005D0BC5">
        <w:rPr>
          <w:sz w:val="24"/>
          <w:szCs w:val="24"/>
        </w:rPr>
        <w:t>Quanto à Habilitação Jurídica:</w:t>
      </w:r>
      <w:bookmarkStart w:id="18" w:name="_Hlk131067494"/>
      <w:bookmarkEnd w:id="14"/>
      <w:bookmarkEnd w:id="17"/>
    </w:p>
    <w:p w14:paraId="34CCA518" w14:textId="77777777" w:rsidR="006918BC" w:rsidRPr="005D0BC5" w:rsidRDefault="00014294" w:rsidP="00014294">
      <w:pPr>
        <w:tabs>
          <w:tab w:val="left" w:pos="0"/>
        </w:tabs>
        <w:jc w:val="both"/>
        <w:rPr>
          <w:sz w:val="24"/>
          <w:szCs w:val="24"/>
        </w:rPr>
      </w:pPr>
      <w:r>
        <w:rPr>
          <w:sz w:val="24"/>
          <w:szCs w:val="24"/>
        </w:rPr>
        <w:t xml:space="preserve">a) </w:t>
      </w:r>
      <w:r w:rsidR="00D95D00" w:rsidRPr="005D0BC5">
        <w:rPr>
          <w:sz w:val="24"/>
          <w:szCs w:val="24"/>
        </w:rPr>
        <w:t>Comprovação de existência jurídica da pessoa</w:t>
      </w:r>
      <w:r w:rsidR="006918BC" w:rsidRPr="005D0BC5">
        <w:rPr>
          <w:sz w:val="24"/>
          <w:szCs w:val="24"/>
        </w:rPr>
        <w:t>:</w:t>
      </w:r>
    </w:p>
    <w:p w14:paraId="29E6558C" w14:textId="77777777" w:rsidR="006918BC" w:rsidRPr="005D0BC5" w:rsidRDefault="00393D79" w:rsidP="00584E41">
      <w:pPr>
        <w:tabs>
          <w:tab w:val="left" w:pos="0"/>
        </w:tabs>
        <w:jc w:val="both"/>
        <w:rPr>
          <w:sz w:val="24"/>
          <w:szCs w:val="24"/>
        </w:rPr>
      </w:pPr>
      <w:r>
        <w:rPr>
          <w:sz w:val="24"/>
          <w:szCs w:val="24"/>
        </w:rPr>
        <w:t xml:space="preserve">  </w:t>
      </w:r>
      <w:r w:rsidR="006918BC" w:rsidRPr="005D0BC5">
        <w:rPr>
          <w:sz w:val="24"/>
          <w:szCs w:val="24"/>
        </w:rPr>
        <w:t xml:space="preserve">a.1) Cédula de Identidade, no caso de pessoa física. </w:t>
      </w:r>
    </w:p>
    <w:p w14:paraId="046CAECF" w14:textId="77777777" w:rsidR="006918BC" w:rsidRPr="005D0BC5" w:rsidRDefault="00393D79" w:rsidP="00584E41">
      <w:pPr>
        <w:tabs>
          <w:tab w:val="left" w:pos="0"/>
        </w:tabs>
        <w:jc w:val="both"/>
        <w:rPr>
          <w:sz w:val="24"/>
          <w:szCs w:val="24"/>
        </w:rPr>
      </w:pPr>
      <w:r>
        <w:rPr>
          <w:sz w:val="24"/>
          <w:szCs w:val="24"/>
        </w:rPr>
        <w:t xml:space="preserve">  </w:t>
      </w:r>
      <w:r w:rsidR="006918BC" w:rsidRPr="005D0BC5">
        <w:rPr>
          <w:sz w:val="24"/>
          <w:szCs w:val="24"/>
        </w:rPr>
        <w:t xml:space="preserve">a.2) Registro comercial, no caso de empresa individual. </w:t>
      </w:r>
    </w:p>
    <w:p w14:paraId="587AF199" w14:textId="77777777" w:rsidR="006918BC" w:rsidRPr="005D0BC5" w:rsidRDefault="00393D79" w:rsidP="00584E41">
      <w:pPr>
        <w:tabs>
          <w:tab w:val="left" w:pos="0"/>
        </w:tabs>
        <w:jc w:val="both"/>
        <w:rPr>
          <w:sz w:val="24"/>
          <w:szCs w:val="24"/>
        </w:rPr>
      </w:pPr>
      <w:r>
        <w:rPr>
          <w:sz w:val="24"/>
          <w:szCs w:val="24"/>
        </w:rPr>
        <w:t xml:space="preserve">  </w:t>
      </w:r>
      <w:r w:rsidR="006918BC" w:rsidRPr="005D0BC5">
        <w:rPr>
          <w:sz w:val="24"/>
          <w:szCs w:val="24"/>
        </w:rPr>
        <w:t xml:space="preserve">a.3) Ato constitutivo, estatuto ou contrato social em vigor, devidamente registrado, em se tratando de sociedades comerciais e, no caso de sociedades por ações, acompanhado de documentos de eleição de seus administradores. </w:t>
      </w:r>
    </w:p>
    <w:p w14:paraId="7F934F79" w14:textId="77777777" w:rsidR="0090179D" w:rsidRPr="005D0BC5" w:rsidRDefault="00393D79" w:rsidP="00584E41">
      <w:pPr>
        <w:tabs>
          <w:tab w:val="left" w:pos="0"/>
        </w:tabs>
        <w:jc w:val="both"/>
        <w:rPr>
          <w:sz w:val="24"/>
          <w:szCs w:val="24"/>
        </w:rPr>
      </w:pPr>
      <w:r>
        <w:rPr>
          <w:sz w:val="24"/>
          <w:szCs w:val="24"/>
        </w:rPr>
        <w:t xml:space="preserve">  </w:t>
      </w:r>
      <w:r w:rsidR="006918BC" w:rsidRPr="005D0BC5">
        <w:rPr>
          <w:sz w:val="24"/>
          <w:szCs w:val="24"/>
        </w:rPr>
        <w:t>a.4) Inscrição do ato constitutivo, no caso de sociedades civis, acompanhada de ato formal de designação de diretoria em exercício.</w:t>
      </w:r>
      <w:r w:rsidR="00D95D00" w:rsidRPr="005D0BC5">
        <w:rPr>
          <w:sz w:val="24"/>
          <w:szCs w:val="24"/>
        </w:rPr>
        <w:t xml:space="preserve"> </w:t>
      </w:r>
    </w:p>
    <w:p w14:paraId="515CCD71" w14:textId="77777777" w:rsidR="00BE6D96" w:rsidRPr="005D0BC5" w:rsidRDefault="00393D79" w:rsidP="00014294">
      <w:pPr>
        <w:tabs>
          <w:tab w:val="left" w:pos="0"/>
        </w:tabs>
        <w:jc w:val="both"/>
        <w:rPr>
          <w:sz w:val="24"/>
          <w:szCs w:val="24"/>
        </w:rPr>
      </w:pPr>
      <w:r>
        <w:rPr>
          <w:sz w:val="24"/>
          <w:szCs w:val="24"/>
        </w:rPr>
        <w:t xml:space="preserve">  </w:t>
      </w:r>
      <w:r w:rsidR="00BE6D96" w:rsidRPr="005D0BC5">
        <w:rPr>
          <w:sz w:val="24"/>
          <w:szCs w:val="24"/>
        </w:rPr>
        <w:t xml:space="preserve">a.5) </w:t>
      </w:r>
      <w:r w:rsidR="00BE6D96" w:rsidRPr="005D0BC5">
        <w:rPr>
          <w:color w:val="000000"/>
          <w:sz w:val="24"/>
          <w:szCs w:val="24"/>
        </w:rPr>
        <w:t>Decreto de autorização, em se tratando de empresa ou sociedade estrangeira em funcionamento no País</w:t>
      </w:r>
      <w:r w:rsidR="00BE6D96" w:rsidRPr="005D0BC5">
        <w:rPr>
          <w:color w:val="000000"/>
          <w:sz w:val="24"/>
          <w:szCs w:val="24"/>
          <w:shd w:val="clear" w:color="auto" w:fill="FFFFFF"/>
        </w:rPr>
        <w:t>.</w:t>
      </w:r>
    </w:p>
    <w:p w14:paraId="704244E2" w14:textId="77777777" w:rsidR="00342EE2" w:rsidRPr="005D0BC5" w:rsidRDefault="00076ABF" w:rsidP="00076ABF">
      <w:pPr>
        <w:tabs>
          <w:tab w:val="left" w:pos="0"/>
        </w:tabs>
        <w:jc w:val="both"/>
        <w:rPr>
          <w:sz w:val="24"/>
          <w:szCs w:val="24"/>
        </w:rPr>
      </w:pPr>
      <w:r>
        <w:rPr>
          <w:sz w:val="24"/>
          <w:szCs w:val="24"/>
        </w:rPr>
        <w:t xml:space="preserve">b) </w:t>
      </w:r>
      <w:r w:rsidR="006918BC" w:rsidRPr="005D0BC5">
        <w:rPr>
          <w:sz w:val="24"/>
          <w:szCs w:val="24"/>
        </w:rPr>
        <w:t>Ato de registro ou autorização para funcionamento expedido pelo órgão competente.</w:t>
      </w:r>
    </w:p>
    <w:p w14:paraId="39599454" w14:textId="77777777" w:rsidR="00381C57" w:rsidRPr="00677AB5" w:rsidRDefault="00076ABF" w:rsidP="00076ABF">
      <w:pPr>
        <w:tabs>
          <w:tab w:val="left" w:pos="0"/>
        </w:tabs>
        <w:jc w:val="both"/>
        <w:rPr>
          <w:sz w:val="24"/>
          <w:szCs w:val="24"/>
        </w:rPr>
      </w:pPr>
      <w:r>
        <w:rPr>
          <w:sz w:val="24"/>
          <w:szCs w:val="24"/>
        </w:rPr>
        <w:t xml:space="preserve">c) </w:t>
      </w:r>
      <w:r w:rsidR="00381C57" w:rsidRPr="005D0BC5">
        <w:rPr>
          <w:sz w:val="24"/>
          <w:szCs w:val="24"/>
        </w:rPr>
        <w:t>Declaraç</w:t>
      </w:r>
      <w:r w:rsidR="00AF0FDC" w:rsidRPr="005D0BC5">
        <w:rPr>
          <w:sz w:val="24"/>
          <w:szCs w:val="24"/>
        </w:rPr>
        <w:t>ão</w:t>
      </w:r>
      <w:r w:rsidR="00381C57" w:rsidRPr="005D0BC5">
        <w:rPr>
          <w:sz w:val="24"/>
          <w:szCs w:val="24"/>
        </w:rPr>
        <w:t xml:space="preserve"> </w:t>
      </w:r>
      <w:r w:rsidR="0026207F" w:rsidRPr="005D0BC5">
        <w:rPr>
          <w:sz w:val="24"/>
          <w:szCs w:val="24"/>
        </w:rPr>
        <w:t>unificada</w:t>
      </w:r>
      <w:r w:rsidR="00AF0FDC" w:rsidRPr="005D0BC5">
        <w:rPr>
          <w:sz w:val="24"/>
          <w:szCs w:val="24"/>
        </w:rPr>
        <w:t>,</w:t>
      </w:r>
      <w:r w:rsidR="0026207F" w:rsidRPr="005D0BC5">
        <w:rPr>
          <w:sz w:val="24"/>
          <w:szCs w:val="24"/>
        </w:rPr>
        <w:t xml:space="preserve"> conforme </w:t>
      </w:r>
      <w:r w:rsidR="0026207F" w:rsidRPr="00677AB5">
        <w:rPr>
          <w:sz w:val="24"/>
          <w:szCs w:val="24"/>
        </w:rPr>
        <w:t>documento</w:t>
      </w:r>
      <w:r w:rsidR="00381C57" w:rsidRPr="00677AB5">
        <w:rPr>
          <w:sz w:val="24"/>
          <w:szCs w:val="24"/>
        </w:rPr>
        <w:t xml:space="preserve"> </w:t>
      </w:r>
      <w:r w:rsidR="0026207F" w:rsidRPr="00677AB5">
        <w:rPr>
          <w:sz w:val="24"/>
          <w:szCs w:val="24"/>
        </w:rPr>
        <w:t xml:space="preserve">“Declaração </w:t>
      </w:r>
      <w:r w:rsidR="00381C57" w:rsidRPr="00677AB5">
        <w:rPr>
          <w:sz w:val="24"/>
          <w:szCs w:val="24"/>
        </w:rPr>
        <w:t>de Conhecimento e Atendimento Critérios Legais e Constitucionais”</w:t>
      </w:r>
      <w:r w:rsidR="0026207F" w:rsidRPr="00677AB5">
        <w:rPr>
          <w:sz w:val="24"/>
          <w:szCs w:val="24"/>
        </w:rPr>
        <w:t xml:space="preserve">, </w:t>
      </w:r>
      <w:r w:rsidR="00381C57" w:rsidRPr="00677AB5">
        <w:rPr>
          <w:sz w:val="24"/>
          <w:szCs w:val="24"/>
        </w:rPr>
        <w:t xml:space="preserve">Anexo </w:t>
      </w:r>
      <w:r w:rsidR="0026207F" w:rsidRPr="00677AB5">
        <w:rPr>
          <w:sz w:val="24"/>
          <w:szCs w:val="24"/>
        </w:rPr>
        <w:t>XI.</w:t>
      </w:r>
      <w:r w:rsidR="00381C57" w:rsidRPr="00677AB5">
        <w:rPr>
          <w:sz w:val="24"/>
          <w:szCs w:val="24"/>
        </w:rPr>
        <w:t xml:space="preserve"> </w:t>
      </w:r>
    </w:p>
    <w:p w14:paraId="3C9C28AB" w14:textId="77777777" w:rsidR="008E6B68" w:rsidRPr="005D0BC5" w:rsidRDefault="00076ABF" w:rsidP="00076ABF">
      <w:pPr>
        <w:tabs>
          <w:tab w:val="left" w:pos="0"/>
        </w:tabs>
        <w:jc w:val="both"/>
        <w:rPr>
          <w:sz w:val="24"/>
          <w:szCs w:val="24"/>
        </w:rPr>
      </w:pPr>
      <w:r>
        <w:rPr>
          <w:sz w:val="24"/>
          <w:szCs w:val="24"/>
        </w:rPr>
        <w:t xml:space="preserve">d) </w:t>
      </w:r>
      <w:r w:rsidR="008E6B68" w:rsidRPr="00677AB5">
        <w:rPr>
          <w:sz w:val="24"/>
          <w:szCs w:val="24"/>
        </w:rPr>
        <w:t>Procuração do representante do licitante para participar da concorrência</w:t>
      </w:r>
      <w:r w:rsidR="008E6B68" w:rsidRPr="005D0BC5">
        <w:rPr>
          <w:sz w:val="24"/>
          <w:szCs w:val="24"/>
        </w:rPr>
        <w:t>, se for o caso.</w:t>
      </w:r>
    </w:p>
    <w:p w14:paraId="4DD0ECE8" w14:textId="77777777" w:rsidR="00381C57" w:rsidRPr="005D0BC5" w:rsidRDefault="00381C57" w:rsidP="00584E41">
      <w:pPr>
        <w:tabs>
          <w:tab w:val="left" w:pos="0"/>
        </w:tabs>
        <w:ind w:left="1068"/>
        <w:jc w:val="both"/>
        <w:rPr>
          <w:sz w:val="24"/>
          <w:szCs w:val="24"/>
        </w:rPr>
      </w:pPr>
      <w:r w:rsidRPr="005D0BC5">
        <w:rPr>
          <w:sz w:val="24"/>
          <w:szCs w:val="24"/>
        </w:rPr>
        <w:t xml:space="preserve"> </w:t>
      </w:r>
    </w:p>
    <w:p w14:paraId="631D5061" w14:textId="77777777" w:rsidR="00342EE2" w:rsidRPr="005D0BC5" w:rsidRDefault="0090179D" w:rsidP="00584E41">
      <w:pPr>
        <w:tabs>
          <w:tab w:val="left" w:pos="0"/>
        </w:tabs>
        <w:jc w:val="both"/>
        <w:rPr>
          <w:sz w:val="24"/>
          <w:szCs w:val="24"/>
        </w:rPr>
      </w:pPr>
      <w:r w:rsidRPr="005D0BC5">
        <w:rPr>
          <w:b/>
          <w:bCs/>
          <w:sz w:val="24"/>
          <w:szCs w:val="24"/>
        </w:rPr>
        <w:t>7</w:t>
      </w:r>
      <w:r w:rsidR="00342EE2" w:rsidRPr="005D0BC5">
        <w:rPr>
          <w:b/>
          <w:bCs/>
          <w:sz w:val="24"/>
          <w:szCs w:val="24"/>
        </w:rPr>
        <w:t>.5.2</w:t>
      </w:r>
      <w:r w:rsidR="00342EE2" w:rsidRPr="005D0BC5">
        <w:rPr>
          <w:sz w:val="24"/>
          <w:szCs w:val="24"/>
        </w:rPr>
        <w:t xml:space="preserve"> Quanto à Regularidade Fiscal</w:t>
      </w:r>
      <w:r w:rsidRPr="005D0BC5">
        <w:rPr>
          <w:sz w:val="24"/>
          <w:szCs w:val="24"/>
        </w:rPr>
        <w:t>, Social</w:t>
      </w:r>
      <w:r w:rsidR="00342EE2" w:rsidRPr="005D0BC5">
        <w:rPr>
          <w:sz w:val="24"/>
          <w:szCs w:val="24"/>
        </w:rPr>
        <w:t xml:space="preserve"> e Trabalhista:</w:t>
      </w:r>
      <w:bookmarkEnd w:id="18"/>
    </w:p>
    <w:p w14:paraId="76A179BE"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bookmarkStart w:id="19" w:name="_Hlk131067529"/>
      <w:r w:rsidRPr="005D0BC5">
        <w:t>Prova de inscrição no Cadastro de Pessoas Físicas (CPF) ou no Cadastro Nacional da Pessoa Jurídica (CNPJ);</w:t>
      </w:r>
      <w:bookmarkStart w:id="20" w:name="art68ii"/>
      <w:bookmarkEnd w:id="20"/>
    </w:p>
    <w:p w14:paraId="2BC86C6E"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r w:rsidRPr="005D0BC5">
        <w:t>Prova de inscrição no cadastro de contribuintes estadual e/ou municipal, se houver, relativo ao domicílio ou sede do licitante, pertinente ao seu ramo de atividade e compatível com o objeto contratual;</w:t>
      </w:r>
      <w:bookmarkStart w:id="21" w:name="art68iii"/>
      <w:bookmarkEnd w:id="21"/>
    </w:p>
    <w:p w14:paraId="42F47BEC"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r w:rsidRPr="005D0BC5">
        <w:t>Certidões de regularidade perante a Fazenda federal, estadual e/ou municipal do domicílio ou sede do licitante: Certidão Conjunta de Débitos relativos a Tributos Federais e à Dívida Ativa da União e Certidão relativa a Contribuições Previdenciárias); Fazenda Estadual (inclusive do Estado do Paraná para licitantes sediados em outro Estado da Federação); e Fazenda Municipal;</w:t>
      </w:r>
      <w:bookmarkStart w:id="22" w:name="art68iv"/>
      <w:bookmarkEnd w:id="22"/>
    </w:p>
    <w:p w14:paraId="3842DCE9"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r w:rsidRPr="005D0BC5">
        <w:t>Certificado de regularidade relativa à Seguridade Social e ao FGTS, que demonstre cumprimento dos encargos sociais instituídos por lei;</w:t>
      </w:r>
      <w:bookmarkStart w:id="23" w:name="art68v"/>
      <w:bookmarkEnd w:id="23"/>
    </w:p>
    <w:p w14:paraId="782197C1" w14:textId="77777777" w:rsidR="00393D79" w:rsidRPr="005D0BC5" w:rsidRDefault="00393D79" w:rsidP="00393D79">
      <w:pPr>
        <w:pStyle w:val="NormalWeb"/>
        <w:numPr>
          <w:ilvl w:val="0"/>
          <w:numId w:val="27"/>
        </w:numPr>
        <w:tabs>
          <w:tab w:val="left" w:pos="993"/>
        </w:tabs>
        <w:spacing w:before="0" w:after="0"/>
        <w:ind w:left="709" w:firstLine="0"/>
        <w:jc w:val="both"/>
        <w:rPr>
          <w:lang w:eastAsia="pt-BR"/>
        </w:rPr>
      </w:pPr>
      <w:r w:rsidRPr="005D0BC5">
        <w:t>Certidão Negativa de Débitos Trabalhistas (CNDT), comprovando a regularidade perante a Justiça do Trabalho;</w:t>
      </w:r>
      <w:bookmarkStart w:id="24" w:name="art68vi"/>
      <w:bookmarkEnd w:id="24"/>
    </w:p>
    <w:p w14:paraId="3BC7C166" w14:textId="77777777" w:rsidR="00393D79" w:rsidRPr="00677AB5" w:rsidRDefault="00393D79" w:rsidP="00393D79">
      <w:pPr>
        <w:pStyle w:val="NormalWeb"/>
        <w:spacing w:before="0" w:after="0"/>
        <w:ind w:left="709"/>
        <w:jc w:val="both"/>
        <w:rPr>
          <w:lang w:eastAsia="pt-BR"/>
        </w:rPr>
      </w:pPr>
      <w:r>
        <w:t xml:space="preserve">f) </w:t>
      </w:r>
      <w:r w:rsidRPr="005D0BC5">
        <w:t xml:space="preserve">Declaração do </w:t>
      </w:r>
      <w:r w:rsidRPr="00677AB5">
        <w:t>cumprimento no disposto no inciso XXXIII do art. 7º, da CF/1988, conforme documento “Declaração de Conhecimento e Atendimento Critérios Legais e Constitucionais”, Anexo XI.</w:t>
      </w:r>
    </w:p>
    <w:bookmarkEnd w:id="19"/>
    <w:p w14:paraId="79532A50" w14:textId="77777777" w:rsidR="00342EE2" w:rsidRPr="005D0BC5" w:rsidRDefault="0090179D" w:rsidP="00014294">
      <w:pPr>
        <w:tabs>
          <w:tab w:val="left" w:pos="-1134"/>
        </w:tabs>
        <w:jc w:val="both"/>
        <w:rPr>
          <w:sz w:val="24"/>
          <w:szCs w:val="24"/>
        </w:rPr>
      </w:pPr>
      <w:r w:rsidRPr="00677AB5">
        <w:rPr>
          <w:b/>
          <w:bCs/>
          <w:sz w:val="24"/>
          <w:szCs w:val="24"/>
        </w:rPr>
        <w:t>7</w:t>
      </w:r>
      <w:r w:rsidR="00342EE2" w:rsidRPr="00677AB5">
        <w:rPr>
          <w:b/>
          <w:bCs/>
          <w:sz w:val="24"/>
          <w:szCs w:val="24"/>
        </w:rPr>
        <w:t>.5.2.1.</w:t>
      </w:r>
      <w:r w:rsidR="00342EE2" w:rsidRPr="00677AB5">
        <w:rPr>
          <w:sz w:val="24"/>
          <w:szCs w:val="24"/>
        </w:rPr>
        <w:t xml:space="preserve"> Serão aceitas</w:t>
      </w:r>
      <w:r w:rsidR="00D52AA3" w:rsidRPr="00677AB5">
        <w:rPr>
          <w:sz w:val="24"/>
          <w:szCs w:val="24"/>
        </w:rPr>
        <w:t>,</w:t>
      </w:r>
      <w:r w:rsidR="00342EE2" w:rsidRPr="00677AB5">
        <w:rPr>
          <w:sz w:val="24"/>
          <w:szCs w:val="24"/>
        </w:rPr>
        <w:t xml:space="preserve"> como prova de regularidade</w:t>
      </w:r>
      <w:r w:rsidR="00342EE2" w:rsidRPr="005D0BC5">
        <w:rPr>
          <w:sz w:val="24"/>
          <w:szCs w:val="24"/>
        </w:rPr>
        <w:t>, certidões positivas com efeito de negativas.</w:t>
      </w:r>
    </w:p>
    <w:p w14:paraId="068B2B1D" w14:textId="77777777" w:rsidR="00342EE2" w:rsidRPr="005D0BC5" w:rsidRDefault="002F0ADE" w:rsidP="002F0ADE">
      <w:pPr>
        <w:jc w:val="both"/>
        <w:rPr>
          <w:sz w:val="24"/>
          <w:szCs w:val="24"/>
        </w:rPr>
      </w:pPr>
      <w:bookmarkStart w:id="25" w:name="_Hlk131067556"/>
      <w:r w:rsidRPr="002F0ADE">
        <w:rPr>
          <w:b/>
          <w:bCs/>
          <w:sz w:val="24"/>
          <w:szCs w:val="24"/>
        </w:rPr>
        <w:t>7.5.3</w:t>
      </w:r>
      <w:r>
        <w:rPr>
          <w:sz w:val="24"/>
          <w:szCs w:val="24"/>
        </w:rPr>
        <w:t xml:space="preserve"> </w:t>
      </w:r>
      <w:r w:rsidR="00342EE2" w:rsidRPr="005D0BC5">
        <w:rPr>
          <w:sz w:val="24"/>
          <w:szCs w:val="24"/>
        </w:rPr>
        <w:t>Quanto à Qualificação Técnica:</w:t>
      </w:r>
      <w:bookmarkEnd w:id="25"/>
    </w:p>
    <w:p w14:paraId="2401A851" w14:textId="77777777" w:rsidR="00A440BD" w:rsidRPr="005D0BC5" w:rsidRDefault="00A440BD" w:rsidP="002F0ADE">
      <w:pPr>
        <w:jc w:val="both"/>
        <w:rPr>
          <w:sz w:val="24"/>
          <w:szCs w:val="24"/>
        </w:rPr>
      </w:pPr>
      <w:bookmarkStart w:id="26" w:name="_Hlk131067585"/>
      <w:r w:rsidRPr="005D0BC5">
        <w:rPr>
          <w:b/>
          <w:bCs/>
          <w:sz w:val="24"/>
          <w:szCs w:val="24"/>
        </w:rPr>
        <w:t>7.5.3.1</w:t>
      </w:r>
      <w:r w:rsidRPr="005D0BC5">
        <w:rPr>
          <w:sz w:val="24"/>
          <w:szCs w:val="24"/>
        </w:rPr>
        <w:t xml:space="preserve"> Capacidade Técnica Operacional:</w:t>
      </w:r>
    </w:p>
    <w:p w14:paraId="6EA2E86A" w14:textId="77777777" w:rsidR="00A440BD" w:rsidRPr="005D0BC5" w:rsidRDefault="00342EE2" w:rsidP="00AF3172">
      <w:pPr>
        <w:jc w:val="both"/>
        <w:rPr>
          <w:sz w:val="24"/>
          <w:szCs w:val="24"/>
          <w:shd w:val="clear" w:color="auto" w:fill="FFFFFF"/>
        </w:rPr>
      </w:pPr>
      <w:r w:rsidRPr="005D0BC5">
        <w:rPr>
          <w:sz w:val="24"/>
          <w:szCs w:val="24"/>
        </w:rPr>
        <w:t xml:space="preserve">a) </w:t>
      </w:r>
      <w:r w:rsidR="00A440BD" w:rsidRPr="005D0BC5">
        <w:rPr>
          <w:sz w:val="24"/>
          <w:szCs w:val="24"/>
          <w:shd w:val="clear" w:color="auto" w:fill="FFFFFF"/>
        </w:rPr>
        <w:t>Certidão de Registro de Pessoa Jurídica com a regularidade do licitante junto ao Conselho Regional de Engenharia e Agronomia – CREA e/ou Conselho de Arquitetura e Urbanismo – CAU, dentro de seu prazo de validade e com jurisdição na sua sede.</w:t>
      </w:r>
    </w:p>
    <w:p w14:paraId="7ABB252A" w14:textId="77777777" w:rsidR="00342EE2" w:rsidRPr="005D0BC5" w:rsidRDefault="00A440BD" w:rsidP="00AF3172">
      <w:pPr>
        <w:ind w:left="284"/>
        <w:jc w:val="both"/>
        <w:rPr>
          <w:sz w:val="24"/>
          <w:szCs w:val="24"/>
        </w:rPr>
      </w:pPr>
      <w:r w:rsidRPr="005D0BC5">
        <w:rPr>
          <w:sz w:val="24"/>
          <w:szCs w:val="24"/>
        </w:rPr>
        <w:t xml:space="preserve">a.1) </w:t>
      </w:r>
      <w:r w:rsidRPr="005D0BC5">
        <w:rPr>
          <w:sz w:val="24"/>
          <w:szCs w:val="24"/>
          <w:shd w:val="clear" w:color="auto" w:fill="FFFFFF"/>
        </w:rPr>
        <w:t xml:space="preserve">Em se tratando de empresa de engenharia não registrada no CREA do Estado do Paraná </w:t>
      </w:r>
      <w:r w:rsidR="00AF3172">
        <w:rPr>
          <w:sz w:val="24"/>
          <w:szCs w:val="24"/>
          <w:shd w:val="clear" w:color="auto" w:fill="FFFFFF"/>
        </w:rPr>
        <w:t xml:space="preserve">   </w:t>
      </w:r>
      <w:r w:rsidRPr="005D0BC5">
        <w:rPr>
          <w:sz w:val="24"/>
          <w:szCs w:val="24"/>
          <w:shd w:val="clear" w:color="auto" w:fill="FFFFFF"/>
        </w:rPr>
        <w:t xml:space="preserve">deverá apresentar o registro do CREA do Estado de origem, ficando </w:t>
      </w:r>
      <w:r w:rsidR="00E308C8" w:rsidRPr="005D0BC5">
        <w:rPr>
          <w:sz w:val="24"/>
          <w:szCs w:val="24"/>
          <w:shd w:val="clear" w:color="auto" w:fill="FFFFFF"/>
        </w:rPr>
        <w:t>a</w:t>
      </w:r>
      <w:r w:rsidRPr="005D0BC5">
        <w:rPr>
          <w:sz w:val="24"/>
          <w:szCs w:val="24"/>
          <w:shd w:val="clear" w:color="auto" w:fill="FFFFFF"/>
        </w:rPr>
        <w:t xml:space="preserve"> licitante vencedora obrigada a apresentar o visto do CREA do Paraná antes da assinatura do contrato.</w:t>
      </w:r>
    </w:p>
    <w:p w14:paraId="788DA36E" w14:textId="77777777" w:rsidR="00342EE2" w:rsidRPr="005D0BC5" w:rsidRDefault="00342EE2" w:rsidP="00AF3172">
      <w:pPr>
        <w:jc w:val="both"/>
        <w:rPr>
          <w:sz w:val="24"/>
          <w:szCs w:val="24"/>
          <w:shd w:val="clear" w:color="auto" w:fill="FFFFFF"/>
        </w:rPr>
      </w:pPr>
      <w:r w:rsidRPr="005D0BC5">
        <w:rPr>
          <w:sz w:val="24"/>
          <w:szCs w:val="24"/>
        </w:rPr>
        <w:t xml:space="preserve">b) </w:t>
      </w:r>
      <w:bookmarkStart w:id="27" w:name="_Hlk131083026"/>
      <w:r w:rsidR="00A440BD" w:rsidRPr="005D0BC5">
        <w:rPr>
          <w:sz w:val="24"/>
          <w:szCs w:val="24"/>
          <w:shd w:val="clear" w:color="auto" w:fill="FFFFFF"/>
        </w:rPr>
        <w:t>Comprovação de possuir em nome d</w:t>
      </w:r>
      <w:r w:rsidR="009D77FD" w:rsidRPr="005D0BC5">
        <w:rPr>
          <w:sz w:val="24"/>
          <w:szCs w:val="24"/>
          <w:shd w:val="clear" w:color="auto" w:fill="FFFFFF"/>
        </w:rPr>
        <w:t>a empresa</w:t>
      </w:r>
      <w:r w:rsidR="00A440BD" w:rsidRPr="005D0BC5">
        <w:rPr>
          <w:sz w:val="24"/>
          <w:szCs w:val="24"/>
          <w:shd w:val="clear" w:color="auto" w:fill="FFFFFF"/>
        </w:rPr>
        <w:t>, atestado fornecido por pessoa jurídica de direito público ou privado, de responsabilidade técnica com comprovação de</w:t>
      </w:r>
      <w:r w:rsidR="00F910D0" w:rsidRPr="005D0BC5">
        <w:rPr>
          <w:sz w:val="24"/>
          <w:szCs w:val="24"/>
          <w:shd w:val="clear" w:color="auto" w:fill="FFFFFF"/>
        </w:rPr>
        <w:t xml:space="preserve"> descrição do objeto e quantidade mínima, nos termos dos artigos 67 e seguintes da Lei 14.133/2021</w:t>
      </w:r>
      <w:r w:rsidR="00BE6D96" w:rsidRPr="005D0BC5">
        <w:rPr>
          <w:sz w:val="24"/>
          <w:szCs w:val="24"/>
          <w:shd w:val="clear" w:color="auto" w:fill="FFFFFF"/>
        </w:rPr>
        <w:t>, sendo permit</w:t>
      </w:r>
      <w:r w:rsidR="00053D92" w:rsidRPr="005D0BC5">
        <w:rPr>
          <w:sz w:val="24"/>
          <w:szCs w:val="24"/>
          <w:shd w:val="clear" w:color="auto" w:fill="FFFFFF"/>
        </w:rPr>
        <w:t>id</w:t>
      </w:r>
      <w:r w:rsidR="00BE6D96" w:rsidRPr="005D0BC5">
        <w:rPr>
          <w:sz w:val="24"/>
          <w:szCs w:val="24"/>
          <w:shd w:val="clear" w:color="auto" w:fill="FFFFFF"/>
        </w:rPr>
        <w:t>o o somatório de atestados</w:t>
      </w:r>
      <w:r w:rsidR="00F910D0" w:rsidRPr="005D0BC5">
        <w:rPr>
          <w:sz w:val="24"/>
          <w:szCs w:val="24"/>
          <w:shd w:val="clear" w:color="auto" w:fill="FFFFFF"/>
        </w:rPr>
        <w:t>:</w:t>
      </w:r>
      <w:bookmarkEnd w:id="26"/>
    </w:p>
    <w:p w14:paraId="6CC3B7CE" w14:textId="77777777" w:rsidR="00BE6D96" w:rsidRPr="005D0BC5" w:rsidRDefault="00BE6D96" w:rsidP="00584E41">
      <w:pPr>
        <w:ind w:left="851" w:firstLine="567"/>
        <w:jc w:val="both"/>
        <w:rPr>
          <w:sz w:val="24"/>
          <w:szCs w:val="24"/>
          <w:shd w:val="clear" w:color="auto" w:fill="FFFFFF"/>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96"/>
        <w:gridCol w:w="2976"/>
      </w:tblGrid>
      <w:tr w:rsidR="00F910D0" w:rsidRPr="005D0BC5" w14:paraId="385B41C1" w14:textId="77777777" w:rsidTr="002F0ADE">
        <w:tc>
          <w:tcPr>
            <w:tcW w:w="6096" w:type="dxa"/>
          </w:tcPr>
          <w:p w14:paraId="2B6F5BFD" w14:textId="77777777" w:rsidR="00342EE2" w:rsidRPr="005D0BC5" w:rsidRDefault="00342EE2" w:rsidP="006D7878">
            <w:pPr>
              <w:tabs>
                <w:tab w:val="left" w:pos="0"/>
              </w:tabs>
              <w:jc w:val="center"/>
              <w:rPr>
                <w:b/>
                <w:bCs/>
                <w:sz w:val="24"/>
                <w:szCs w:val="24"/>
              </w:rPr>
            </w:pPr>
            <w:r w:rsidRPr="005D0BC5">
              <w:rPr>
                <w:b/>
                <w:bCs/>
                <w:sz w:val="24"/>
                <w:szCs w:val="24"/>
              </w:rPr>
              <w:t xml:space="preserve">DESCRIÇÃO </w:t>
            </w:r>
            <w:r w:rsidR="00F910D0" w:rsidRPr="005D0BC5">
              <w:rPr>
                <w:b/>
                <w:bCs/>
                <w:sz w:val="24"/>
                <w:szCs w:val="24"/>
              </w:rPr>
              <w:t>OBJETO</w:t>
            </w:r>
          </w:p>
        </w:tc>
        <w:tc>
          <w:tcPr>
            <w:tcW w:w="2976" w:type="dxa"/>
          </w:tcPr>
          <w:p w14:paraId="6A28C004" w14:textId="77777777" w:rsidR="00342EE2" w:rsidRPr="005D0BC5" w:rsidRDefault="00342EE2" w:rsidP="00584E41">
            <w:pPr>
              <w:tabs>
                <w:tab w:val="left" w:pos="0"/>
              </w:tabs>
              <w:jc w:val="center"/>
              <w:rPr>
                <w:b/>
                <w:bCs/>
                <w:sz w:val="24"/>
                <w:szCs w:val="24"/>
              </w:rPr>
            </w:pPr>
            <w:r w:rsidRPr="005D0BC5">
              <w:rPr>
                <w:b/>
                <w:bCs/>
                <w:sz w:val="24"/>
                <w:szCs w:val="24"/>
              </w:rPr>
              <w:t>QUANTIDADE MÍNIMA</w:t>
            </w:r>
          </w:p>
        </w:tc>
      </w:tr>
      <w:tr w:rsidR="00F910D0" w:rsidRPr="005D0BC5" w14:paraId="77614B32" w14:textId="77777777" w:rsidTr="002F0ADE">
        <w:tc>
          <w:tcPr>
            <w:tcW w:w="6096" w:type="dxa"/>
          </w:tcPr>
          <w:p w14:paraId="1FF65CF6" w14:textId="601BB24D" w:rsidR="00342EE2" w:rsidRPr="005D0BC5" w:rsidRDefault="00342EE2" w:rsidP="0052626C">
            <w:pPr>
              <w:suppressAutoHyphens w:val="0"/>
              <w:jc w:val="center"/>
              <w:rPr>
                <w:sz w:val="24"/>
                <w:szCs w:val="24"/>
              </w:rPr>
            </w:pPr>
            <w:r w:rsidRPr="006D7878">
              <w:rPr>
                <w:sz w:val="24"/>
                <w:szCs w:val="24"/>
                <w:highlight w:val="yellow"/>
              </w:rPr>
              <w:fldChar w:fldCharType="begin">
                <w:ffData>
                  <w:name w:val="Texto374"/>
                  <w:enabled/>
                  <w:calcOnExit w:val="0"/>
                  <w:textInput/>
                </w:ffData>
              </w:fldChar>
            </w:r>
            <w:r w:rsidRPr="006D7878">
              <w:rPr>
                <w:sz w:val="24"/>
                <w:szCs w:val="24"/>
                <w:highlight w:val="yellow"/>
              </w:rPr>
              <w:instrText xml:space="preserve"> FORMTEXT </w:instrText>
            </w:r>
            <w:r w:rsidRPr="006D7878">
              <w:rPr>
                <w:sz w:val="24"/>
                <w:szCs w:val="24"/>
                <w:highlight w:val="yellow"/>
              </w:rPr>
            </w:r>
            <w:r w:rsidRPr="006D7878">
              <w:rPr>
                <w:sz w:val="24"/>
                <w:szCs w:val="24"/>
                <w:highlight w:val="yellow"/>
              </w:rPr>
              <w:fldChar w:fldCharType="separate"/>
            </w:r>
            <w:r w:rsidR="0052626C" w:rsidRPr="0052626C">
              <w:rPr>
                <w:sz w:val="24"/>
                <w:szCs w:val="24"/>
              </w:rPr>
              <w:t>Construção de infraestrutura urbana (lazer), contendo: campo de futebol com grama</w:t>
            </w:r>
            <w:r w:rsidR="0052626C">
              <w:rPr>
                <w:sz w:val="24"/>
                <w:szCs w:val="24"/>
              </w:rPr>
              <w:t xml:space="preserve"> </w:t>
            </w:r>
            <w:r w:rsidR="0052626C" w:rsidRPr="0052626C">
              <w:rPr>
                <w:sz w:val="24"/>
                <w:szCs w:val="24"/>
              </w:rPr>
              <w:t>sintética e paisagismo</w:t>
            </w:r>
            <w:r w:rsidRPr="006D7878">
              <w:rPr>
                <w:sz w:val="24"/>
                <w:szCs w:val="24"/>
                <w:highlight w:val="yellow"/>
              </w:rPr>
              <w:fldChar w:fldCharType="end"/>
            </w:r>
          </w:p>
        </w:tc>
        <w:tc>
          <w:tcPr>
            <w:tcW w:w="2976" w:type="dxa"/>
          </w:tcPr>
          <w:p w14:paraId="495906A9" w14:textId="29CE5C58" w:rsidR="00342EE2" w:rsidRPr="005D0BC5" w:rsidRDefault="00342EE2" w:rsidP="0052626C">
            <w:pPr>
              <w:suppressAutoHyphens w:val="0"/>
              <w:jc w:val="center"/>
              <w:rPr>
                <w:sz w:val="24"/>
                <w:szCs w:val="24"/>
              </w:rPr>
            </w:pPr>
            <w:r w:rsidRPr="006D7878">
              <w:rPr>
                <w:sz w:val="24"/>
                <w:szCs w:val="24"/>
                <w:highlight w:val="yellow"/>
              </w:rPr>
              <w:fldChar w:fldCharType="begin">
                <w:ffData>
                  <w:name w:val="Texto374"/>
                  <w:enabled/>
                  <w:calcOnExit w:val="0"/>
                  <w:textInput/>
                </w:ffData>
              </w:fldChar>
            </w:r>
            <w:r w:rsidRPr="006D7878">
              <w:rPr>
                <w:sz w:val="24"/>
                <w:szCs w:val="24"/>
                <w:highlight w:val="yellow"/>
              </w:rPr>
              <w:instrText xml:space="preserve"> FORMTEXT </w:instrText>
            </w:r>
            <w:r w:rsidRPr="006D7878">
              <w:rPr>
                <w:sz w:val="24"/>
                <w:szCs w:val="24"/>
                <w:highlight w:val="yellow"/>
              </w:rPr>
            </w:r>
            <w:r w:rsidRPr="006D7878">
              <w:rPr>
                <w:sz w:val="24"/>
                <w:szCs w:val="24"/>
                <w:highlight w:val="yellow"/>
              </w:rPr>
              <w:fldChar w:fldCharType="separate"/>
            </w:r>
            <w:r w:rsidR="0052626C">
              <w:rPr>
                <w:sz w:val="24"/>
                <w:szCs w:val="24"/>
                <w:highlight w:val="yellow"/>
              </w:rPr>
              <w:t>324</w:t>
            </w:r>
            <w:r w:rsidR="00D523E0">
              <w:rPr>
                <w:sz w:val="24"/>
                <w:szCs w:val="24"/>
                <w:highlight w:val="yellow"/>
              </w:rPr>
              <w:t>m2</w:t>
            </w:r>
            <w:r w:rsidRPr="006D7878">
              <w:rPr>
                <w:sz w:val="24"/>
                <w:szCs w:val="24"/>
                <w:highlight w:val="yellow"/>
              </w:rPr>
              <w:fldChar w:fldCharType="end"/>
            </w:r>
          </w:p>
        </w:tc>
      </w:tr>
    </w:tbl>
    <w:p w14:paraId="6A8EBA24" w14:textId="77777777" w:rsidR="003A69CF" w:rsidRPr="005D0BC5" w:rsidRDefault="007F5AEA" w:rsidP="00AF3172">
      <w:pPr>
        <w:tabs>
          <w:tab w:val="left" w:pos="142"/>
        </w:tabs>
        <w:ind w:left="284"/>
        <w:jc w:val="both"/>
        <w:rPr>
          <w:sz w:val="24"/>
          <w:szCs w:val="24"/>
          <w:shd w:val="clear" w:color="auto" w:fill="FFFFFF"/>
        </w:rPr>
      </w:pPr>
      <w:bookmarkStart w:id="28" w:name="_Hlk131067616"/>
      <w:bookmarkEnd w:id="27"/>
      <w:r w:rsidRPr="005D0BC5">
        <w:rPr>
          <w:sz w:val="24"/>
          <w:szCs w:val="24"/>
        </w:rPr>
        <w:t>b.1</w:t>
      </w:r>
      <w:r w:rsidR="00342EE2" w:rsidRPr="005D0BC5">
        <w:rPr>
          <w:sz w:val="24"/>
          <w:szCs w:val="24"/>
        </w:rPr>
        <w:t>)</w:t>
      </w:r>
      <w:r w:rsidRPr="005D0BC5">
        <w:rPr>
          <w:sz w:val="24"/>
          <w:szCs w:val="24"/>
        </w:rPr>
        <w:t xml:space="preserve"> </w:t>
      </w:r>
      <w:r w:rsidRPr="005D0BC5">
        <w:rPr>
          <w:sz w:val="24"/>
          <w:szCs w:val="24"/>
          <w:shd w:val="clear" w:color="auto" w:fill="FFFFFF"/>
        </w:rPr>
        <w:t xml:space="preserve">O(s) atestado(s) apresentado(s) para a comprovação de responsabilidade </w:t>
      </w:r>
      <w:r w:rsidR="00401D81" w:rsidRPr="005D0BC5">
        <w:rPr>
          <w:sz w:val="24"/>
          <w:szCs w:val="24"/>
          <w:shd w:val="clear" w:color="auto" w:fill="FFFFFF"/>
        </w:rPr>
        <w:t xml:space="preserve">técnica </w:t>
      </w:r>
      <w:r w:rsidR="00401D81">
        <w:rPr>
          <w:sz w:val="24"/>
          <w:szCs w:val="24"/>
          <w:shd w:val="clear" w:color="auto" w:fill="FFFFFF"/>
        </w:rPr>
        <w:t>somente</w:t>
      </w:r>
      <w:r w:rsidRPr="005D0BC5">
        <w:rPr>
          <w:sz w:val="24"/>
          <w:szCs w:val="24"/>
          <w:shd w:val="clear" w:color="auto" w:fill="FFFFFF"/>
        </w:rPr>
        <w:t xml:space="preserve"> constituirá(ão) prova de capacitação se acompanhado(s) da respectiva Certidão de Acervo Técnico, ou ART ou RRT, emitido(s) pelo CREA e/ou pelo CAU.</w:t>
      </w:r>
    </w:p>
    <w:p w14:paraId="0087F663" w14:textId="77777777" w:rsidR="003A69CF" w:rsidRPr="005D0BC5" w:rsidRDefault="003A69CF" w:rsidP="00401D81">
      <w:pPr>
        <w:tabs>
          <w:tab w:val="left" w:pos="142"/>
        </w:tabs>
        <w:jc w:val="both"/>
        <w:rPr>
          <w:sz w:val="24"/>
          <w:szCs w:val="24"/>
        </w:rPr>
      </w:pPr>
      <w:r w:rsidRPr="005D0BC5">
        <w:rPr>
          <w:sz w:val="24"/>
          <w:szCs w:val="24"/>
        </w:rPr>
        <w:t xml:space="preserve">c) </w:t>
      </w:r>
      <w:r w:rsidR="008E6B68" w:rsidRPr="005D0BC5">
        <w:rPr>
          <w:sz w:val="24"/>
          <w:szCs w:val="24"/>
          <w:shd w:val="clear" w:color="auto" w:fill="FFFFFF"/>
        </w:rPr>
        <w:t xml:space="preserve">Declaração formal </w:t>
      </w:r>
      <w:r w:rsidR="00FD40B3" w:rsidRPr="005D0BC5">
        <w:rPr>
          <w:sz w:val="24"/>
          <w:szCs w:val="24"/>
          <w:shd w:val="clear" w:color="auto" w:fill="FFFFFF"/>
        </w:rPr>
        <w:t xml:space="preserve">da empresa, </w:t>
      </w:r>
      <w:r w:rsidR="008E6B68" w:rsidRPr="005D0BC5">
        <w:rPr>
          <w:sz w:val="24"/>
          <w:szCs w:val="24"/>
          <w:shd w:val="clear" w:color="auto" w:fill="FFFFFF"/>
        </w:rPr>
        <w:t>assinada pelo responsável técnico do licitante</w:t>
      </w:r>
      <w:r w:rsidR="00FD40B3" w:rsidRPr="005D0BC5">
        <w:rPr>
          <w:sz w:val="24"/>
          <w:szCs w:val="24"/>
          <w:shd w:val="clear" w:color="auto" w:fill="FFFFFF"/>
        </w:rPr>
        <w:t>,</w:t>
      </w:r>
      <w:r w:rsidR="008E6B68" w:rsidRPr="005D0BC5">
        <w:rPr>
          <w:sz w:val="24"/>
          <w:szCs w:val="24"/>
          <w:shd w:val="clear" w:color="auto" w:fill="FFFFFF"/>
        </w:rPr>
        <w:t xml:space="preserve"> acerca do conhecimento pleno das condições e peculiaridades da contratação</w:t>
      </w:r>
      <w:r w:rsidR="008E6B68" w:rsidRPr="005D0BC5">
        <w:rPr>
          <w:sz w:val="24"/>
          <w:szCs w:val="24"/>
        </w:rPr>
        <w:t>.</w:t>
      </w:r>
    </w:p>
    <w:p w14:paraId="7B03D860" w14:textId="77777777" w:rsidR="007F5AEA" w:rsidRPr="005D0BC5" w:rsidRDefault="007F5AEA" w:rsidP="00584E41">
      <w:pPr>
        <w:tabs>
          <w:tab w:val="left" w:pos="142"/>
        </w:tabs>
        <w:jc w:val="both"/>
        <w:rPr>
          <w:sz w:val="24"/>
          <w:szCs w:val="24"/>
        </w:rPr>
      </w:pPr>
    </w:p>
    <w:p w14:paraId="5D90E5B8" w14:textId="77777777" w:rsidR="007F5AEA" w:rsidRPr="005D0BC5" w:rsidRDefault="007F5AEA" w:rsidP="002F0ADE">
      <w:pPr>
        <w:jc w:val="both"/>
        <w:rPr>
          <w:sz w:val="24"/>
          <w:szCs w:val="24"/>
        </w:rPr>
      </w:pPr>
      <w:r w:rsidRPr="005D0BC5">
        <w:rPr>
          <w:b/>
          <w:bCs/>
          <w:sz w:val="24"/>
          <w:szCs w:val="24"/>
        </w:rPr>
        <w:t>7.5.3.</w:t>
      </w:r>
      <w:r w:rsidR="00B91CEE" w:rsidRPr="005D0BC5">
        <w:rPr>
          <w:b/>
          <w:bCs/>
          <w:sz w:val="24"/>
          <w:szCs w:val="24"/>
        </w:rPr>
        <w:t>2</w:t>
      </w:r>
      <w:r w:rsidRPr="005D0BC5">
        <w:rPr>
          <w:sz w:val="24"/>
          <w:szCs w:val="24"/>
        </w:rPr>
        <w:t xml:space="preserve"> Capacidade Técnica Profissional:</w:t>
      </w:r>
    </w:p>
    <w:p w14:paraId="1AC99931" w14:textId="77777777" w:rsidR="0046364B" w:rsidRPr="005D0BC5" w:rsidRDefault="007F5AEA" w:rsidP="00401D81">
      <w:pPr>
        <w:tabs>
          <w:tab w:val="left" w:pos="142"/>
        </w:tabs>
        <w:jc w:val="both"/>
        <w:rPr>
          <w:sz w:val="24"/>
          <w:szCs w:val="24"/>
        </w:rPr>
      </w:pPr>
      <w:r w:rsidRPr="005D0BC5">
        <w:rPr>
          <w:sz w:val="24"/>
          <w:szCs w:val="24"/>
        </w:rPr>
        <w:t xml:space="preserve">a) </w:t>
      </w:r>
      <w:r w:rsidR="00342EE2" w:rsidRPr="005D0BC5">
        <w:rPr>
          <w:sz w:val="24"/>
          <w:szCs w:val="24"/>
        </w:rPr>
        <w:t xml:space="preserve">declaração de responsabilidade técnica, indicando o responsável técnico pela execução da </w:t>
      </w:r>
      <w:r w:rsidR="00342EE2" w:rsidRPr="00677AB5">
        <w:rPr>
          <w:sz w:val="24"/>
          <w:szCs w:val="24"/>
        </w:rPr>
        <w:t>obra (</w:t>
      </w:r>
      <w:r w:rsidR="00E308C8" w:rsidRPr="00677AB5">
        <w:rPr>
          <w:iCs/>
          <w:sz w:val="24"/>
          <w:szCs w:val="24"/>
        </w:rPr>
        <w:t>Anexo IX</w:t>
      </w:r>
      <w:r w:rsidR="00342EE2" w:rsidRPr="00677AB5">
        <w:rPr>
          <w:sz w:val="24"/>
          <w:szCs w:val="24"/>
        </w:rPr>
        <w:t>) até o</w:t>
      </w:r>
      <w:r w:rsidR="00342EE2" w:rsidRPr="005D0BC5">
        <w:rPr>
          <w:sz w:val="24"/>
          <w:szCs w:val="24"/>
        </w:rPr>
        <w:t xml:space="preserve"> seu recebimento definitivo pelo licitador;</w:t>
      </w:r>
    </w:p>
    <w:p w14:paraId="43069C01" w14:textId="77777777" w:rsidR="0046364B" w:rsidRPr="005D0BC5" w:rsidRDefault="0046364B" w:rsidP="00401D81">
      <w:pPr>
        <w:tabs>
          <w:tab w:val="left" w:pos="142"/>
        </w:tabs>
        <w:ind w:left="142"/>
        <w:jc w:val="both"/>
        <w:rPr>
          <w:sz w:val="24"/>
          <w:szCs w:val="24"/>
        </w:rPr>
      </w:pPr>
      <w:r w:rsidRPr="005D0BC5">
        <w:rPr>
          <w:sz w:val="24"/>
          <w:szCs w:val="24"/>
        </w:rPr>
        <w:t>a.1) O responsável indicado, para fins de comprovação da capacitação, deverá participar da obra objeto da licitação.</w:t>
      </w:r>
    </w:p>
    <w:p w14:paraId="6F9BBCD5" w14:textId="77777777" w:rsidR="0046364B" w:rsidRPr="00BC29D3" w:rsidRDefault="0046364B" w:rsidP="00401D81">
      <w:pPr>
        <w:tabs>
          <w:tab w:val="left" w:pos="142"/>
        </w:tabs>
        <w:jc w:val="both"/>
        <w:rPr>
          <w:sz w:val="24"/>
          <w:szCs w:val="24"/>
        </w:rPr>
      </w:pPr>
      <w:r w:rsidRPr="00BC29D3">
        <w:rPr>
          <w:sz w:val="24"/>
          <w:szCs w:val="24"/>
        </w:rPr>
        <w:t>b</w:t>
      </w:r>
      <w:r w:rsidR="00342EE2" w:rsidRPr="00BC29D3">
        <w:rPr>
          <w:sz w:val="24"/>
          <w:szCs w:val="24"/>
        </w:rPr>
        <w:t xml:space="preserve">) a declaração </w:t>
      </w:r>
      <w:r w:rsidR="002E4053" w:rsidRPr="00BC29D3">
        <w:rPr>
          <w:sz w:val="24"/>
          <w:szCs w:val="24"/>
        </w:rPr>
        <w:t>de responsabilidade técnica</w:t>
      </w:r>
      <w:r w:rsidR="00342EE2" w:rsidRPr="00BC29D3">
        <w:rPr>
          <w:sz w:val="24"/>
          <w:szCs w:val="24"/>
        </w:rPr>
        <w:t xml:space="preserve"> deverá ser acompanhada de “Certificado de Acervo Técnico Profissional – CAT” do</w:t>
      </w:r>
      <w:r w:rsidR="00D52AA3" w:rsidRPr="00BC29D3">
        <w:rPr>
          <w:i/>
          <w:iCs/>
          <w:sz w:val="24"/>
          <w:szCs w:val="24"/>
        </w:rPr>
        <w:t>(s</w:t>
      </w:r>
      <w:r w:rsidR="00D52AA3" w:rsidRPr="00BC29D3">
        <w:rPr>
          <w:sz w:val="24"/>
          <w:szCs w:val="24"/>
        </w:rPr>
        <w:t>)</w:t>
      </w:r>
      <w:r w:rsidR="00342EE2" w:rsidRPr="00BC29D3">
        <w:rPr>
          <w:sz w:val="24"/>
          <w:szCs w:val="24"/>
        </w:rPr>
        <w:t xml:space="preserve"> responsável (</w:t>
      </w:r>
      <w:r w:rsidR="00342EE2" w:rsidRPr="00BC29D3">
        <w:rPr>
          <w:i/>
          <w:sz w:val="24"/>
          <w:szCs w:val="24"/>
        </w:rPr>
        <w:t>ei</w:t>
      </w:r>
      <w:r w:rsidR="00342EE2" w:rsidRPr="00BC29D3">
        <w:rPr>
          <w:sz w:val="24"/>
          <w:szCs w:val="24"/>
        </w:rPr>
        <w:t>s) técnico (</w:t>
      </w:r>
      <w:r w:rsidR="00342EE2" w:rsidRPr="00BC29D3">
        <w:rPr>
          <w:i/>
          <w:sz w:val="24"/>
          <w:szCs w:val="24"/>
        </w:rPr>
        <w:t>s</w:t>
      </w:r>
      <w:r w:rsidR="00342EE2" w:rsidRPr="00BC29D3">
        <w:rPr>
          <w:sz w:val="24"/>
          <w:szCs w:val="24"/>
        </w:rPr>
        <w:t>) indicado (</w:t>
      </w:r>
      <w:r w:rsidR="00342EE2" w:rsidRPr="00BC29D3">
        <w:rPr>
          <w:i/>
          <w:sz w:val="24"/>
          <w:szCs w:val="24"/>
        </w:rPr>
        <w:t>s</w:t>
      </w:r>
      <w:r w:rsidR="00342EE2" w:rsidRPr="00BC29D3">
        <w:rPr>
          <w:sz w:val="24"/>
          <w:szCs w:val="24"/>
        </w:rPr>
        <w:t>), emitido (</w:t>
      </w:r>
      <w:r w:rsidR="00342EE2" w:rsidRPr="00BC29D3">
        <w:rPr>
          <w:i/>
          <w:sz w:val="24"/>
          <w:szCs w:val="24"/>
        </w:rPr>
        <w:t>s</w:t>
      </w:r>
      <w:r w:rsidR="00342EE2" w:rsidRPr="00BC29D3">
        <w:rPr>
          <w:sz w:val="24"/>
          <w:szCs w:val="24"/>
        </w:rPr>
        <w:t xml:space="preserve">) pelo “Conselho Regional de Engenharia e Agronomia – CREA e/ou Conselho de Arquitetura e Urbanismo – CAU”, de execução de, no mínimo, uma obra de semelhante complexidade tecnológica e operacional equivalente ou superior à solicitada no </w:t>
      </w:r>
      <w:r w:rsidRPr="00BC29D3">
        <w:rPr>
          <w:sz w:val="24"/>
          <w:szCs w:val="24"/>
        </w:rPr>
        <w:t>objeto da presente contratação</w:t>
      </w:r>
      <w:r w:rsidR="00342EE2" w:rsidRPr="00BC29D3">
        <w:rPr>
          <w:sz w:val="24"/>
          <w:szCs w:val="24"/>
        </w:rPr>
        <w:t>;</w:t>
      </w:r>
    </w:p>
    <w:p w14:paraId="44A83BDA" w14:textId="77777777" w:rsidR="0046364B" w:rsidRPr="00BC29D3" w:rsidRDefault="0046364B" w:rsidP="00401D81">
      <w:pPr>
        <w:tabs>
          <w:tab w:val="left" w:pos="142"/>
        </w:tabs>
        <w:jc w:val="both"/>
        <w:rPr>
          <w:sz w:val="24"/>
          <w:szCs w:val="24"/>
          <w:shd w:val="clear" w:color="auto" w:fill="FFFFFF"/>
        </w:rPr>
      </w:pPr>
      <w:r w:rsidRPr="00BC29D3">
        <w:rPr>
          <w:sz w:val="24"/>
          <w:szCs w:val="24"/>
        </w:rPr>
        <w:t>c</w:t>
      </w:r>
      <w:r w:rsidR="00342EE2" w:rsidRPr="00BC29D3">
        <w:rPr>
          <w:sz w:val="24"/>
          <w:szCs w:val="24"/>
        </w:rPr>
        <w:t xml:space="preserve">) </w:t>
      </w:r>
      <w:r w:rsidRPr="00BC29D3">
        <w:rPr>
          <w:sz w:val="24"/>
          <w:szCs w:val="24"/>
        </w:rPr>
        <w:t>A</w:t>
      </w:r>
      <w:r w:rsidRPr="00BC29D3">
        <w:rPr>
          <w:sz w:val="24"/>
          <w:szCs w:val="24"/>
          <w:shd w:val="clear" w:color="auto" w:fill="FFFFFF"/>
        </w:rPr>
        <w:t xml:space="preserve"> comprovação de pertencer ao quadro permanente da empresa deverá ser feita mediante uma das seguintes formas:</w:t>
      </w:r>
    </w:p>
    <w:p w14:paraId="050CF96F" w14:textId="77777777" w:rsidR="0046364B" w:rsidRPr="005D0BC5" w:rsidRDefault="0046364B" w:rsidP="00401D81">
      <w:pPr>
        <w:tabs>
          <w:tab w:val="left" w:pos="142"/>
        </w:tabs>
        <w:ind w:left="851" w:hanging="567"/>
        <w:jc w:val="both"/>
        <w:rPr>
          <w:sz w:val="24"/>
          <w:szCs w:val="24"/>
          <w:shd w:val="clear" w:color="auto" w:fill="FFFFFF"/>
        </w:rPr>
      </w:pPr>
      <w:r w:rsidRPr="00BC29D3">
        <w:rPr>
          <w:sz w:val="24"/>
          <w:szCs w:val="24"/>
        </w:rPr>
        <w:t xml:space="preserve">c.1) </w:t>
      </w:r>
      <w:r w:rsidRPr="00BC29D3">
        <w:rPr>
          <w:sz w:val="24"/>
          <w:szCs w:val="24"/>
          <w:shd w:val="clear" w:color="auto" w:fill="FFFFFF"/>
        </w:rPr>
        <w:t>Carteira de Trabalho;</w:t>
      </w:r>
    </w:p>
    <w:p w14:paraId="5DC9C5A1" w14:textId="77777777" w:rsidR="0046364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c.2) </w:t>
      </w:r>
      <w:r w:rsidRPr="005D0BC5">
        <w:rPr>
          <w:sz w:val="24"/>
          <w:szCs w:val="24"/>
          <w:shd w:val="clear" w:color="auto" w:fill="FFFFFF"/>
        </w:rPr>
        <w:t>Certidão do CREA;</w:t>
      </w:r>
    </w:p>
    <w:p w14:paraId="20AF9512" w14:textId="77777777" w:rsidR="0046364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c.3) </w:t>
      </w:r>
      <w:r w:rsidRPr="005D0BC5">
        <w:rPr>
          <w:sz w:val="24"/>
          <w:szCs w:val="24"/>
          <w:shd w:val="clear" w:color="auto" w:fill="FFFFFF"/>
        </w:rPr>
        <w:t>Certidão do CAU;</w:t>
      </w:r>
    </w:p>
    <w:p w14:paraId="0AF69661" w14:textId="77777777" w:rsidR="0046364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c.4) </w:t>
      </w:r>
      <w:r w:rsidRPr="005D0BC5">
        <w:rPr>
          <w:sz w:val="24"/>
          <w:szCs w:val="24"/>
          <w:shd w:val="clear" w:color="auto" w:fill="FFFFFF"/>
        </w:rPr>
        <w:t>Contrato Social;</w:t>
      </w:r>
    </w:p>
    <w:p w14:paraId="30F3BB9D" w14:textId="77777777" w:rsidR="0046364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c.5) </w:t>
      </w:r>
      <w:r w:rsidRPr="005D0BC5">
        <w:rPr>
          <w:sz w:val="24"/>
          <w:szCs w:val="24"/>
          <w:shd w:val="clear" w:color="auto" w:fill="FFFFFF"/>
        </w:rPr>
        <w:t>Contrato de prestação de serviços;</w:t>
      </w:r>
    </w:p>
    <w:p w14:paraId="11714E9B" w14:textId="77777777" w:rsidR="00C47E1B" w:rsidRPr="005D0BC5" w:rsidRDefault="0046364B" w:rsidP="00401D81">
      <w:pPr>
        <w:tabs>
          <w:tab w:val="left" w:pos="142"/>
        </w:tabs>
        <w:ind w:left="851" w:hanging="567"/>
        <w:jc w:val="both"/>
        <w:rPr>
          <w:sz w:val="24"/>
          <w:szCs w:val="24"/>
          <w:shd w:val="clear" w:color="auto" w:fill="FFFFFF"/>
        </w:rPr>
      </w:pPr>
      <w:r w:rsidRPr="005D0BC5">
        <w:rPr>
          <w:sz w:val="24"/>
          <w:szCs w:val="24"/>
        </w:rPr>
        <w:t xml:space="preserve">c.6) </w:t>
      </w:r>
      <w:r w:rsidRPr="005D0BC5">
        <w:rPr>
          <w:sz w:val="24"/>
          <w:szCs w:val="24"/>
          <w:shd w:val="clear" w:color="auto" w:fill="FFFFFF"/>
        </w:rPr>
        <w:t>Contrato de Trabalho registrado na DRT;</w:t>
      </w:r>
    </w:p>
    <w:p w14:paraId="42E1383F" w14:textId="77777777" w:rsidR="00342EE2" w:rsidRPr="00677AB5" w:rsidRDefault="0046364B" w:rsidP="00401D81">
      <w:pPr>
        <w:tabs>
          <w:tab w:val="left" w:pos="142"/>
          <w:tab w:val="left" w:pos="5103"/>
        </w:tabs>
        <w:jc w:val="both"/>
        <w:rPr>
          <w:sz w:val="24"/>
          <w:szCs w:val="24"/>
        </w:rPr>
      </w:pPr>
      <w:r w:rsidRPr="005D0BC5">
        <w:rPr>
          <w:sz w:val="24"/>
          <w:szCs w:val="24"/>
        </w:rPr>
        <w:t>d</w:t>
      </w:r>
      <w:r w:rsidR="00342EE2" w:rsidRPr="005D0BC5">
        <w:rPr>
          <w:sz w:val="24"/>
          <w:szCs w:val="24"/>
        </w:rPr>
        <w:t>) relação de disponibilidade de veículos, máquinas e equipamentos a serem disponibilizados para a execução da (</w:t>
      </w:r>
      <w:r w:rsidR="00342EE2" w:rsidRPr="005D0BC5">
        <w:rPr>
          <w:i/>
          <w:sz w:val="24"/>
          <w:szCs w:val="24"/>
        </w:rPr>
        <w:t>s</w:t>
      </w:r>
      <w:r w:rsidR="00342EE2" w:rsidRPr="005D0BC5">
        <w:rPr>
          <w:sz w:val="24"/>
          <w:szCs w:val="24"/>
        </w:rPr>
        <w:t>) obra (</w:t>
      </w:r>
      <w:r w:rsidR="0018670E" w:rsidRPr="005D0BC5">
        <w:rPr>
          <w:sz w:val="24"/>
          <w:szCs w:val="24"/>
        </w:rPr>
        <w:t>s</w:t>
      </w:r>
      <w:r w:rsidR="00342EE2" w:rsidRPr="005D0BC5">
        <w:rPr>
          <w:sz w:val="24"/>
          <w:szCs w:val="24"/>
        </w:rPr>
        <w:t xml:space="preserve">), conforme análise do projeto, constando o nome, n. º do RG, assinatura do responsável legal e nome, número do </w:t>
      </w:r>
      <w:r w:rsidR="00342EE2" w:rsidRPr="00677AB5">
        <w:rPr>
          <w:sz w:val="24"/>
          <w:szCs w:val="24"/>
        </w:rPr>
        <w:t>registro no CREA/CAU e assinatura do responsável técnico indicado, com declaração expressa de sua disponibilidade durante a execução, sob pena de inabilitação (</w:t>
      </w:r>
      <w:r w:rsidR="00E308C8" w:rsidRPr="00677AB5">
        <w:rPr>
          <w:sz w:val="24"/>
          <w:szCs w:val="24"/>
        </w:rPr>
        <w:t>ANEXO XIV</w:t>
      </w:r>
      <w:r w:rsidR="00342EE2" w:rsidRPr="00677AB5">
        <w:rPr>
          <w:sz w:val="24"/>
          <w:szCs w:val="24"/>
        </w:rPr>
        <w:t>);</w:t>
      </w:r>
    </w:p>
    <w:p w14:paraId="55379B9B" w14:textId="77777777" w:rsidR="00E308C8" w:rsidRPr="005D0BC5" w:rsidRDefault="0046364B" w:rsidP="00401D81">
      <w:pPr>
        <w:tabs>
          <w:tab w:val="left" w:pos="142"/>
        </w:tabs>
        <w:jc w:val="both"/>
        <w:rPr>
          <w:sz w:val="24"/>
          <w:szCs w:val="24"/>
        </w:rPr>
      </w:pPr>
      <w:r w:rsidRPr="00677AB5">
        <w:rPr>
          <w:sz w:val="24"/>
          <w:szCs w:val="24"/>
        </w:rPr>
        <w:t>e</w:t>
      </w:r>
      <w:r w:rsidR="00342EE2" w:rsidRPr="00677AB5">
        <w:rPr>
          <w:sz w:val="24"/>
          <w:szCs w:val="24"/>
        </w:rPr>
        <w:t>) cronograma de utilização de veículos, máquinas e equipamentos (</w:t>
      </w:r>
      <w:r w:rsidR="00E308C8" w:rsidRPr="00677AB5">
        <w:rPr>
          <w:sz w:val="24"/>
          <w:szCs w:val="24"/>
        </w:rPr>
        <w:t>ANEXO XV</w:t>
      </w:r>
      <w:r w:rsidR="00342EE2" w:rsidRPr="00677AB5">
        <w:rPr>
          <w:sz w:val="24"/>
          <w:szCs w:val="24"/>
        </w:rPr>
        <w:t>), devidamente preenchido, com base na relação de disponibilidade do item anterior, constando nome, n. º RG e assinatura do responsável legal pela empresa; e</w:t>
      </w:r>
      <w:r w:rsidR="00342EE2" w:rsidRPr="005D0BC5">
        <w:rPr>
          <w:sz w:val="24"/>
          <w:szCs w:val="24"/>
        </w:rPr>
        <w:t xml:space="preserve"> nome, número do registro no CREA/CAU e assinatura do responsável técnico indicado;</w:t>
      </w:r>
    </w:p>
    <w:p w14:paraId="51597787" w14:textId="77777777" w:rsidR="00E308C8" w:rsidRPr="005D0BC5" w:rsidRDefault="00E308C8" w:rsidP="002F0ADE">
      <w:pPr>
        <w:jc w:val="both"/>
        <w:rPr>
          <w:sz w:val="24"/>
          <w:szCs w:val="24"/>
        </w:rPr>
      </w:pPr>
      <w:r w:rsidRPr="005D0BC5">
        <w:rPr>
          <w:b/>
          <w:bCs/>
          <w:sz w:val="24"/>
          <w:szCs w:val="24"/>
        </w:rPr>
        <w:t>7.5.3.2.1</w:t>
      </w:r>
      <w:r w:rsidRPr="005D0BC5">
        <w:rPr>
          <w:sz w:val="24"/>
          <w:szCs w:val="24"/>
        </w:rPr>
        <w:t xml:space="preserve"> É vedada, sob pena de inabilitação, a indicação de um mesmo responsável técnico, ou utilização de seu acervo técnico, por mais de uma proponente. </w:t>
      </w:r>
    </w:p>
    <w:p w14:paraId="704B574C" w14:textId="77777777" w:rsidR="00E308C8" w:rsidRPr="005D0BC5" w:rsidRDefault="00E308C8" w:rsidP="002F0ADE">
      <w:pPr>
        <w:jc w:val="both"/>
        <w:rPr>
          <w:sz w:val="24"/>
          <w:szCs w:val="24"/>
        </w:rPr>
      </w:pPr>
      <w:r w:rsidRPr="005D0BC5">
        <w:rPr>
          <w:b/>
          <w:bCs/>
          <w:sz w:val="24"/>
          <w:szCs w:val="24"/>
        </w:rPr>
        <w:t xml:space="preserve">7.5.3.2.2 </w:t>
      </w:r>
      <w:r w:rsidRPr="005D0BC5">
        <w:rPr>
          <w:sz w:val="24"/>
          <w:szCs w:val="24"/>
        </w:rPr>
        <w:t>O responsável técnico só poderá ser substituído, se atendidos os critérios exigidos nesse Edital, e desde que com expressa autorização do Município</w:t>
      </w:r>
      <w:r w:rsidR="00EA56A9" w:rsidRPr="005D0BC5">
        <w:rPr>
          <w:sz w:val="24"/>
          <w:szCs w:val="24"/>
        </w:rPr>
        <w:t>, e conhecimento do Paranacidade.</w:t>
      </w:r>
    </w:p>
    <w:bookmarkEnd w:id="28"/>
    <w:p w14:paraId="1560F5F9" w14:textId="77777777" w:rsidR="00B91CEE" w:rsidRPr="005D0BC5" w:rsidRDefault="00B91CEE" w:rsidP="002F0ADE">
      <w:pPr>
        <w:jc w:val="both"/>
        <w:rPr>
          <w:sz w:val="24"/>
          <w:szCs w:val="24"/>
        </w:rPr>
      </w:pPr>
      <w:r w:rsidRPr="005D0BC5">
        <w:rPr>
          <w:b/>
          <w:bCs/>
          <w:sz w:val="24"/>
          <w:szCs w:val="24"/>
        </w:rPr>
        <w:t>7.5.3.</w:t>
      </w:r>
      <w:r w:rsidR="00E308C8" w:rsidRPr="005D0BC5">
        <w:rPr>
          <w:b/>
          <w:bCs/>
          <w:sz w:val="24"/>
          <w:szCs w:val="24"/>
        </w:rPr>
        <w:t>3</w:t>
      </w:r>
      <w:r w:rsidRPr="005D0BC5">
        <w:rPr>
          <w:sz w:val="24"/>
          <w:szCs w:val="24"/>
        </w:rPr>
        <w:t xml:space="preserve"> Da Vistoria</w:t>
      </w:r>
    </w:p>
    <w:p w14:paraId="43C91292" w14:textId="77777777" w:rsidR="00EF0F07" w:rsidRPr="005D0BC5" w:rsidRDefault="00B91CEE" w:rsidP="002F0ADE">
      <w:pPr>
        <w:tabs>
          <w:tab w:val="left" w:pos="142"/>
        </w:tabs>
        <w:jc w:val="both"/>
        <w:rPr>
          <w:sz w:val="24"/>
          <w:szCs w:val="24"/>
        </w:rPr>
      </w:pPr>
      <w:r w:rsidRPr="005D0BC5">
        <w:rPr>
          <w:b/>
          <w:bCs/>
          <w:sz w:val="24"/>
          <w:szCs w:val="24"/>
        </w:rPr>
        <w:t>7.5.3.</w:t>
      </w:r>
      <w:r w:rsidR="00E308C8" w:rsidRPr="005D0BC5">
        <w:rPr>
          <w:b/>
          <w:bCs/>
          <w:sz w:val="24"/>
          <w:szCs w:val="24"/>
        </w:rPr>
        <w:t>3</w:t>
      </w:r>
      <w:r w:rsidRPr="005D0BC5">
        <w:rPr>
          <w:b/>
          <w:bCs/>
          <w:sz w:val="24"/>
          <w:szCs w:val="24"/>
        </w:rPr>
        <w:t>.1</w:t>
      </w:r>
      <w:r w:rsidRPr="005D0BC5">
        <w:rPr>
          <w:sz w:val="24"/>
          <w:szCs w:val="24"/>
        </w:rPr>
        <w:t xml:space="preserve"> </w:t>
      </w:r>
      <w:r w:rsidRPr="005D0BC5">
        <w:rPr>
          <w:color w:val="000000"/>
          <w:sz w:val="24"/>
          <w:szCs w:val="24"/>
        </w:rPr>
        <w:t xml:space="preserve">Os licitantes poderão vistoriar o local onde será executada a obra até o último dia útil anterior à data fixada para a abertura da sessão pública, com o objetivo de inteirar-se das condições e grau de dificuldade existentes, </w:t>
      </w:r>
      <w:r w:rsidRPr="005D0BC5">
        <w:rPr>
          <w:sz w:val="24"/>
          <w:szCs w:val="24"/>
        </w:rPr>
        <w:t>por meio de representante devidamente habilitado junto ao CREA/CAU</w:t>
      </w:r>
      <w:r w:rsidR="00EF0F07" w:rsidRPr="005D0BC5">
        <w:rPr>
          <w:sz w:val="24"/>
          <w:szCs w:val="24"/>
        </w:rPr>
        <w:t>.</w:t>
      </w:r>
    </w:p>
    <w:p w14:paraId="13DA3EF6" w14:textId="50F11A5E" w:rsidR="00B91CEE" w:rsidRPr="005D0BC5" w:rsidRDefault="00EF0F07" w:rsidP="002F0ADE">
      <w:pPr>
        <w:tabs>
          <w:tab w:val="left" w:pos="142"/>
        </w:tabs>
        <w:jc w:val="both"/>
        <w:rPr>
          <w:sz w:val="24"/>
          <w:szCs w:val="24"/>
        </w:rPr>
      </w:pPr>
      <w:r w:rsidRPr="005D0BC5">
        <w:rPr>
          <w:b/>
          <w:bCs/>
          <w:sz w:val="24"/>
          <w:szCs w:val="24"/>
        </w:rPr>
        <w:t>7.5.3.</w:t>
      </w:r>
      <w:r w:rsidR="00E308C8" w:rsidRPr="005D0BC5">
        <w:rPr>
          <w:b/>
          <w:bCs/>
          <w:sz w:val="24"/>
          <w:szCs w:val="24"/>
        </w:rPr>
        <w:t>3</w:t>
      </w:r>
      <w:r w:rsidRPr="005D0BC5">
        <w:rPr>
          <w:b/>
          <w:bCs/>
          <w:sz w:val="24"/>
          <w:szCs w:val="24"/>
        </w:rPr>
        <w:t>.2</w:t>
      </w:r>
      <w:r w:rsidR="00B91CEE" w:rsidRPr="005D0BC5">
        <w:rPr>
          <w:sz w:val="24"/>
          <w:szCs w:val="24"/>
        </w:rPr>
        <w:t xml:space="preserve"> </w:t>
      </w:r>
      <w:r w:rsidRPr="005D0BC5">
        <w:rPr>
          <w:sz w:val="24"/>
          <w:szCs w:val="24"/>
        </w:rPr>
        <w:t>Q</w:t>
      </w:r>
      <w:r w:rsidR="00B91CEE" w:rsidRPr="005D0BC5">
        <w:rPr>
          <w:sz w:val="24"/>
          <w:szCs w:val="24"/>
        </w:rPr>
        <w:t>uando da visita ao local da obra, deve obter, por sua exclusiva responsabilidade, toda a informação necessária para o preparo de sua proposta. A visita ao local deverá ser agendada pelo telefone (</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C85368">
        <w:rPr>
          <w:sz w:val="24"/>
          <w:szCs w:val="24"/>
        </w:rPr>
        <w:t>43</w:t>
      </w:r>
      <w:r w:rsidR="00B91CEE" w:rsidRPr="005D0BC5">
        <w:rPr>
          <w:sz w:val="24"/>
          <w:szCs w:val="24"/>
        </w:rPr>
        <w:fldChar w:fldCharType="end"/>
      </w:r>
      <w:r w:rsidR="00B91CEE" w:rsidRPr="005D0BC5">
        <w:rPr>
          <w:sz w:val="24"/>
          <w:szCs w:val="24"/>
        </w:rPr>
        <w:t>)</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C85368">
        <w:rPr>
          <w:sz w:val="24"/>
          <w:szCs w:val="24"/>
        </w:rPr>
        <w:t>3561-1221</w:t>
      </w:r>
      <w:r w:rsidR="00B91CEE" w:rsidRPr="005D0BC5">
        <w:rPr>
          <w:sz w:val="24"/>
          <w:szCs w:val="24"/>
        </w:rPr>
        <w:fldChar w:fldCharType="end"/>
      </w:r>
      <w:r w:rsidR="00EA56A9" w:rsidRPr="005D0BC5">
        <w:rPr>
          <w:sz w:val="24"/>
          <w:szCs w:val="24"/>
        </w:rPr>
        <w:t xml:space="preserve"> até o dia </w:t>
      </w:r>
      <w:r w:rsidR="00B91CEE" w:rsidRPr="005D0BC5">
        <w:rPr>
          <w:sz w:val="24"/>
          <w:szCs w:val="24"/>
        </w:rPr>
        <w:t xml:space="preserve"> </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276D21">
        <w:rPr>
          <w:sz w:val="24"/>
          <w:szCs w:val="24"/>
        </w:rPr>
        <w:t>22</w:t>
      </w:r>
      <w:r w:rsidR="00B91CEE" w:rsidRPr="005D0BC5">
        <w:rPr>
          <w:sz w:val="24"/>
          <w:szCs w:val="24"/>
        </w:rPr>
        <w:fldChar w:fldCharType="end"/>
      </w:r>
      <w:r w:rsidR="00B91CEE" w:rsidRPr="005D0BC5">
        <w:rPr>
          <w:sz w:val="24"/>
          <w:szCs w:val="24"/>
        </w:rPr>
        <w:t>/</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273AA7">
        <w:rPr>
          <w:sz w:val="24"/>
          <w:szCs w:val="24"/>
        </w:rPr>
        <w:t>05</w:t>
      </w:r>
      <w:r w:rsidR="00B91CEE" w:rsidRPr="005D0BC5">
        <w:rPr>
          <w:sz w:val="24"/>
          <w:szCs w:val="24"/>
        </w:rPr>
        <w:fldChar w:fldCharType="end"/>
      </w:r>
      <w:r w:rsidR="00B91CEE" w:rsidRPr="005D0BC5">
        <w:rPr>
          <w:sz w:val="24"/>
          <w:szCs w:val="24"/>
        </w:rPr>
        <w:t>/</w:t>
      </w:r>
      <w:r w:rsidR="00B91CEE" w:rsidRPr="005D0BC5">
        <w:rPr>
          <w:sz w:val="24"/>
          <w:szCs w:val="24"/>
        </w:rPr>
        <w:fldChar w:fldCharType="begin">
          <w:ffData>
            <w:name w:val="Texto374"/>
            <w:enabled/>
            <w:calcOnExit w:val="0"/>
            <w:textInput/>
          </w:ffData>
        </w:fldChar>
      </w:r>
      <w:r w:rsidR="00B91CEE" w:rsidRPr="005D0BC5">
        <w:rPr>
          <w:sz w:val="24"/>
          <w:szCs w:val="24"/>
        </w:rPr>
        <w:instrText xml:space="preserve"> FORMTEXT </w:instrText>
      </w:r>
      <w:r w:rsidR="00B91CEE" w:rsidRPr="005D0BC5">
        <w:rPr>
          <w:sz w:val="24"/>
          <w:szCs w:val="24"/>
        </w:rPr>
      </w:r>
      <w:r w:rsidR="00B91CEE" w:rsidRPr="005D0BC5">
        <w:rPr>
          <w:sz w:val="24"/>
          <w:szCs w:val="24"/>
        </w:rPr>
        <w:fldChar w:fldCharType="separate"/>
      </w:r>
      <w:r w:rsidR="00273AA7">
        <w:rPr>
          <w:sz w:val="24"/>
          <w:szCs w:val="24"/>
        </w:rPr>
        <w:t>2024</w:t>
      </w:r>
      <w:r w:rsidR="00B91CEE" w:rsidRPr="005D0BC5">
        <w:rPr>
          <w:sz w:val="24"/>
          <w:szCs w:val="24"/>
        </w:rPr>
        <w:fldChar w:fldCharType="end"/>
      </w:r>
      <w:r w:rsidRPr="005D0BC5">
        <w:rPr>
          <w:sz w:val="24"/>
          <w:szCs w:val="24"/>
        </w:rPr>
        <w:t>.</w:t>
      </w:r>
    </w:p>
    <w:p w14:paraId="36AE27A1" w14:textId="77777777" w:rsidR="00EF0F07" w:rsidRPr="00677AB5" w:rsidRDefault="00EF0F07" w:rsidP="002F0ADE">
      <w:pPr>
        <w:tabs>
          <w:tab w:val="left" w:pos="142"/>
        </w:tabs>
        <w:jc w:val="both"/>
        <w:rPr>
          <w:sz w:val="24"/>
          <w:szCs w:val="24"/>
        </w:rPr>
      </w:pPr>
      <w:r w:rsidRPr="00677AB5">
        <w:rPr>
          <w:b/>
          <w:bCs/>
          <w:sz w:val="24"/>
          <w:szCs w:val="24"/>
        </w:rPr>
        <w:t>7.5.3.</w:t>
      </w:r>
      <w:r w:rsidR="00E308C8" w:rsidRPr="00677AB5">
        <w:rPr>
          <w:b/>
          <w:bCs/>
          <w:sz w:val="24"/>
          <w:szCs w:val="24"/>
        </w:rPr>
        <w:t>3</w:t>
      </w:r>
      <w:r w:rsidRPr="00677AB5">
        <w:rPr>
          <w:b/>
          <w:bCs/>
          <w:sz w:val="24"/>
          <w:szCs w:val="24"/>
        </w:rPr>
        <w:t>.</w:t>
      </w:r>
      <w:r w:rsidR="0008297A" w:rsidRPr="00677AB5">
        <w:rPr>
          <w:b/>
          <w:bCs/>
          <w:sz w:val="24"/>
          <w:szCs w:val="24"/>
        </w:rPr>
        <w:t>2.</w:t>
      </w:r>
      <w:r w:rsidRPr="00677AB5">
        <w:rPr>
          <w:b/>
          <w:bCs/>
          <w:sz w:val="24"/>
          <w:szCs w:val="24"/>
        </w:rPr>
        <w:t xml:space="preserve">1 </w:t>
      </w:r>
      <w:r w:rsidRPr="00677AB5">
        <w:rPr>
          <w:sz w:val="24"/>
          <w:szCs w:val="24"/>
        </w:rPr>
        <w:t>Após a visita, será emitido</w:t>
      </w:r>
      <w:r w:rsidRPr="00677AB5">
        <w:rPr>
          <w:b/>
          <w:bCs/>
          <w:sz w:val="24"/>
          <w:szCs w:val="24"/>
        </w:rPr>
        <w:t xml:space="preserve"> </w:t>
      </w:r>
      <w:r w:rsidRPr="00677AB5">
        <w:rPr>
          <w:sz w:val="24"/>
          <w:szCs w:val="24"/>
        </w:rPr>
        <w:t>atestado de visita (</w:t>
      </w:r>
      <w:r w:rsidR="00E308C8" w:rsidRPr="00677AB5">
        <w:rPr>
          <w:sz w:val="24"/>
          <w:szCs w:val="24"/>
        </w:rPr>
        <w:t>ANEXO VIII</w:t>
      </w:r>
      <w:r w:rsidRPr="00677AB5">
        <w:rPr>
          <w:sz w:val="24"/>
          <w:szCs w:val="24"/>
        </w:rPr>
        <w:t>) pelo Município.</w:t>
      </w:r>
    </w:p>
    <w:p w14:paraId="5233112C" w14:textId="77777777" w:rsidR="00B91CEE" w:rsidRPr="00677AB5" w:rsidRDefault="00B91CEE" w:rsidP="002F0ADE">
      <w:pPr>
        <w:tabs>
          <w:tab w:val="left" w:pos="142"/>
        </w:tabs>
        <w:jc w:val="both"/>
        <w:rPr>
          <w:sz w:val="24"/>
          <w:szCs w:val="24"/>
        </w:rPr>
      </w:pPr>
      <w:r w:rsidRPr="00677AB5">
        <w:rPr>
          <w:b/>
          <w:bCs/>
          <w:sz w:val="24"/>
          <w:szCs w:val="24"/>
        </w:rPr>
        <w:t>7.5.3.</w:t>
      </w:r>
      <w:r w:rsidR="00E308C8" w:rsidRPr="00677AB5">
        <w:rPr>
          <w:b/>
          <w:bCs/>
          <w:sz w:val="24"/>
          <w:szCs w:val="24"/>
        </w:rPr>
        <w:t>3</w:t>
      </w:r>
      <w:r w:rsidRPr="00677AB5">
        <w:rPr>
          <w:b/>
          <w:bCs/>
          <w:sz w:val="24"/>
          <w:szCs w:val="24"/>
        </w:rPr>
        <w:t xml:space="preserve">.3 </w:t>
      </w:r>
      <w:r w:rsidRPr="00677AB5">
        <w:rPr>
          <w:sz w:val="24"/>
          <w:szCs w:val="24"/>
        </w:rPr>
        <w:t xml:space="preserve">Ainda que os licitantes optem por não realizar a vistoria, deverão apresentar declaração formal assinada pelo responsável técnico do licitante acerca do conhecimento pleno das condições e peculiaridades da contratação, </w:t>
      </w:r>
      <w:r w:rsidR="00EF0F07" w:rsidRPr="00677AB5">
        <w:rPr>
          <w:sz w:val="24"/>
          <w:szCs w:val="24"/>
        </w:rPr>
        <w:t xml:space="preserve">assumindo total responsabilidade por esse fato e informando que não o utilizará para quaisquer questionamentos futuros que ensejem avenças técnicas ou financeiras com a contratante, </w:t>
      </w:r>
      <w:r w:rsidRPr="00677AB5">
        <w:rPr>
          <w:sz w:val="24"/>
          <w:szCs w:val="24"/>
        </w:rPr>
        <w:t xml:space="preserve">conforme modelo constante no </w:t>
      </w:r>
      <w:r w:rsidR="00E308C8" w:rsidRPr="00677AB5">
        <w:rPr>
          <w:sz w:val="24"/>
          <w:szCs w:val="24"/>
        </w:rPr>
        <w:t xml:space="preserve">ANEXO VIII.1 </w:t>
      </w:r>
      <w:r w:rsidRPr="00677AB5">
        <w:rPr>
          <w:sz w:val="24"/>
          <w:szCs w:val="24"/>
        </w:rPr>
        <w:t>deste Edital.</w:t>
      </w:r>
    </w:p>
    <w:p w14:paraId="0C269BFB" w14:textId="77777777" w:rsidR="00CA1D86" w:rsidRPr="00677AB5" w:rsidRDefault="00CA1D86" w:rsidP="00584E41">
      <w:pPr>
        <w:tabs>
          <w:tab w:val="left" w:pos="142"/>
        </w:tabs>
        <w:ind w:left="851" w:firstLine="567"/>
        <w:jc w:val="both"/>
        <w:rPr>
          <w:b/>
          <w:bCs/>
          <w:sz w:val="24"/>
          <w:szCs w:val="24"/>
        </w:rPr>
      </w:pPr>
    </w:p>
    <w:p w14:paraId="403A9B3D" w14:textId="77777777" w:rsidR="00CA1D86" w:rsidRPr="00677AB5" w:rsidRDefault="00CA1D86" w:rsidP="002F0ADE">
      <w:pPr>
        <w:tabs>
          <w:tab w:val="left" w:pos="142"/>
        </w:tabs>
        <w:jc w:val="both"/>
        <w:rPr>
          <w:b/>
          <w:bCs/>
          <w:sz w:val="24"/>
          <w:szCs w:val="24"/>
        </w:rPr>
      </w:pPr>
      <w:r w:rsidRPr="00677AB5">
        <w:rPr>
          <w:b/>
          <w:bCs/>
          <w:sz w:val="24"/>
          <w:szCs w:val="24"/>
        </w:rPr>
        <w:t xml:space="preserve">7.5.3.4 </w:t>
      </w:r>
      <w:r w:rsidRPr="00677AB5">
        <w:rPr>
          <w:sz w:val="24"/>
          <w:szCs w:val="24"/>
        </w:rPr>
        <w:t>Declarações</w:t>
      </w:r>
    </w:p>
    <w:p w14:paraId="23624FB3" w14:textId="77777777" w:rsidR="00CA1D86" w:rsidRPr="00677AB5" w:rsidRDefault="00CA1D86" w:rsidP="002F0ADE">
      <w:pPr>
        <w:tabs>
          <w:tab w:val="left" w:pos="142"/>
        </w:tabs>
        <w:jc w:val="both"/>
        <w:rPr>
          <w:sz w:val="24"/>
          <w:szCs w:val="24"/>
        </w:rPr>
      </w:pPr>
      <w:r w:rsidRPr="00677AB5">
        <w:rPr>
          <w:b/>
          <w:bCs/>
          <w:sz w:val="24"/>
          <w:szCs w:val="24"/>
          <w:shd w:val="clear" w:color="auto" w:fill="FFFFFF"/>
        </w:rPr>
        <w:t>7.5.3.4.1</w:t>
      </w:r>
      <w:r w:rsidRPr="00677AB5">
        <w:rPr>
          <w:sz w:val="24"/>
          <w:szCs w:val="24"/>
          <w:shd w:val="clear" w:color="auto" w:fill="FFFFFF"/>
        </w:rPr>
        <w:t xml:space="preserve"> Declaração de que o Licitante se compromete a comprovar, quando da assinatura do contrato, os vínculos, empregatícios ou contratuais, </w:t>
      </w:r>
      <w:r w:rsidR="00C52162" w:rsidRPr="00677AB5">
        <w:rPr>
          <w:sz w:val="24"/>
          <w:szCs w:val="24"/>
          <w:shd w:val="clear" w:color="auto" w:fill="FFFFFF"/>
        </w:rPr>
        <w:t xml:space="preserve">do responsável técnico ou </w:t>
      </w:r>
      <w:r w:rsidRPr="00677AB5">
        <w:rPr>
          <w:sz w:val="24"/>
          <w:szCs w:val="24"/>
          <w:shd w:val="clear" w:color="auto" w:fill="FFFFFF"/>
        </w:rPr>
        <w:t>da equipe técnica</w:t>
      </w:r>
      <w:r w:rsidR="00A228E7" w:rsidRPr="00677AB5">
        <w:rPr>
          <w:sz w:val="24"/>
          <w:szCs w:val="24"/>
          <w:shd w:val="clear" w:color="auto" w:fill="FFFFFF"/>
        </w:rPr>
        <w:t xml:space="preserve"> (se houver)</w:t>
      </w:r>
      <w:r w:rsidRPr="00677AB5">
        <w:rPr>
          <w:sz w:val="24"/>
          <w:szCs w:val="24"/>
          <w:shd w:val="clear" w:color="auto" w:fill="FFFFFF"/>
        </w:rPr>
        <w:t>, no caso de ser a vencedora da presente licitaçã</w:t>
      </w:r>
      <w:r w:rsidRPr="00677AB5">
        <w:rPr>
          <w:sz w:val="24"/>
          <w:szCs w:val="24"/>
        </w:rPr>
        <w:t xml:space="preserve">o, </w:t>
      </w:r>
      <w:r w:rsidRPr="00677AB5">
        <w:rPr>
          <w:iCs/>
          <w:sz w:val="24"/>
          <w:szCs w:val="24"/>
        </w:rPr>
        <w:t>Anexo IX</w:t>
      </w:r>
      <w:r w:rsidRPr="00677AB5">
        <w:rPr>
          <w:sz w:val="24"/>
          <w:szCs w:val="24"/>
        </w:rPr>
        <w:t>.</w:t>
      </w:r>
    </w:p>
    <w:p w14:paraId="0D984605" w14:textId="77777777" w:rsidR="00CA1D86" w:rsidRPr="00365F58" w:rsidRDefault="00CA1D86" w:rsidP="002F0ADE">
      <w:pPr>
        <w:tabs>
          <w:tab w:val="left" w:pos="142"/>
        </w:tabs>
        <w:jc w:val="both"/>
        <w:rPr>
          <w:sz w:val="24"/>
          <w:szCs w:val="24"/>
        </w:rPr>
      </w:pPr>
      <w:r w:rsidRPr="00677AB5">
        <w:rPr>
          <w:b/>
          <w:bCs/>
          <w:sz w:val="24"/>
          <w:szCs w:val="24"/>
          <w:shd w:val="clear" w:color="auto" w:fill="FFFFFF"/>
        </w:rPr>
        <w:t>7.5.3.4.2</w:t>
      </w:r>
      <w:r w:rsidRPr="00677AB5">
        <w:rPr>
          <w:sz w:val="24"/>
          <w:szCs w:val="24"/>
          <w:shd w:val="clear" w:color="auto" w:fill="FFFFFF"/>
        </w:rPr>
        <w:t xml:space="preserve"> Declaração de que não possui, em seu quadro</w:t>
      </w:r>
      <w:r w:rsidRPr="005D0BC5">
        <w:rPr>
          <w:sz w:val="24"/>
          <w:szCs w:val="24"/>
          <w:shd w:val="clear" w:color="auto" w:fill="FFFFFF"/>
        </w:rPr>
        <w:t xml:space="preserve"> funcional, menores de dezoito anos em trabalho noturno, perigoso ou insalubre, nem menores de dezesseis anos, em qualquer trabalho, salvo na condição de aprendiz, a partir de </w:t>
      </w:r>
      <w:r w:rsidRPr="00365F58">
        <w:rPr>
          <w:sz w:val="24"/>
          <w:szCs w:val="24"/>
          <w:shd w:val="clear" w:color="auto" w:fill="FFFFFF"/>
        </w:rPr>
        <w:t xml:space="preserve">quatorze anos (Lei Federal n.º 9.854 de 27/10/1999), </w:t>
      </w:r>
      <w:r w:rsidRPr="00365F58">
        <w:rPr>
          <w:sz w:val="24"/>
          <w:szCs w:val="24"/>
        </w:rPr>
        <w:t>conforme documento “Declaração de Conhecimento e Atendimento Critérios Legais e Constitucionais”, Anexo XI.</w:t>
      </w:r>
    </w:p>
    <w:p w14:paraId="25C2E5F1" w14:textId="77777777" w:rsidR="00CA1D86" w:rsidRPr="00365F58" w:rsidRDefault="00CA1D86" w:rsidP="002F0ADE">
      <w:pPr>
        <w:tabs>
          <w:tab w:val="left" w:pos="142"/>
        </w:tabs>
        <w:jc w:val="both"/>
        <w:rPr>
          <w:sz w:val="24"/>
          <w:szCs w:val="24"/>
        </w:rPr>
      </w:pPr>
      <w:r w:rsidRPr="00365F58">
        <w:rPr>
          <w:b/>
          <w:bCs/>
          <w:sz w:val="24"/>
          <w:szCs w:val="24"/>
        </w:rPr>
        <w:t>7.5.3.4.3</w:t>
      </w:r>
      <w:r w:rsidRPr="00365F58">
        <w:rPr>
          <w:sz w:val="24"/>
          <w:szCs w:val="24"/>
        </w:rPr>
        <w:t xml:space="preserve"> </w:t>
      </w:r>
      <w:r w:rsidRPr="00365F58">
        <w:rPr>
          <w:sz w:val="24"/>
          <w:szCs w:val="24"/>
          <w:shd w:val="clear" w:color="auto" w:fill="FFFFFF"/>
        </w:rPr>
        <w:t xml:space="preserve">Declaração de Compromisso de Utilização de Produtos e Subprodutos de Madeira e de Gerenciamento de Resíduos da Construção </w:t>
      </w:r>
      <w:r w:rsidRPr="00365F58">
        <w:rPr>
          <w:sz w:val="24"/>
          <w:szCs w:val="24"/>
        </w:rPr>
        <w:t>Civil (Anexo XIII).</w:t>
      </w:r>
    </w:p>
    <w:p w14:paraId="40FC03E6" w14:textId="77777777" w:rsidR="00CA1D86" w:rsidRPr="00365F58" w:rsidRDefault="00CA1D86" w:rsidP="002F0ADE">
      <w:pPr>
        <w:tabs>
          <w:tab w:val="left" w:pos="142"/>
        </w:tabs>
        <w:jc w:val="both"/>
        <w:rPr>
          <w:sz w:val="24"/>
          <w:szCs w:val="24"/>
          <w:shd w:val="clear" w:color="auto" w:fill="FFFFFF"/>
        </w:rPr>
      </w:pPr>
      <w:r w:rsidRPr="00365F58">
        <w:rPr>
          <w:sz w:val="24"/>
          <w:szCs w:val="24"/>
          <w:shd w:val="clear" w:color="auto" w:fill="FFFFFF"/>
        </w:rPr>
        <w:t>a) No que diz respeito ao Gerenciamento de Resíduos da Construção Civil, a empresa deverá executar a obra de acordo com a Resolução do CONAMA n.º 307, de 5 de julho de 2002 e suas alterações e com a legislação pertinente do município onde a empresa será construída.</w:t>
      </w:r>
    </w:p>
    <w:p w14:paraId="1F2E74FC" w14:textId="77777777" w:rsidR="00CA1D86" w:rsidRPr="00365F58" w:rsidRDefault="00CA1D86" w:rsidP="002F0ADE">
      <w:pPr>
        <w:tabs>
          <w:tab w:val="left" w:pos="142"/>
        </w:tabs>
        <w:jc w:val="both"/>
        <w:rPr>
          <w:sz w:val="24"/>
          <w:szCs w:val="24"/>
        </w:rPr>
      </w:pPr>
      <w:r w:rsidRPr="00365F58">
        <w:rPr>
          <w:sz w:val="24"/>
          <w:szCs w:val="24"/>
          <w:shd w:val="clear" w:color="auto" w:fill="FFFFFF"/>
        </w:rPr>
        <w:t>b) O contratado fica obrigada a utilizar produtos ou subprodutos de madeira de origem exótica ou nativa que tenham procedência legal, conforme Decreto Estadual n.º 4.889, de 31 de maio de 2005.</w:t>
      </w:r>
    </w:p>
    <w:p w14:paraId="544AA6A3" w14:textId="77777777" w:rsidR="00B91CEE" w:rsidRPr="00365F58" w:rsidRDefault="00B91CEE" w:rsidP="00584E41">
      <w:pPr>
        <w:jc w:val="both"/>
        <w:rPr>
          <w:sz w:val="24"/>
          <w:szCs w:val="24"/>
        </w:rPr>
      </w:pPr>
    </w:p>
    <w:p w14:paraId="4EE792CE" w14:textId="77777777" w:rsidR="00342EE2" w:rsidRPr="0075463E" w:rsidRDefault="00063375" w:rsidP="002F0ADE">
      <w:pPr>
        <w:jc w:val="both"/>
        <w:rPr>
          <w:sz w:val="24"/>
          <w:szCs w:val="24"/>
        </w:rPr>
      </w:pPr>
      <w:bookmarkStart w:id="29" w:name="_Hlk131067628"/>
      <w:r w:rsidRPr="0075463E">
        <w:rPr>
          <w:b/>
          <w:bCs/>
          <w:sz w:val="24"/>
          <w:szCs w:val="24"/>
        </w:rPr>
        <w:t>7</w:t>
      </w:r>
      <w:r w:rsidR="00342EE2" w:rsidRPr="0075463E">
        <w:rPr>
          <w:b/>
          <w:bCs/>
          <w:sz w:val="24"/>
          <w:szCs w:val="24"/>
        </w:rPr>
        <w:t>.5.4</w:t>
      </w:r>
      <w:r w:rsidR="00342EE2" w:rsidRPr="0075463E">
        <w:rPr>
          <w:sz w:val="24"/>
          <w:szCs w:val="24"/>
        </w:rPr>
        <w:t xml:space="preserve"> Quanto à Qualificação Econômico-Financeira:</w:t>
      </w:r>
      <w:bookmarkEnd w:id="29"/>
    </w:p>
    <w:p w14:paraId="24F7CFA4" w14:textId="77777777" w:rsidR="002E4053" w:rsidRPr="0075463E" w:rsidRDefault="006918BC" w:rsidP="006C5BAF">
      <w:pPr>
        <w:numPr>
          <w:ilvl w:val="0"/>
          <w:numId w:val="28"/>
        </w:numPr>
        <w:tabs>
          <w:tab w:val="left" w:pos="-709"/>
        </w:tabs>
        <w:ind w:left="426" w:hanging="284"/>
        <w:jc w:val="both"/>
        <w:rPr>
          <w:sz w:val="24"/>
          <w:szCs w:val="24"/>
        </w:rPr>
      </w:pPr>
      <w:bookmarkStart w:id="30" w:name="_Hlk131067651"/>
      <w:r w:rsidRPr="0075463E">
        <w:rPr>
          <w:sz w:val="24"/>
          <w:szCs w:val="24"/>
        </w:rPr>
        <w:t>P</w:t>
      </w:r>
      <w:r w:rsidR="00342EE2" w:rsidRPr="0075463E">
        <w:rPr>
          <w:sz w:val="24"/>
          <w:szCs w:val="24"/>
        </w:rPr>
        <w:t>rova de capacidade financeira, apresentando as demonstrações contábeis do</w:t>
      </w:r>
      <w:r w:rsidR="002E4053" w:rsidRPr="0075463E">
        <w:rPr>
          <w:sz w:val="24"/>
          <w:szCs w:val="24"/>
        </w:rPr>
        <w:t>s</w:t>
      </w:r>
      <w:r w:rsidR="00342EE2" w:rsidRPr="0075463E">
        <w:rPr>
          <w:sz w:val="24"/>
          <w:szCs w:val="24"/>
        </w:rPr>
        <w:t xml:space="preserve"> último</w:t>
      </w:r>
      <w:r w:rsidR="002E4053" w:rsidRPr="0075463E">
        <w:rPr>
          <w:sz w:val="24"/>
          <w:szCs w:val="24"/>
        </w:rPr>
        <w:t>s dois</w:t>
      </w:r>
      <w:r w:rsidR="00342EE2" w:rsidRPr="0075463E">
        <w:rPr>
          <w:sz w:val="24"/>
          <w:szCs w:val="24"/>
        </w:rPr>
        <w:t xml:space="preserve"> exercício</w:t>
      </w:r>
      <w:r w:rsidR="002E4053" w:rsidRPr="0075463E">
        <w:rPr>
          <w:sz w:val="24"/>
          <w:szCs w:val="24"/>
        </w:rPr>
        <w:t>s</w:t>
      </w:r>
      <w:r w:rsidR="00342EE2" w:rsidRPr="0075463E">
        <w:rPr>
          <w:sz w:val="24"/>
          <w:szCs w:val="24"/>
        </w:rPr>
        <w:t xml:space="preserve"> socia</w:t>
      </w:r>
      <w:r w:rsidR="002E4053" w:rsidRPr="0075463E">
        <w:rPr>
          <w:sz w:val="24"/>
          <w:szCs w:val="24"/>
        </w:rPr>
        <w:t>is</w:t>
      </w:r>
      <w:r w:rsidR="00342EE2" w:rsidRPr="0075463E">
        <w:rPr>
          <w:sz w:val="24"/>
          <w:szCs w:val="24"/>
        </w:rPr>
        <w:t>.</w:t>
      </w:r>
      <w:r w:rsidR="002E4053" w:rsidRPr="0075463E">
        <w:rPr>
          <w:sz w:val="24"/>
          <w:szCs w:val="24"/>
        </w:rPr>
        <w:t xml:space="preserve"> </w:t>
      </w:r>
      <w:r w:rsidR="00342EE2" w:rsidRPr="0075463E">
        <w:rPr>
          <w:sz w:val="24"/>
          <w:szCs w:val="24"/>
        </w:rPr>
        <w:t xml:space="preserve"> </w:t>
      </w:r>
    </w:p>
    <w:bookmarkEnd w:id="30"/>
    <w:p w14:paraId="51E58225" w14:textId="77777777" w:rsidR="002F1918" w:rsidRPr="0075463E" w:rsidRDefault="002F1918" w:rsidP="006C5BAF">
      <w:pPr>
        <w:pStyle w:val="Standard"/>
        <w:numPr>
          <w:ilvl w:val="0"/>
          <w:numId w:val="28"/>
        </w:numPr>
        <w:spacing w:after="0" w:line="240" w:lineRule="auto"/>
        <w:ind w:left="426" w:hanging="284"/>
        <w:jc w:val="both"/>
        <w:rPr>
          <w:rFonts w:ascii="Times New Roman" w:hAnsi="Times New Roman"/>
          <w:sz w:val="24"/>
          <w:szCs w:val="24"/>
        </w:rPr>
      </w:pPr>
      <w:r w:rsidRPr="0075463E">
        <w:rPr>
          <w:rFonts w:ascii="Times New Roman" w:hAnsi="Times New Roman"/>
          <w:sz w:val="24"/>
          <w:szCs w:val="24"/>
        </w:rPr>
        <w:t>A</w:t>
      </w:r>
      <w:r w:rsidR="006918BC" w:rsidRPr="0075463E">
        <w:rPr>
          <w:rFonts w:ascii="Times New Roman" w:hAnsi="Times New Roman"/>
          <w:sz w:val="24"/>
          <w:szCs w:val="24"/>
        </w:rPr>
        <w:t xml:space="preserve"> comprovação da situação financeira da empresa</w:t>
      </w:r>
      <w:r w:rsidR="00AD3E72" w:rsidRPr="0075463E">
        <w:rPr>
          <w:rFonts w:ascii="Times New Roman" w:hAnsi="Times New Roman"/>
          <w:sz w:val="24"/>
          <w:szCs w:val="24"/>
        </w:rPr>
        <w:t>, conforme Declaração de Capacidade Operacional Financeira (ANEXO X),</w:t>
      </w:r>
      <w:r w:rsidR="006918BC" w:rsidRPr="0075463E">
        <w:rPr>
          <w:rFonts w:ascii="Times New Roman" w:hAnsi="Times New Roman"/>
          <w:sz w:val="24"/>
          <w:szCs w:val="24"/>
        </w:rPr>
        <w:t xml:space="preserve"> será</w:t>
      </w:r>
      <w:r w:rsidR="006918BC" w:rsidRPr="0075463E">
        <w:rPr>
          <w:rFonts w:ascii="Times New Roman" w:hAnsi="Times New Roman"/>
          <w:sz w:val="24"/>
          <w:szCs w:val="24"/>
          <w:shd w:val="clear" w:color="auto" w:fill="FFFFFF"/>
        </w:rPr>
        <w:t xml:space="preserve"> avaliada pelos Índices de Liquidez Corrente (ILC), Liquidez Geral (ILG) e </w:t>
      </w:r>
      <w:r w:rsidRPr="0075463E">
        <w:rPr>
          <w:rFonts w:ascii="Times New Roman" w:hAnsi="Times New Roman"/>
          <w:sz w:val="24"/>
          <w:szCs w:val="24"/>
          <w:shd w:val="clear" w:color="auto" w:fill="FFFFFF"/>
        </w:rPr>
        <w:t>Solvência Geral</w:t>
      </w:r>
      <w:r w:rsidR="006918BC" w:rsidRPr="0075463E">
        <w:rPr>
          <w:rFonts w:ascii="Times New Roman" w:hAnsi="Times New Roman"/>
          <w:sz w:val="24"/>
          <w:szCs w:val="24"/>
          <w:shd w:val="clear" w:color="auto" w:fill="FFFFFF"/>
        </w:rPr>
        <w:t xml:space="preserve"> (</w:t>
      </w:r>
      <w:r w:rsidRPr="0075463E">
        <w:rPr>
          <w:rFonts w:ascii="Times New Roman" w:hAnsi="Times New Roman"/>
          <w:sz w:val="24"/>
          <w:szCs w:val="24"/>
          <w:shd w:val="clear" w:color="auto" w:fill="FFFFFF"/>
        </w:rPr>
        <w:t>ISG</w:t>
      </w:r>
      <w:r w:rsidR="006918BC" w:rsidRPr="0075463E">
        <w:rPr>
          <w:rFonts w:ascii="Times New Roman" w:hAnsi="Times New Roman"/>
          <w:sz w:val="24"/>
          <w:szCs w:val="24"/>
          <w:shd w:val="clear" w:color="auto" w:fill="FFFFFF"/>
        </w:rPr>
        <w:t>)</w:t>
      </w:r>
      <w:r w:rsidRPr="0075463E">
        <w:rPr>
          <w:rFonts w:ascii="Times New Roman" w:hAnsi="Times New Roman"/>
          <w:sz w:val="24"/>
          <w:szCs w:val="24"/>
          <w:shd w:val="clear" w:color="auto" w:fill="FFFFFF"/>
        </w:rPr>
        <w:t>:</w:t>
      </w:r>
      <w:r w:rsidR="006918BC" w:rsidRPr="0075463E">
        <w:rPr>
          <w:rFonts w:ascii="Times New Roman" w:hAnsi="Times New Roman"/>
          <w:sz w:val="24"/>
          <w:szCs w:val="24"/>
          <w:shd w:val="clear" w:color="auto" w:fill="FFFFFF"/>
        </w:rPr>
        <w:t xml:space="preserve"> </w:t>
      </w:r>
    </w:p>
    <w:p w14:paraId="6CBEAECA" w14:textId="77777777" w:rsidR="002F1918" w:rsidRPr="0075463E" w:rsidRDefault="002F1918" w:rsidP="00584E41">
      <w:pPr>
        <w:ind w:left="1092"/>
        <w:jc w:val="both"/>
        <w:rPr>
          <w:sz w:val="24"/>
          <w:szCs w:val="24"/>
        </w:rPr>
      </w:pPr>
    </w:p>
    <w:tbl>
      <w:tblPr>
        <w:tblW w:w="0" w:type="auto"/>
        <w:tblInd w:w="212" w:type="dxa"/>
        <w:tblLayout w:type="fixed"/>
        <w:tblCellMar>
          <w:left w:w="70" w:type="dxa"/>
          <w:right w:w="70" w:type="dxa"/>
        </w:tblCellMar>
        <w:tblLook w:val="0000" w:firstRow="0" w:lastRow="0" w:firstColumn="0" w:lastColumn="0" w:noHBand="0" w:noVBand="0"/>
      </w:tblPr>
      <w:tblGrid>
        <w:gridCol w:w="3437"/>
        <w:gridCol w:w="2410"/>
        <w:gridCol w:w="3083"/>
      </w:tblGrid>
      <w:tr w:rsidR="002F1918" w:rsidRPr="0075463E" w14:paraId="3ECD8C4D" w14:textId="77777777" w:rsidTr="006C5BAF">
        <w:tc>
          <w:tcPr>
            <w:tcW w:w="3437" w:type="dxa"/>
            <w:tcBorders>
              <w:top w:val="single" w:sz="4" w:space="0" w:color="000000"/>
              <w:left w:val="single" w:sz="4" w:space="0" w:color="000000"/>
              <w:bottom w:val="single" w:sz="4" w:space="0" w:color="000000"/>
            </w:tcBorders>
          </w:tcPr>
          <w:p w14:paraId="6A44640E" w14:textId="77777777" w:rsidR="002F1918" w:rsidRPr="0075463E" w:rsidRDefault="002F1918" w:rsidP="00584E41">
            <w:pPr>
              <w:snapToGrid w:val="0"/>
              <w:jc w:val="center"/>
              <w:rPr>
                <w:sz w:val="24"/>
                <w:szCs w:val="24"/>
              </w:rPr>
            </w:pPr>
            <w:r w:rsidRPr="0075463E">
              <w:rPr>
                <w:sz w:val="24"/>
                <w:szCs w:val="24"/>
              </w:rPr>
              <w:t xml:space="preserve">(ILG) </w:t>
            </w:r>
          </w:p>
          <w:p w14:paraId="5CBF63D9" w14:textId="77777777" w:rsidR="002F1918" w:rsidRPr="0075463E" w:rsidRDefault="002F1918" w:rsidP="00584E41">
            <w:pPr>
              <w:jc w:val="center"/>
              <w:rPr>
                <w:sz w:val="24"/>
                <w:szCs w:val="24"/>
              </w:rPr>
            </w:pPr>
            <w:r w:rsidRPr="0075463E">
              <w:rPr>
                <w:sz w:val="24"/>
                <w:szCs w:val="24"/>
              </w:rPr>
              <w:t>(valor maior que)</w:t>
            </w:r>
          </w:p>
        </w:tc>
        <w:tc>
          <w:tcPr>
            <w:tcW w:w="2410" w:type="dxa"/>
            <w:tcBorders>
              <w:top w:val="single" w:sz="4" w:space="0" w:color="000000"/>
              <w:left w:val="single" w:sz="4" w:space="0" w:color="000000"/>
              <w:bottom w:val="single" w:sz="4" w:space="0" w:color="000000"/>
            </w:tcBorders>
          </w:tcPr>
          <w:p w14:paraId="356651DA" w14:textId="77777777" w:rsidR="002F1918" w:rsidRPr="0075463E" w:rsidRDefault="002F1918" w:rsidP="00584E41">
            <w:pPr>
              <w:snapToGrid w:val="0"/>
              <w:jc w:val="center"/>
              <w:rPr>
                <w:sz w:val="24"/>
                <w:szCs w:val="24"/>
              </w:rPr>
            </w:pPr>
            <w:r w:rsidRPr="0075463E">
              <w:rPr>
                <w:sz w:val="24"/>
                <w:szCs w:val="24"/>
              </w:rPr>
              <w:t xml:space="preserve">(ILC) </w:t>
            </w:r>
          </w:p>
          <w:p w14:paraId="315EDFC1" w14:textId="77777777" w:rsidR="002F1918" w:rsidRPr="0075463E" w:rsidRDefault="002F1918" w:rsidP="00584E41">
            <w:pPr>
              <w:jc w:val="center"/>
              <w:rPr>
                <w:sz w:val="24"/>
                <w:szCs w:val="24"/>
              </w:rPr>
            </w:pPr>
            <w:r w:rsidRPr="0075463E">
              <w:rPr>
                <w:sz w:val="24"/>
                <w:szCs w:val="24"/>
              </w:rPr>
              <w:t>(valor maior que)</w:t>
            </w:r>
          </w:p>
        </w:tc>
        <w:tc>
          <w:tcPr>
            <w:tcW w:w="3083" w:type="dxa"/>
            <w:tcBorders>
              <w:top w:val="single" w:sz="4" w:space="0" w:color="000000"/>
              <w:left w:val="single" w:sz="4" w:space="0" w:color="000000"/>
              <w:bottom w:val="single" w:sz="4" w:space="0" w:color="000000"/>
              <w:right w:val="single" w:sz="4" w:space="0" w:color="000000"/>
            </w:tcBorders>
          </w:tcPr>
          <w:p w14:paraId="1FBAB480" w14:textId="77777777" w:rsidR="002F1918" w:rsidRPr="0075463E" w:rsidRDefault="002F1918" w:rsidP="00584E41">
            <w:pPr>
              <w:snapToGrid w:val="0"/>
              <w:jc w:val="center"/>
              <w:rPr>
                <w:sz w:val="24"/>
                <w:szCs w:val="24"/>
              </w:rPr>
            </w:pPr>
            <w:r w:rsidRPr="0075463E">
              <w:rPr>
                <w:sz w:val="24"/>
                <w:szCs w:val="24"/>
              </w:rPr>
              <w:t xml:space="preserve">(ISG) </w:t>
            </w:r>
          </w:p>
          <w:p w14:paraId="58AB4D9E" w14:textId="77777777" w:rsidR="002F1918" w:rsidRPr="0075463E" w:rsidRDefault="002F1918" w:rsidP="00584E41">
            <w:pPr>
              <w:jc w:val="center"/>
              <w:rPr>
                <w:sz w:val="24"/>
                <w:szCs w:val="24"/>
              </w:rPr>
            </w:pPr>
            <w:r w:rsidRPr="0075463E">
              <w:rPr>
                <w:sz w:val="24"/>
                <w:szCs w:val="24"/>
              </w:rPr>
              <w:t>(valor maior que)</w:t>
            </w:r>
          </w:p>
        </w:tc>
      </w:tr>
      <w:tr w:rsidR="002F1918" w:rsidRPr="0075463E" w14:paraId="1DFFBDA7" w14:textId="77777777" w:rsidTr="006C5BAF">
        <w:tc>
          <w:tcPr>
            <w:tcW w:w="3437" w:type="dxa"/>
            <w:tcBorders>
              <w:left w:val="single" w:sz="4" w:space="0" w:color="000000"/>
              <w:bottom w:val="single" w:sz="4" w:space="0" w:color="000000"/>
            </w:tcBorders>
          </w:tcPr>
          <w:p w14:paraId="6E8C4102" w14:textId="77777777" w:rsidR="002F1918" w:rsidRPr="0075463E" w:rsidRDefault="002F1918" w:rsidP="00584E41">
            <w:pPr>
              <w:snapToGrid w:val="0"/>
              <w:jc w:val="center"/>
              <w:rPr>
                <w:b/>
                <w:sz w:val="24"/>
                <w:szCs w:val="24"/>
              </w:rPr>
            </w:pPr>
            <w:r w:rsidRPr="0075463E">
              <w:rPr>
                <w:b/>
                <w:sz w:val="24"/>
                <w:szCs w:val="24"/>
              </w:rPr>
              <w:t>1</w:t>
            </w:r>
          </w:p>
        </w:tc>
        <w:tc>
          <w:tcPr>
            <w:tcW w:w="2410" w:type="dxa"/>
            <w:tcBorders>
              <w:left w:val="single" w:sz="4" w:space="0" w:color="000000"/>
              <w:bottom w:val="single" w:sz="4" w:space="0" w:color="000000"/>
            </w:tcBorders>
          </w:tcPr>
          <w:p w14:paraId="15A6DE2B" w14:textId="77777777" w:rsidR="002F1918" w:rsidRPr="0075463E" w:rsidRDefault="002F1918" w:rsidP="00584E41">
            <w:pPr>
              <w:snapToGrid w:val="0"/>
              <w:jc w:val="center"/>
              <w:rPr>
                <w:b/>
                <w:sz w:val="24"/>
                <w:szCs w:val="24"/>
              </w:rPr>
            </w:pPr>
            <w:r w:rsidRPr="0075463E">
              <w:rPr>
                <w:b/>
                <w:sz w:val="24"/>
                <w:szCs w:val="24"/>
              </w:rPr>
              <w:t>1</w:t>
            </w:r>
          </w:p>
        </w:tc>
        <w:tc>
          <w:tcPr>
            <w:tcW w:w="3083" w:type="dxa"/>
            <w:tcBorders>
              <w:left w:val="single" w:sz="4" w:space="0" w:color="000000"/>
              <w:bottom w:val="single" w:sz="4" w:space="0" w:color="000000"/>
              <w:right w:val="single" w:sz="4" w:space="0" w:color="000000"/>
            </w:tcBorders>
          </w:tcPr>
          <w:p w14:paraId="3DA5D596" w14:textId="77777777" w:rsidR="002F1918" w:rsidRPr="0075463E" w:rsidRDefault="002F1918" w:rsidP="00584E41">
            <w:pPr>
              <w:snapToGrid w:val="0"/>
              <w:jc w:val="center"/>
              <w:rPr>
                <w:b/>
                <w:sz w:val="24"/>
                <w:szCs w:val="24"/>
              </w:rPr>
            </w:pPr>
            <w:r w:rsidRPr="0075463E">
              <w:rPr>
                <w:b/>
                <w:sz w:val="24"/>
                <w:szCs w:val="24"/>
              </w:rPr>
              <w:t>1</w:t>
            </w:r>
          </w:p>
        </w:tc>
      </w:tr>
    </w:tbl>
    <w:p w14:paraId="771B6131" w14:textId="77777777" w:rsidR="002F1918" w:rsidRPr="0075463E" w:rsidRDefault="002F1918" w:rsidP="00584E41">
      <w:pPr>
        <w:pStyle w:val="Standard"/>
        <w:spacing w:after="0" w:line="240" w:lineRule="auto"/>
        <w:jc w:val="both"/>
        <w:rPr>
          <w:rFonts w:ascii="Times New Roman" w:hAnsi="Times New Roman"/>
          <w:sz w:val="24"/>
          <w:szCs w:val="24"/>
        </w:rPr>
      </w:pPr>
    </w:p>
    <w:p w14:paraId="706C9779" w14:textId="77777777" w:rsidR="006918BC" w:rsidRPr="0075463E" w:rsidRDefault="002F1918" w:rsidP="006C5BAF">
      <w:pPr>
        <w:pStyle w:val="Standard"/>
        <w:spacing w:after="0" w:line="240" w:lineRule="auto"/>
        <w:jc w:val="both"/>
        <w:rPr>
          <w:rFonts w:ascii="Times New Roman" w:hAnsi="Times New Roman"/>
          <w:sz w:val="24"/>
          <w:szCs w:val="24"/>
        </w:rPr>
      </w:pPr>
      <w:r w:rsidRPr="0075463E">
        <w:rPr>
          <w:rFonts w:ascii="Times New Roman" w:hAnsi="Times New Roman"/>
          <w:sz w:val="24"/>
          <w:szCs w:val="24"/>
          <w:shd w:val="clear" w:color="auto" w:fill="FFFFFF"/>
        </w:rPr>
        <w:t xml:space="preserve">b.1) Os índices acima determinados são </w:t>
      </w:r>
      <w:r w:rsidR="006918BC" w:rsidRPr="0075463E">
        <w:rPr>
          <w:rFonts w:ascii="Times New Roman" w:hAnsi="Times New Roman"/>
          <w:sz w:val="24"/>
          <w:szCs w:val="24"/>
          <w:shd w:val="clear" w:color="auto" w:fill="FFFFFF"/>
        </w:rPr>
        <w:t>resultantes da aplicação das seguintes fórmulas:</w:t>
      </w:r>
    </w:p>
    <w:p w14:paraId="10FBF4C5" w14:textId="77777777" w:rsidR="00A440BD" w:rsidRPr="0075463E" w:rsidRDefault="00A440BD" w:rsidP="00584E41">
      <w:pPr>
        <w:pStyle w:val="PargrafodaLista"/>
        <w:widowControl w:val="0"/>
        <w:tabs>
          <w:tab w:val="left" w:pos="1390"/>
        </w:tabs>
        <w:spacing w:after="0" w:line="240" w:lineRule="auto"/>
        <w:ind w:left="1092"/>
        <w:jc w:val="both"/>
        <w:rPr>
          <w:rFonts w:ascii="Times New Roman" w:hAnsi="Times New Roman"/>
          <w:sz w:val="24"/>
          <w:szCs w:val="24"/>
          <w:shd w:val="clear" w:color="auto" w:fill="FFFFFF"/>
        </w:rPr>
      </w:pPr>
    </w:p>
    <w:p w14:paraId="2CE9EE21" w14:textId="77777777" w:rsidR="006918BC" w:rsidRPr="0075463E" w:rsidRDefault="006918BC" w:rsidP="00584E41">
      <w:pPr>
        <w:pStyle w:val="PargrafodaLista"/>
        <w:widowControl w:val="0"/>
        <w:tabs>
          <w:tab w:val="left" w:pos="1390"/>
        </w:tabs>
        <w:spacing w:after="0" w:line="240" w:lineRule="auto"/>
        <w:ind w:left="1092"/>
        <w:jc w:val="both"/>
        <w:rPr>
          <w:rFonts w:ascii="Times New Roman" w:hAnsi="Times New Roman"/>
          <w:b/>
          <w:bCs/>
          <w:sz w:val="24"/>
          <w:szCs w:val="24"/>
          <w:shd w:val="clear" w:color="auto" w:fill="FFFFFF"/>
        </w:rPr>
      </w:pPr>
      <w:r w:rsidRPr="0075463E">
        <w:rPr>
          <w:rFonts w:ascii="Times New Roman" w:hAnsi="Times New Roman"/>
          <w:b/>
          <w:bCs/>
          <w:sz w:val="24"/>
          <w:szCs w:val="24"/>
          <w:shd w:val="clear" w:color="auto" w:fill="FFFFFF"/>
        </w:rPr>
        <w:t>Índice de Liquidez Corrente (ILC):</w:t>
      </w:r>
    </w:p>
    <w:tbl>
      <w:tblPr>
        <w:tblW w:w="2970" w:type="dxa"/>
        <w:tblInd w:w="852" w:type="dxa"/>
        <w:tblLayout w:type="fixed"/>
        <w:tblCellMar>
          <w:left w:w="10" w:type="dxa"/>
          <w:right w:w="10" w:type="dxa"/>
        </w:tblCellMar>
        <w:tblLook w:val="04A0" w:firstRow="1" w:lastRow="0" w:firstColumn="1" w:lastColumn="0" w:noHBand="0" w:noVBand="1"/>
      </w:tblPr>
      <w:tblGrid>
        <w:gridCol w:w="848"/>
        <w:gridCol w:w="2122"/>
      </w:tblGrid>
      <w:tr w:rsidR="007F5AEA" w:rsidRPr="0075463E" w14:paraId="0F77930D" w14:textId="77777777" w:rsidTr="006918BC">
        <w:trPr>
          <w:cantSplit/>
        </w:trPr>
        <w:tc>
          <w:tcPr>
            <w:tcW w:w="849" w:type="dxa"/>
            <w:vMerge w:val="restart"/>
            <w:tcMar>
              <w:top w:w="0" w:type="dxa"/>
              <w:left w:w="70" w:type="dxa"/>
              <w:bottom w:w="0" w:type="dxa"/>
              <w:right w:w="70" w:type="dxa"/>
            </w:tcMar>
            <w:vAlign w:val="center"/>
            <w:hideMark/>
          </w:tcPr>
          <w:p w14:paraId="2561232F" w14:textId="77777777" w:rsidR="006918BC" w:rsidRPr="0075463E" w:rsidRDefault="006918BC" w:rsidP="00584E41">
            <w:pPr>
              <w:pStyle w:val="Standard"/>
              <w:spacing w:after="0" w:line="240" w:lineRule="auto"/>
              <w:ind w:left="85"/>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ILC =</w:t>
            </w:r>
          </w:p>
        </w:tc>
        <w:tc>
          <w:tcPr>
            <w:tcW w:w="2125" w:type="dxa"/>
            <w:tcBorders>
              <w:top w:val="nil"/>
              <w:left w:val="nil"/>
              <w:bottom w:val="single" w:sz="4" w:space="0" w:color="000080"/>
              <w:right w:val="nil"/>
            </w:tcBorders>
            <w:tcMar>
              <w:top w:w="0" w:type="dxa"/>
              <w:left w:w="70" w:type="dxa"/>
              <w:bottom w:w="0" w:type="dxa"/>
              <w:right w:w="70" w:type="dxa"/>
            </w:tcMar>
            <w:hideMark/>
          </w:tcPr>
          <w:p w14:paraId="1A8F8896" w14:textId="77777777" w:rsidR="006918BC" w:rsidRPr="0075463E" w:rsidRDefault="006918BC"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Ativo Circulante</w:t>
            </w:r>
          </w:p>
        </w:tc>
      </w:tr>
      <w:tr w:rsidR="007F5AEA" w:rsidRPr="0075463E" w14:paraId="4B74B1AF" w14:textId="77777777" w:rsidTr="006918BC">
        <w:trPr>
          <w:cantSplit/>
        </w:trPr>
        <w:tc>
          <w:tcPr>
            <w:tcW w:w="2974" w:type="dxa"/>
            <w:vMerge/>
            <w:vAlign w:val="center"/>
            <w:hideMark/>
          </w:tcPr>
          <w:p w14:paraId="795101CE" w14:textId="77777777" w:rsidR="006918BC" w:rsidRPr="0075463E" w:rsidRDefault="006918BC" w:rsidP="00584E41">
            <w:pPr>
              <w:suppressAutoHyphens w:val="0"/>
              <w:rPr>
                <w:rFonts w:eastAsia="Calibri"/>
                <w:kern w:val="3"/>
                <w:sz w:val="24"/>
                <w:szCs w:val="24"/>
                <w:shd w:val="clear" w:color="auto" w:fill="FFFFFF"/>
                <w:lang w:eastAsia="zh-CN" w:bidi="hi-IN"/>
              </w:rPr>
            </w:pPr>
          </w:p>
        </w:tc>
        <w:tc>
          <w:tcPr>
            <w:tcW w:w="2125" w:type="dxa"/>
            <w:tcMar>
              <w:top w:w="0" w:type="dxa"/>
              <w:left w:w="70" w:type="dxa"/>
              <w:bottom w:w="0" w:type="dxa"/>
              <w:right w:w="70" w:type="dxa"/>
            </w:tcMar>
            <w:hideMark/>
          </w:tcPr>
          <w:p w14:paraId="33BF42DC" w14:textId="77777777" w:rsidR="006918BC" w:rsidRPr="0075463E" w:rsidRDefault="006918BC"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Passivo Circulante</w:t>
            </w:r>
          </w:p>
        </w:tc>
      </w:tr>
      <w:tr w:rsidR="007F5AEA" w:rsidRPr="0075463E" w14:paraId="3CBC8E07" w14:textId="77777777" w:rsidTr="006918BC">
        <w:trPr>
          <w:cantSplit/>
        </w:trPr>
        <w:tc>
          <w:tcPr>
            <w:tcW w:w="2974" w:type="dxa"/>
            <w:gridSpan w:val="2"/>
            <w:tcMar>
              <w:top w:w="0" w:type="dxa"/>
              <w:left w:w="70" w:type="dxa"/>
              <w:bottom w:w="0" w:type="dxa"/>
              <w:right w:w="70" w:type="dxa"/>
            </w:tcMar>
            <w:vAlign w:val="center"/>
          </w:tcPr>
          <w:p w14:paraId="56D17684" w14:textId="77777777" w:rsidR="006918BC" w:rsidRPr="0075463E" w:rsidRDefault="006918BC" w:rsidP="00584E41">
            <w:pPr>
              <w:pStyle w:val="Standard"/>
              <w:snapToGrid w:val="0"/>
              <w:spacing w:after="0" w:line="240" w:lineRule="auto"/>
              <w:rPr>
                <w:rFonts w:ascii="Times New Roman" w:hAnsi="Times New Roman"/>
                <w:sz w:val="24"/>
                <w:szCs w:val="24"/>
                <w:shd w:val="clear" w:color="auto" w:fill="FFFFFF"/>
                <w:lang w:bidi="hi-IN"/>
              </w:rPr>
            </w:pPr>
          </w:p>
        </w:tc>
      </w:tr>
    </w:tbl>
    <w:p w14:paraId="28A187D9" w14:textId="77777777" w:rsidR="006918BC" w:rsidRPr="0075463E" w:rsidRDefault="006918BC" w:rsidP="00584E41">
      <w:pPr>
        <w:pStyle w:val="Standard"/>
        <w:widowControl w:val="0"/>
        <w:tabs>
          <w:tab w:val="left" w:pos="1410"/>
        </w:tabs>
        <w:spacing w:after="0" w:line="240" w:lineRule="auto"/>
        <w:ind w:left="1092"/>
        <w:jc w:val="both"/>
        <w:rPr>
          <w:rFonts w:ascii="Times New Roman" w:hAnsi="Times New Roman"/>
          <w:b/>
          <w:bCs/>
          <w:sz w:val="24"/>
          <w:szCs w:val="24"/>
          <w:shd w:val="clear" w:color="auto" w:fill="FFFFFF"/>
        </w:rPr>
      </w:pPr>
      <w:r w:rsidRPr="0075463E">
        <w:rPr>
          <w:rFonts w:ascii="Times New Roman" w:hAnsi="Times New Roman"/>
          <w:b/>
          <w:bCs/>
          <w:sz w:val="24"/>
          <w:szCs w:val="24"/>
          <w:shd w:val="clear" w:color="auto" w:fill="FFFFFF"/>
        </w:rPr>
        <w:t>Índice de Liquidez Geral (ILG):</w:t>
      </w:r>
    </w:p>
    <w:p w14:paraId="57E5597C" w14:textId="77777777" w:rsidR="006918BC" w:rsidRPr="0075463E" w:rsidRDefault="006918BC" w:rsidP="00584E41">
      <w:pPr>
        <w:pStyle w:val="Standard"/>
        <w:widowControl w:val="0"/>
        <w:tabs>
          <w:tab w:val="left" w:pos="1410"/>
        </w:tabs>
        <w:spacing w:after="0" w:line="240" w:lineRule="auto"/>
        <w:ind w:left="1092"/>
        <w:jc w:val="both"/>
        <w:rPr>
          <w:rFonts w:ascii="Times New Roman" w:hAnsi="Times New Roman"/>
          <w:sz w:val="24"/>
          <w:szCs w:val="24"/>
          <w:shd w:val="clear" w:color="auto" w:fill="FFFFFF"/>
        </w:rPr>
      </w:pPr>
    </w:p>
    <w:tbl>
      <w:tblPr>
        <w:tblW w:w="5250" w:type="dxa"/>
        <w:tblInd w:w="852" w:type="dxa"/>
        <w:tblLayout w:type="fixed"/>
        <w:tblCellMar>
          <w:left w:w="10" w:type="dxa"/>
          <w:right w:w="10" w:type="dxa"/>
        </w:tblCellMar>
        <w:tblLook w:val="04A0" w:firstRow="1" w:lastRow="0" w:firstColumn="1" w:lastColumn="0" w:noHBand="0" w:noVBand="1"/>
      </w:tblPr>
      <w:tblGrid>
        <w:gridCol w:w="850"/>
        <w:gridCol w:w="4400"/>
      </w:tblGrid>
      <w:tr w:rsidR="007F5AEA" w:rsidRPr="0075463E" w14:paraId="2897002A" w14:textId="77777777" w:rsidTr="006918BC">
        <w:trPr>
          <w:cantSplit/>
        </w:trPr>
        <w:tc>
          <w:tcPr>
            <w:tcW w:w="849" w:type="dxa"/>
            <w:vMerge w:val="restart"/>
            <w:tcMar>
              <w:top w:w="0" w:type="dxa"/>
              <w:left w:w="70" w:type="dxa"/>
              <w:bottom w:w="0" w:type="dxa"/>
              <w:right w:w="70" w:type="dxa"/>
            </w:tcMar>
            <w:vAlign w:val="center"/>
            <w:hideMark/>
          </w:tcPr>
          <w:p w14:paraId="14A6D918" w14:textId="77777777" w:rsidR="006918BC" w:rsidRPr="0075463E" w:rsidRDefault="006918BC" w:rsidP="00584E41">
            <w:pPr>
              <w:pStyle w:val="Standard"/>
              <w:spacing w:after="0" w:line="240" w:lineRule="auto"/>
              <w:ind w:left="85"/>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ILG =</w:t>
            </w:r>
          </w:p>
        </w:tc>
        <w:tc>
          <w:tcPr>
            <w:tcW w:w="4394" w:type="dxa"/>
            <w:tcBorders>
              <w:top w:val="nil"/>
              <w:left w:val="nil"/>
              <w:bottom w:val="single" w:sz="4" w:space="0" w:color="000080"/>
              <w:right w:val="nil"/>
            </w:tcBorders>
            <w:tcMar>
              <w:top w:w="0" w:type="dxa"/>
              <w:left w:w="70" w:type="dxa"/>
              <w:bottom w:w="0" w:type="dxa"/>
              <w:right w:w="70" w:type="dxa"/>
            </w:tcMar>
            <w:hideMark/>
          </w:tcPr>
          <w:p w14:paraId="5FE32889" w14:textId="77777777" w:rsidR="006918BC" w:rsidRPr="0075463E" w:rsidRDefault="006918BC"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Ativo Circulante + Realizável a Longo Prazo</w:t>
            </w:r>
          </w:p>
        </w:tc>
      </w:tr>
      <w:tr w:rsidR="007F5AEA" w:rsidRPr="0075463E" w14:paraId="43EFF8AE" w14:textId="77777777" w:rsidTr="006918BC">
        <w:trPr>
          <w:cantSplit/>
        </w:trPr>
        <w:tc>
          <w:tcPr>
            <w:tcW w:w="5243" w:type="dxa"/>
            <w:vMerge/>
            <w:vAlign w:val="center"/>
            <w:hideMark/>
          </w:tcPr>
          <w:p w14:paraId="43EE106B" w14:textId="77777777" w:rsidR="006918BC" w:rsidRPr="0075463E" w:rsidRDefault="006918BC" w:rsidP="00584E41">
            <w:pPr>
              <w:suppressAutoHyphens w:val="0"/>
              <w:rPr>
                <w:rFonts w:eastAsia="Calibri"/>
                <w:kern w:val="3"/>
                <w:sz w:val="24"/>
                <w:szCs w:val="24"/>
                <w:shd w:val="clear" w:color="auto" w:fill="FFFFFF"/>
                <w:lang w:eastAsia="zh-CN" w:bidi="hi-IN"/>
              </w:rPr>
            </w:pPr>
          </w:p>
        </w:tc>
        <w:tc>
          <w:tcPr>
            <w:tcW w:w="4394" w:type="dxa"/>
            <w:tcMar>
              <w:top w:w="0" w:type="dxa"/>
              <w:left w:w="70" w:type="dxa"/>
              <w:bottom w:w="0" w:type="dxa"/>
              <w:right w:w="70" w:type="dxa"/>
            </w:tcMar>
            <w:hideMark/>
          </w:tcPr>
          <w:p w14:paraId="1EF8A573" w14:textId="77777777" w:rsidR="006918BC" w:rsidRPr="0075463E" w:rsidRDefault="006918BC"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Passivo Circulante + Exigível à Longo Prazo</w:t>
            </w:r>
          </w:p>
        </w:tc>
      </w:tr>
      <w:tr w:rsidR="007F5AEA" w:rsidRPr="0075463E" w14:paraId="48E57544" w14:textId="77777777" w:rsidTr="006918BC">
        <w:trPr>
          <w:cantSplit/>
        </w:trPr>
        <w:tc>
          <w:tcPr>
            <w:tcW w:w="5243" w:type="dxa"/>
            <w:gridSpan w:val="2"/>
            <w:tcMar>
              <w:top w:w="0" w:type="dxa"/>
              <w:left w:w="70" w:type="dxa"/>
              <w:bottom w:w="0" w:type="dxa"/>
              <w:right w:w="70" w:type="dxa"/>
            </w:tcMar>
            <w:vAlign w:val="center"/>
          </w:tcPr>
          <w:p w14:paraId="6824051F" w14:textId="77777777" w:rsidR="006918BC" w:rsidRPr="0075463E" w:rsidRDefault="006918BC" w:rsidP="00584E41">
            <w:pPr>
              <w:pStyle w:val="Standard"/>
              <w:snapToGrid w:val="0"/>
              <w:spacing w:after="0" w:line="240" w:lineRule="auto"/>
              <w:rPr>
                <w:rFonts w:ascii="Times New Roman" w:hAnsi="Times New Roman"/>
                <w:sz w:val="24"/>
                <w:szCs w:val="24"/>
                <w:shd w:val="clear" w:color="auto" w:fill="FFFFFF"/>
                <w:lang w:bidi="hi-IN"/>
              </w:rPr>
            </w:pPr>
          </w:p>
        </w:tc>
      </w:tr>
    </w:tbl>
    <w:p w14:paraId="25D086F9" w14:textId="77777777" w:rsidR="006918BC" w:rsidRPr="0075463E" w:rsidRDefault="002F1918" w:rsidP="00584E41">
      <w:pPr>
        <w:pStyle w:val="Standard"/>
        <w:widowControl w:val="0"/>
        <w:tabs>
          <w:tab w:val="left" w:pos="1410"/>
        </w:tabs>
        <w:spacing w:after="0" w:line="240" w:lineRule="auto"/>
        <w:ind w:left="1092"/>
        <w:jc w:val="both"/>
        <w:rPr>
          <w:rFonts w:ascii="Times New Roman" w:hAnsi="Times New Roman"/>
          <w:b/>
          <w:bCs/>
          <w:sz w:val="24"/>
          <w:szCs w:val="24"/>
          <w:shd w:val="clear" w:color="auto" w:fill="FFFFFF"/>
        </w:rPr>
      </w:pPr>
      <w:r w:rsidRPr="0075463E">
        <w:rPr>
          <w:rFonts w:ascii="Times New Roman" w:hAnsi="Times New Roman"/>
          <w:b/>
          <w:bCs/>
          <w:sz w:val="24"/>
          <w:szCs w:val="24"/>
          <w:shd w:val="clear" w:color="auto" w:fill="FFFFFF"/>
        </w:rPr>
        <w:t>Solvência Geral</w:t>
      </w:r>
      <w:r w:rsidR="006918BC" w:rsidRPr="0075463E">
        <w:rPr>
          <w:rFonts w:ascii="Times New Roman" w:hAnsi="Times New Roman"/>
          <w:b/>
          <w:bCs/>
          <w:sz w:val="24"/>
          <w:szCs w:val="24"/>
          <w:shd w:val="clear" w:color="auto" w:fill="FFFFFF"/>
        </w:rPr>
        <w:t xml:space="preserve"> (</w:t>
      </w:r>
      <w:r w:rsidRPr="0075463E">
        <w:rPr>
          <w:rFonts w:ascii="Times New Roman" w:hAnsi="Times New Roman"/>
          <w:b/>
          <w:bCs/>
          <w:sz w:val="24"/>
          <w:szCs w:val="24"/>
          <w:shd w:val="clear" w:color="auto" w:fill="FFFFFF"/>
        </w:rPr>
        <w:t>ISG</w:t>
      </w:r>
      <w:r w:rsidR="006918BC" w:rsidRPr="0075463E">
        <w:rPr>
          <w:rFonts w:ascii="Times New Roman" w:hAnsi="Times New Roman"/>
          <w:b/>
          <w:bCs/>
          <w:sz w:val="24"/>
          <w:szCs w:val="24"/>
          <w:shd w:val="clear" w:color="auto" w:fill="FFFFFF"/>
        </w:rPr>
        <w:t>):</w:t>
      </w:r>
    </w:p>
    <w:p w14:paraId="4BD6CD0E" w14:textId="77777777" w:rsidR="006918BC" w:rsidRPr="0075463E" w:rsidRDefault="006918BC" w:rsidP="00584E41">
      <w:pPr>
        <w:pStyle w:val="Standard"/>
        <w:widowControl w:val="0"/>
        <w:tabs>
          <w:tab w:val="left" w:pos="1410"/>
        </w:tabs>
        <w:spacing w:after="0" w:line="240" w:lineRule="auto"/>
        <w:ind w:left="1092"/>
        <w:jc w:val="both"/>
        <w:rPr>
          <w:rFonts w:ascii="Times New Roman" w:hAnsi="Times New Roman"/>
          <w:sz w:val="24"/>
          <w:szCs w:val="24"/>
          <w:shd w:val="clear" w:color="auto" w:fill="FFFFFF"/>
        </w:rPr>
      </w:pPr>
    </w:p>
    <w:tbl>
      <w:tblPr>
        <w:tblW w:w="5250" w:type="dxa"/>
        <w:tblInd w:w="852" w:type="dxa"/>
        <w:tblLayout w:type="fixed"/>
        <w:tblCellMar>
          <w:left w:w="10" w:type="dxa"/>
          <w:right w:w="10" w:type="dxa"/>
        </w:tblCellMar>
        <w:tblLook w:val="04A0" w:firstRow="1" w:lastRow="0" w:firstColumn="1" w:lastColumn="0" w:noHBand="0" w:noVBand="1"/>
      </w:tblPr>
      <w:tblGrid>
        <w:gridCol w:w="850"/>
        <w:gridCol w:w="4400"/>
      </w:tblGrid>
      <w:tr w:rsidR="007F5AEA" w:rsidRPr="0075463E" w14:paraId="1247D6AC" w14:textId="77777777" w:rsidTr="00A440BD">
        <w:trPr>
          <w:cantSplit/>
        </w:trPr>
        <w:tc>
          <w:tcPr>
            <w:tcW w:w="850" w:type="dxa"/>
            <w:vMerge w:val="restart"/>
            <w:tcMar>
              <w:top w:w="0" w:type="dxa"/>
              <w:left w:w="70" w:type="dxa"/>
              <w:bottom w:w="0" w:type="dxa"/>
              <w:right w:w="70" w:type="dxa"/>
            </w:tcMar>
            <w:vAlign w:val="center"/>
            <w:hideMark/>
          </w:tcPr>
          <w:p w14:paraId="0A8580AF" w14:textId="77777777" w:rsidR="006918BC" w:rsidRPr="0075463E" w:rsidRDefault="002F1918" w:rsidP="00584E41">
            <w:pPr>
              <w:pStyle w:val="Standard"/>
              <w:spacing w:after="0" w:line="240" w:lineRule="auto"/>
              <w:ind w:left="85"/>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ISG</w:t>
            </w:r>
            <w:r w:rsidR="006918BC" w:rsidRPr="0075463E">
              <w:rPr>
                <w:rFonts w:ascii="Times New Roman" w:hAnsi="Times New Roman"/>
                <w:sz w:val="24"/>
                <w:szCs w:val="24"/>
                <w:shd w:val="clear" w:color="auto" w:fill="FFFFFF"/>
                <w:lang w:bidi="hi-IN"/>
              </w:rPr>
              <w:t xml:space="preserve"> =</w:t>
            </w:r>
          </w:p>
        </w:tc>
        <w:tc>
          <w:tcPr>
            <w:tcW w:w="4400" w:type="dxa"/>
            <w:tcBorders>
              <w:top w:val="nil"/>
              <w:left w:val="nil"/>
              <w:bottom w:val="single" w:sz="4" w:space="0" w:color="000080"/>
              <w:right w:val="nil"/>
            </w:tcBorders>
            <w:tcMar>
              <w:top w:w="0" w:type="dxa"/>
              <w:left w:w="70" w:type="dxa"/>
              <w:bottom w:w="0" w:type="dxa"/>
              <w:right w:w="70" w:type="dxa"/>
            </w:tcMar>
            <w:hideMark/>
          </w:tcPr>
          <w:p w14:paraId="3EA670F2" w14:textId="77777777" w:rsidR="006918BC" w:rsidRPr="0075463E" w:rsidRDefault="002F1918"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Ativo Circulante + Ativo Permanente</w:t>
            </w:r>
            <w:r w:rsidR="006918BC" w:rsidRPr="0075463E">
              <w:rPr>
                <w:rFonts w:ascii="Times New Roman" w:hAnsi="Times New Roman"/>
                <w:sz w:val="24"/>
                <w:szCs w:val="24"/>
                <w:shd w:val="clear" w:color="auto" w:fill="FFFFFF"/>
                <w:lang w:bidi="hi-IN"/>
              </w:rPr>
              <w:t xml:space="preserve"> + </w:t>
            </w:r>
            <w:r w:rsidRPr="0075463E">
              <w:rPr>
                <w:rFonts w:ascii="Times New Roman" w:hAnsi="Times New Roman"/>
                <w:sz w:val="24"/>
                <w:szCs w:val="24"/>
                <w:shd w:val="clear" w:color="auto" w:fill="FFFFFF"/>
                <w:lang w:bidi="hi-IN"/>
              </w:rPr>
              <w:t>Realizável</w:t>
            </w:r>
            <w:r w:rsidR="006918BC" w:rsidRPr="0075463E">
              <w:rPr>
                <w:rFonts w:ascii="Times New Roman" w:hAnsi="Times New Roman"/>
                <w:sz w:val="24"/>
                <w:szCs w:val="24"/>
                <w:shd w:val="clear" w:color="auto" w:fill="FFFFFF"/>
                <w:lang w:bidi="hi-IN"/>
              </w:rPr>
              <w:t xml:space="preserve"> a Longo Prazo</w:t>
            </w:r>
          </w:p>
        </w:tc>
      </w:tr>
      <w:tr w:rsidR="007F5AEA" w:rsidRPr="0075463E" w14:paraId="74DF507F" w14:textId="77777777" w:rsidTr="00A440BD">
        <w:trPr>
          <w:cantSplit/>
        </w:trPr>
        <w:tc>
          <w:tcPr>
            <w:tcW w:w="850" w:type="dxa"/>
            <w:vMerge/>
            <w:vAlign w:val="center"/>
            <w:hideMark/>
          </w:tcPr>
          <w:p w14:paraId="69034765" w14:textId="77777777" w:rsidR="006918BC" w:rsidRPr="0075463E" w:rsidRDefault="006918BC" w:rsidP="00584E41">
            <w:pPr>
              <w:suppressAutoHyphens w:val="0"/>
              <w:rPr>
                <w:rFonts w:eastAsia="Calibri"/>
                <w:kern w:val="3"/>
                <w:sz w:val="24"/>
                <w:szCs w:val="24"/>
                <w:shd w:val="clear" w:color="auto" w:fill="FFFFFF"/>
                <w:lang w:eastAsia="zh-CN" w:bidi="hi-IN"/>
              </w:rPr>
            </w:pPr>
          </w:p>
        </w:tc>
        <w:tc>
          <w:tcPr>
            <w:tcW w:w="4400" w:type="dxa"/>
            <w:tcMar>
              <w:top w:w="0" w:type="dxa"/>
              <w:left w:w="70" w:type="dxa"/>
              <w:bottom w:w="0" w:type="dxa"/>
              <w:right w:w="70" w:type="dxa"/>
            </w:tcMar>
            <w:hideMark/>
          </w:tcPr>
          <w:p w14:paraId="3DD6CF66" w14:textId="77777777" w:rsidR="006918BC" w:rsidRPr="0075463E" w:rsidRDefault="002F1918" w:rsidP="00584E41">
            <w:pPr>
              <w:pStyle w:val="Standard"/>
              <w:spacing w:after="0" w:line="240" w:lineRule="auto"/>
              <w:jc w:val="center"/>
              <w:rPr>
                <w:rFonts w:ascii="Times New Roman" w:hAnsi="Times New Roman"/>
                <w:sz w:val="24"/>
                <w:szCs w:val="24"/>
                <w:shd w:val="clear" w:color="auto" w:fill="FFFFFF"/>
                <w:lang w:bidi="hi-IN"/>
              </w:rPr>
            </w:pPr>
            <w:r w:rsidRPr="0075463E">
              <w:rPr>
                <w:rFonts w:ascii="Times New Roman" w:hAnsi="Times New Roman"/>
                <w:sz w:val="24"/>
                <w:szCs w:val="24"/>
                <w:shd w:val="clear" w:color="auto" w:fill="FFFFFF"/>
                <w:lang w:bidi="hi-IN"/>
              </w:rPr>
              <w:t xml:space="preserve">Passivo Circulante + </w:t>
            </w:r>
            <w:r w:rsidR="00A440BD" w:rsidRPr="0075463E">
              <w:rPr>
                <w:rFonts w:ascii="Times New Roman" w:hAnsi="Times New Roman"/>
                <w:sz w:val="24"/>
                <w:szCs w:val="24"/>
                <w:shd w:val="clear" w:color="auto" w:fill="FFFFFF"/>
                <w:lang w:bidi="hi-IN"/>
              </w:rPr>
              <w:t>Exigível a longo prazo</w:t>
            </w:r>
          </w:p>
        </w:tc>
      </w:tr>
      <w:tr w:rsidR="007F5AEA" w:rsidRPr="0075463E" w14:paraId="06A646B3" w14:textId="77777777" w:rsidTr="00A440BD">
        <w:trPr>
          <w:cantSplit/>
        </w:trPr>
        <w:tc>
          <w:tcPr>
            <w:tcW w:w="5250" w:type="dxa"/>
            <w:gridSpan w:val="2"/>
            <w:tcMar>
              <w:top w:w="0" w:type="dxa"/>
              <w:left w:w="70" w:type="dxa"/>
              <w:bottom w:w="0" w:type="dxa"/>
              <w:right w:w="70" w:type="dxa"/>
            </w:tcMar>
            <w:vAlign w:val="center"/>
          </w:tcPr>
          <w:p w14:paraId="36200D2D" w14:textId="77777777" w:rsidR="006918BC" w:rsidRPr="0075463E" w:rsidRDefault="006918BC" w:rsidP="00584E41">
            <w:pPr>
              <w:pStyle w:val="Standard"/>
              <w:snapToGrid w:val="0"/>
              <w:spacing w:after="0" w:line="240" w:lineRule="auto"/>
              <w:rPr>
                <w:rFonts w:ascii="Times New Roman" w:hAnsi="Times New Roman"/>
                <w:sz w:val="24"/>
                <w:szCs w:val="24"/>
                <w:shd w:val="clear" w:color="auto" w:fill="FFFFFF"/>
                <w:lang w:bidi="hi-IN"/>
              </w:rPr>
            </w:pPr>
          </w:p>
        </w:tc>
      </w:tr>
    </w:tbl>
    <w:p w14:paraId="33F30237" w14:textId="77777777" w:rsidR="00A440BD" w:rsidRPr="0075463E" w:rsidRDefault="00A440BD" w:rsidP="00584E41">
      <w:pPr>
        <w:tabs>
          <w:tab w:val="left" w:pos="-709"/>
        </w:tabs>
        <w:jc w:val="both"/>
        <w:rPr>
          <w:sz w:val="24"/>
          <w:szCs w:val="24"/>
        </w:rPr>
      </w:pPr>
      <w:r w:rsidRPr="0075463E">
        <w:rPr>
          <w:sz w:val="24"/>
          <w:szCs w:val="24"/>
        </w:rPr>
        <w:t>sendo:</w:t>
      </w:r>
    </w:p>
    <w:p w14:paraId="0CA8D2DF" w14:textId="77777777" w:rsidR="00A440BD" w:rsidRPr="0075463E" w:rsidRDefault="00A440BD" w:rsidP="00584E41">
      <w:pPr>
        <w:tabs>
          <w:tab w:val="left" w:pos="-709"/>
        </w:tabs>
        <w:jc w:val="both"/>
        <w:rPr>
          <w:sz w:val="24"/>
          <w:szCs w:val="24"/>
        </w:rPr>
      </w:pPr>
    </w:p>
    <w:p w14:paraId="43AE7527" w14:textId="77777777" w:rsidR="00A440BD" w:rsidRPr="0075463E" w:rsidRDefault="00A440BD" w:rsidP="00584E41">
      <w:pPr>
        <w:tabs>
          <w:tab w:val="left" w:pos="-709"/>
        </w:tabs>
        <w:jc w:val="both"/>
        <w:rPr>
          <w:sz w:val="24"/>
          <w:szCs w:val="24"/>
        </w:rPr>
      </w:pPr>
      <w:r w:rsidRPr="0075463E">
        <w:rPr>
          <w:sz w:val="24"/>
          <w:szCs w:val="24"/>
        </w:rPr>
        <w:t xml:space="preserve">AC - ativo circulante                       PC - passivo circulante                    AP - ativo permanente    </w:t>
      </w:r>
    </w:p>
    <w:p w14:paraId="16D11F3B" w14:textId="77777777" w:rsidR="00A440BD" w:rsidRPr="0075463E" w:rsidRDefault="00A440BD" w:rsidP="00584E41">
      <w:pPr>
        <w:tabs>
          <w:tab w:val="left" w:pos="-709"/>
        </w:tabs>
        <w:jc w:val="both"/>
        <w:rPr>
          <w:sz w:val="24"/>
          <w:szCs w:val="24"/>
        </w:rPr>
      </w:pPr>
      <w:r w:rsidRPr="0075463E">
        <w:rPr>
          <w:sz w:val="24"/>
          <w:szCs w:val="24"/>
        </w:rPr>
        <w:t>RLP - realizável a longo prazo        ELP    - exigível a longo prazo</w:t>
      </w:r>
    </w:p>
    <w:p w14:paraId="6FA7C78A" w14:textId="77777777" w:rsidR="00342EE2" w:rsidRPr="0075463E" w:rsidRDefault="00342EE2" w:rsidP="00584E41">
      <w:pPr>
        <w:tabs>
          <w:tab w:val="left" w:pos="-709"/>
        </w:tabs>
        <w:jc w:val="both"/>
        <w:rPr>
          <w:b/>
          <w:sz w:val="24"/>
          <w:szCs w:val="24"/>
        </w:rPr>
      </w:pPr>
    </w:p>
    <w:p w14:paraId="129EE050" w14:textId="77777777" w:rsidR="002E4053" w:rsidRPr="0075463E" w:rsidRDefault="002E4053" w:rsidP="006C5BAF">
      <w:pPr>
        <w:tabs>
          <w:tab w:val="left" w:pos="-709"/>
        </w:tabs>
        <w:jc w:val="both"/>
        <w:rPr>
          <w:bCs/>
          <w:sz w:val="24"/>
          <w:szCs w:val="24"/>
        </w:rPr>
      </w:pPr>
      <w:r w:rsidRPr="0075463E">
        <w:rPr>
          <w:bCs/>
          <w:sz w:val="24"/>
          <w:szCs w:val="24"/>
        </w:rPr>
        <w:t>b.</w:t>
      </w:r>
      <w:r w:rsidR="002F1918" w:rsidRPr="0075463E">
        <w:rPr>
          <w:bCs/>
          <w:sz w:val="24"/>
          <w:szCs w:val="24"/>
        </w:rPr>
        <w:t>2</w:t>
      </w:r>
      <w:r w:rsidRPr="0075463E">
        <w:rPr>
          <w:bCs/>
          <w:sz w:val="24"/>
          <w:szCs w:val="24"/>
        </w:rPr>
        <w:t xml:space="preserve">) </w:t>
      </w:r>
      <w:r w:rsidR="00342EE2" w:rsidRPr="0075463E">
        <w:rPr>
          <w:bCs/>
          <w:sz w:val="24"/>
          <w:szCs w:val="24"/>
        </w:rPr>
        <w:t>Os índices deverão ser apresentados com 2 (duas) casas decimais, desprezando-se as demais</w:t>
      </w:r>
      <w:r w:rsidR="00A03226" w:rsidRPr="0075463E">
        <w:rPr>
          <w:bCs/>
          <w:sz w:val="24"/>
          <w:szCs w:val="24"/>
        </w:rPr>
        <w:t>.</w:t>
      </w:r>
    </w:p>
    <w:p w14:paraId="7410152E" w14:textId="77777777" w:rsidR="002F1918" w:rsidRPr="0075463E" w:rsidRDefault="002E4053" w:rsidP="006C5BAF">
      <w:pPr>
        <w:tabs>
          <w:tab w:val="left" w:pos="-709"/>
        </w:tabs>
        <w:jc w:val="both"/>
        <w:rPr>
          <w:b/>
          <w:sz w:val="24"/>
          <w:szCs w:val="24"/>
        </w:rPr>
      </w:pPr>
      <w:r w:rsidRPr="0075463E">
        <w:rPr>
          <w:sz w:val="24"/>
          <w:szCs w:val="24"/>
        </w:rPr>
        <w:t xml:space="preserve">b. </w:t>
      </w:r>
      <w:r w:rsidR="002F1918" w:rsidRPr="0075463E">
        <w:rPr>
          <w:sz w:val="24"/>
          <w:szCs w:val="24"/>
        </w:rPr>
        <w:t>3</w:t>
      </w:r>
      <w:r w:rsidRPr="0075463E">
        <w:rPr>
          <w:sz w:val="24"/>
          <w:szCs w:val="24"/>
        </w:rPr>
        <w:t xml:space="preserve">) A critério da Administração, poderá ser exigida declaração, assinada por profissional habilitado da área contábil, que ateste o atendimento pelo licitante dos índices econômicos previstos no </w:t>
      </w:r>
      <w:r w:rsidR="00405A2B" w:rsidRPr="0075463E">
        <w:rPr>
          <w:sz w:val="24"/>
          <w:szCs w:val="24"/>
        </w:rPr>
        <w:t>Edital</w:t>
      </w:r>
      <w:r w:rsidRPr="0075463E">
        <w:rPr>
          <w:sz w:val="24"/>
          <w:szCs w:val="24"/>
        </w:rPr>
        <w:t>.</w:t>
      </w:r>
      <w:r w:rsidR="00342EE2" w:rsidRPr="0075463E">
        <w:rPr>
          <w:b/>
          <w:sz w:val="24"/>
          <w:szCs w:val="24"/>
        </w:rPr>
        <w:t xml:space="preserve"> </w:t>
      </w:r>
    </w:p>
    <w:p w14:paraId="280987CA" w14:textId="77777777" w:rsidR="003A69CF" w:rsidRPr="0075463E" w:rsidRDefault="002F1918" w:rsidP="006C5BAF">
      <w:pPr>
        <w:tabs>
          <w:tab w:val="left" w:pos="-709"/>
        </w:tabs>
        <w:jc w:val="both"/>
        <w:rPr>
          <w:sz w:val="24"/>
          <w:szCs w:val="24"/>
          <w:lang w:eastAsia="pt-BR"/>
        </w:rPr>
      </w:pPr>
      <w:r w:rsidRPr="0075463E">
        <w:rPr>
          <w:bCs/>
          <w:sz w:val="24"/>
          <w:szCs w:val="24"/>
        </w:rPr>
        <w:t xml:space="preserve">b.4) </w:t>
      </w:r>
      <w:r w:rsidRPr="0075463E">
        <w:rPr>
          <w:sz w:val="24"/>
          <w:szCs w:val="24"/>
        </w:rPr>
        <w:t>As empresas, cadastradas ou não no SICAF, que apresentarem resultado inferior ou igual a 1(um) em qualquer dos índices de liquidez geral (LG), liquidez corrente (LC) e solvência geral (SG), deverão comprovar patrimônio líquido não inferior a 10% (dez por cento) do valor estimado da contratação</w:t>
      </w:r>
      <w:r w:rsidRPr="0075463E">
        <w:rPr>
          <w:sz w:val="24"/>
          <w:szCs w:val="24"/>
          <w:lang w:eastAsia="pt-BR"/>
        </w:rPr>
        <w:t>.</w:t>
      </w:r>
    </w:p>
    <w:p w14:paraId="10AB1073" w14:textId="77777777" w:rsidR="00342EE2" w:rsidRPr="0075463E" w:rsidRDefault="003A69CF" w:rsidP="006C5BAF">
      <w:pPr>
        <w:tabs>
          <w:tab w:val="left" w:pos="-709"/>
        </w:tabs>
        <w:jc w:val="both"/>
        <w:rPr>
          <w:sz w:val="24"/>
          <w:szCs w:val="24"/>
          <w:lang w:eastAsia="pt-BR"/>
        </w:rPr>
      </w:pPr>
      <w:r w:rsidRPr="0075463E">
        <w:rPr>
          <w:sz w:val="24"/>
          <w:szCs w:val="24"/>
          <w:lang w:eastAsia="pt-BR"/>
        </w:rPr>
        <w:t xml:space="preserve">b.5) A Declaração de Capacidade Operacional Financeira demonstrará </w:t>
      </w:r>
      <w:r w:rsidRPr="0075463E">
        <w:rPr>
          <w:sz w:val="24"/>
          <w:szCs w:val="24"/>
        </w:rPr>
        <w:t xml:space="preserve">a </w:t>
      </w:r>
      <w:r w:rsidRPr="0075463E">
        <w:rPr>
          <w:color w:val="000000"/>
          <w:sz w:val="24"/>
          <w:szCs w:val="24"/>
        </w:rPr>
        <w:t>relação dos compromissos assumidos pelo licitante que importem em diminuição de sua capacidade econômico-financeira, excluídas parcelas já executadas de contratos firmados.</w:t>
      </w:r>
    </w:p>
    <w:p w14:paraId="0DA2CADF" w14:textId="77777777" w:rsidR="00342EE2" w:rsidRPr="0075463E" w:rsidRDefault="002E4053" w:rsidP="00584E41">
      <w:pPr>
        <w:tabs>
          <w:tab w:val="left" w:pos="0"/>
        </w:tabs>
        <w:jc w:val="both"/>
        <w:rPr>
          <w:sz w:val="24"/>
          <w:szCs w:val="24"/>
        </w:rPr>
      </w:pPr>
      <w:bookmarkStart w:id="31" w:name="_Hlk131083201"/>
      <w:bookmarkStart w:id="32" w:name="_Hlk131067692"/>
      <w:r w:rsidRPr="0075463E">
        <w:rPr>
          <w:sz w:val="24"/>
          <w:szCs w:val="24"/>
        </w:rPr>
        <w:t>c</w:t>
      </w:r>
      <w:r w:rsidR="00342EE2" w:rsidRPr="0075463E">
        <w:rPr>
          <w:sz w:val="24"/>
          <w:szCs w:val="24"/>
        </w:rPr>
        <w:t>) balanço patrimonial, demonstração de resultado de exercício e demais demonstrações contábeis dos 2 (dois) últimos exercícios sociais.</w:t>
      </w:r>
    </w:p>
    <w:p w14:paraId="394D7E3E" w14:textId="77777777" w:rsidR="00342EE2" w:rsidRPr="0075463E" w:rsidRDefault="00342EE2" w:rsidP="00584E41">
      <w:pPr>
        <w:tabs>
          <w:tab w:val="left" w:pos="0"/>
        </w:tabs>
        <w:jc w:val="both"/>
        <w:rPr>
          <w:sz w:val="24"/>
          <w:szCs w:val="24"/>
        </w:rPr>
      </w:pPr>
      <w:r w:rsidRPr="0075463E">
        <w:rPr>
          <w:sz w:val="24"/>
          <w:szCs w:val="24"/>
        </w:rPr>
        <w:tab/>
      </w:r>
      <w:r w:rsidR="002E4053" w:rsidRPr="0075463E">
        <w:rPr>
          <w:sz w:val="24"/>
          <w:szCs w:val="24"/>
        </w:rPr>
        <w:t>c</w:t>
      </w:r>
      <w:r w:rsidRPr="0075463E">
        <w:rPr>
          <w:sz w:val="24"/>
          <w:szCs w:val="24"/>
        </w:rPr>
        <w:t xml:space="preserve">.1) O balanço patrimonial anual com as demonstrações contábeis, devidamente assinado por contabilista registrado no Conselho Regional de Contabilidade e o representante legal da empresa, deverá vir acompanhado dos termos de abertura e de encerramento do Livro Diário, devidamente registrados e assinados. </w:t>
      </w:r>
    </w:p>
    <w:p w14:paraId="6CF0D0F6" w14:textId="77777777" w:rsidR="00342EE2" w:rsidRPr="0075463E" w:rsidRDefault="00342EE2" w:rsidP="00584E41">
      <w:pPr>
        <w:tabs>
          <w:tab w:val="left" w:pos="0"/>
        </w:tabs>
        <w:jc w:val="both"/>
        <w:rPr>
          <w:sz w:val="24"/>
          <w:szCs w:val="24"/>
        </w:rPr>
      </w:pPr>
      <w:r w:rsidRPr="0075463E">
        <w:rPr>
          <w:sz w:val="24"/>
          <w:szCs w:val="24"/>
        </w:rPr>
        <w:tab/>
      </w:r>
      <w:r w:rsidR="002E4053" w:rsidRPr="0075463E">
        <w:rPr>
          <w:sz w:val="24"/>
          <w:szCs w:val="24"/>
        </w:rPr>
        <w:t>c</w:t>
      </w:r>
      <w:r w:rsidRPr="0075463E">
        <w:rPr>
          <w:sz w:val="24"/>
          <w:szCs w:val="24"/>
        </w:rPr>
        <w:t>.2) O balanço das sociedades anônimas ou por ações deverá ser apresentado em publicação no Diário Oficial. O(</w:t>
      </w:r>
      <w:r w:rsidRPr="0075463E">
        <w:rPr>
          <w:i/>
          <w:sz w:val="24"/>
          <w:szCs w:val="24"/>
        </w:rPr>
        <w:t>s</w:t>
      </w:r>
      <w:r w:rsidRPr="0075463E">
        <w:rPr>
          <w:sz w:val="24"/>
          <w:szCs w:val="24"/>
        </w:rPr>
        <w:t>) mesmo(</w:t>
      </w:r>
      <w:r w:rsidRPr="0075463E">
        <w:rPr>
          <w:i/>
          <w:sz w:val="24"/>
          <w:szCs w:val="24"/>
        </w:rPr>
        <w:t>s</w:t>
      </w:r>
      <w:r w:rsidRPr="0075463E">
        <w:rPr>
          <w:sz w:val="24"/>
          <w:szCs w:val="24"/>
        </w:rPr>
        <w:t>) deverá(</w:t>
      </w:r>
      <w:r w:rsidRPr="0075463E">
        <w:rPr>
          <w:i/>
          <w:sz w:val="24"/>
          <w:szCs w:val="24"/>
        </w:rPr>
        <w:t>ão</w:t>
      </w:r>
      <w:r w:rsidRPr="0075463E">
        <w:rPr>
          <w:sz w:val="24"/>
          <w:szCs w:val="24"/>
        </w:rPr>
        <w:t>) ser assinado(</w:t>
      </w:r>
      <w:r w:rsidRPr="0075463E">
        <w:rPr>
          <w:i/>
          <w:sz w:val="24"/>
          <w:szCs w:val="24"/>
        </w:rPr>
        <w:t>s</w:t>
      </w:r>
      <w:r w:rsidRPr="0075463E">
        <w:rPr>
          <w:sz w:val="24"/>
          <w:szCs w:val="24"/>
        </w:rPr>
        <w:t>) por profissional da contabilidade registrado no Conselho Regional de Contabilidade.</w:t>
      </w:r>
    </w:p>
    <w:p w14:paraId="6D8D4F4C" w14:textId="77777777" w:rsidR="00342EE2" w:rsidRPr="0075463E" w:rsidRDefault="00342EE2" w:rsidP="00584E41">
      <w:pPr>
        <w:tabs>
          <w:tab w:val="left" w:pos="426"/>
        </w:tabs>
        <w:jc w:val="both"/>
        <w:rPr>
          <w:sz w:val="24"/>
          <w:szCs w:val="24"/>
        </w:rPr>
      </w:pPr>
      <w:r w:rsidRPr="0075463E">
        <w:rPr>
          <w:sz w:val="24"/>
          <w:szCs w:val="24"/>
        </w:rPr>
        <w:tab/>
      </w:r>
      <w:r w:rsidRPr="0075463E">
        <w:rPr>
          <w:sz w:val="24"/>
          <w:szCs w:val="24"/>
        </w:rPr>
        <w:tab/>
      </w:r>
      <w:r w:rsidR="002E4053" w:rsidRPr="0075463E">
        <w:rPr>
          <w:sz w:val="24"/>
          <w:szCs w:val="24"/>
        </w:rPr>
        <w:t>c</w:t>
      </w:r>
      <w:r w:rsidRPr="0075463E">
        <w:rPr>
          <w:sz w:val="24"/>
          <w:szCs w:val="24"/>
        </w:rPr>
        <w:t xml:space="preserve">.3) Quando a data da abertura do certame for superior ao dia 30 de abril do presente ano, </w:t>
      </w:r>
      <w:r w:rsidR="00352D22" w:rsidRPr="0075463E">
        <w:rPr>
          <w:sz w:val="24"/>
          <w:szCs w:val="24"/>
        </w:rPr>
        <w:t xml:space="preserve">somente </w:t>
      </w:r>
      <w:r w:rsidRPr="0075463E">
        <w:rPr>
          <w:sz w:val="24"/>
          <w:szCs w:val="24"/>
        </w:rPr>
        <w:t>ser</w:t>
      </w:r>
      <w:r w:rsidR="00352D22" w:rsidRPr="0075463E">
        <w:rPr>
          <w:sz w:val="24"/>
          <w:szCs w:val="24"/>
        </w:rPr>
        <w:t>ão</w:t>
      </w:r>
      <w:r w:rsidRPr="0075463E">
        <w:rPr>
          <w:sz w:val="24"/>
          <w:szCs w:val="24"/>
        </w:rPr>
        <w:t xml:space="preserve"> aceito</w:t>
      </w:r>
      <w:r w:rsidR="00352D22" w:rsidRPr="0075463E">
        <w:rPr>
          <w:sz w:val="24"/>
          <w:szCs w:val="24"/>
        </w:rPr>
        <w:t>s</w:t>
      </w:r>
      <w:r w:rsidRPr="0075463E">
        <w:rPr>
          <w:sz w:val="24"/>
          <w:szCs w:val="24"/>
        </w:rPr>
        <w:t xml:space="preserve"> o</w:t>
      </w:r>
      <w:r w:rsidR="00352D22" w:rsidRPr="0075463E">
        <w:rPr>
          <w:sz w:val="24"/>
          <w:szCs w:val="24"/>
        </w:rPr>
        <w:t>s</w:t>
      </w:r>
      <w:r w:rsidRPr="0075463E">
        <w:rPr>
          <w:sz w:val="24"/>
          <w:szCs w:val="24"/>
        </w:rPr>
        <w:t xml:space="preserve"> balanço</w:t>
      </w:r>
      <w:r w:rsidR="00352D22" w:rsidRPr="0075463E">
        <w:rPr>
          <w:sz w:val="24"/>
          <w:szCs w:val="24"/>
        </w:rPr>
        <w:t>s</w:t>
      </w:r>
      <w:r w:rsidRPr="0075463E">
        <w:rPr>
          <w:sz w:val="24"/>
          <w:szCs w:val="24"/>
        </w:rPr>
        <w:t xml:space="preserve"> dos </w:t>
      </w:r>
      <w:r w:rsidR="00352D22" w:rsidRPr="0075463E">
        <w:rPr>
          <w:sz w:val="24"/>
          <w:szCs w:val="24"/>
        </w:rPr>
        <w:t xml:space="preserve">dois </w:t>
      </w:r>
      <w:r w:rsidRPr="0075463E">
        <w:rPr>
          <w:sz w:val="24"/>
          <w:szCs w:val="24"/>
        </w:rPr>
        <w:t xml:space="preserve">anos </w:t>
      </w:r>
      <w:r w:rsidR="00352D22" w:rsidRPr="0075463E">
        <w:rPr>
          <w:sz w:val="24"/>
          <w:szCs w:val="24"/>
        </w:rPr>
        <w:t xml:space="preserve">imediatamente </w:t>
      </w:r>
      <w:r w:rsidRPr="0075463E">
        <w:rPr>
          <w:sz w:val="24"/>
          <w:szCs w:val="24"/>
        </w:rPr>
        <w:t>anteriores.</w:t>
      </w:r>
    </w:p>
    <w:p w14:paraId="61280008" w14:textId="77777777" w:rsidR="00342EE2" w:rsidRPr="0075463E" w:rsidRDefault="00342EE2" w:rsidP="00584E41">
      <w:pPr>
        <w:tabs>
          <w:tab w:val="left" w:pos="426"/>
        </w:tabs>
        <w:jc w:val="both"/>
        <w:rPr>
          <w:sz w:val="24"/>
          <w:szCs w:val="24"/>
        </w:rPr>
      </w:pPr>
      <w:r w:rsidRPr="0075463E">
        <w:rPr>
          <w:sz w:val="24"/>
          <w:szCs w:val="24"/>
        </w:rPr>
        <w:tab/>
      </w:r>
      <w:r w:rsidRPr="0075463E">
        <w:rPr>
          <w:sz w:val="24"/>
          <w:szCs w:val="24"/>
        </w:rPr>
        <w:tab/>
      </w:r>
      <w:r w:rsidR="002E4053" w:rsidRPr="0075463E">
        <w:rPr>
          <w:sz w:val="24"/>
          <w:szCs w:val="24"/>
        </w:rPr>
        <w:t>c</w:t>
      </w:r>
      <w:r w:rsidRPr="0075463E">
        <w:rPr>
          <w:sz w:val="24"/>
          <w:szCs w:val="24"/>
        </w:rPr>
        <w:t>.4) Os documentos exigidos no item “b” limitar-se-ão ao último exercício no caso de a pessoa jurídica ter sido constituída há menos de 2 (dois) anos.</w:t>
      </w:r>
    </w:p>
    <w:p w14:paraId="569622A0" w14:textId="77777777" w:rsidR="00342EE2" w:rsidRPr="0075463E" w:rsidRDefault="00342EE2" w:rsidP="00584E41">
      <w:pPr>
        <w:tabs>
          <w:tab w:val="left" w:pos="426"/>
        </w:tabs>
        <w:jc w:val="both"/>
        <w:rPr>
          <w:sz w:val="24"/>
          <w:szCs w:val="24"/>
        </w:rPr>
      </w:pPr>
      <w:r w:rsidRPr="0075463E">
        <w:rPr>
          <w:sz w:val="24"/>
          <w:szCs w:val="24"/>
        </w:rPr>
        <w:tab/>
      </w:r>
      <w:r w:rsidRPr="0075463E">
        <w:rPr>
          <w:sz w:val="24"/>
          <w:szCs w:val="24"/>
        </w:rPr>
        <w:tab/>
      </w:r>
      <w:r w:rsidR="00984133" w:rsidRPr="0075463E">
        <w:rPr>
          <w:sz w:val="24"/>
          <w:szCs w:val="24"/>
        </w:rPr>
        <w:t>c</w:t>
      </w:r>
      <w:r w:rsidRPr="0075463E">
        <w:rPr>
          <w:sz w:val="24"/>
          <w:szCs w:val="24"/>
        </w:rPr>
        <w:t>.5) Em caso de empresa que ainda não possua balanço patrimonial e demonstrações contábeis já exigíveis, por serem recém-constituídas, apresentação de cópia do Balanço de Abertura, devidamente registrado na Junta Comercial ou cópia do Livro Diário contendo o Balanço de Abertura, inclusive com os termos de Abertura e de Encerramento, devidamente registrados na Junta Comercial da sede ou domicílio da Licitante.</w:t>
      </w:r>
    </w:p>
    <w:p w14:paraId="58BB274B" w14:textId="77777777" w:rsidR="00342EE2" w:rsidRPr="0075463E" w:rsidRDefault="002E4053" w:rsidP="00584E41">
      <w:pPr>
        <w:tabs>
          <w:tab w:val="left" w:pos="0"/>
        </w:tabs>
        <w:jc w:val="both"/>
        <w:rPr>
          <w:sz w:val="24"/>
          <w:szCs w:val="24"/>
        </w:rPr>
      </w:pPr>
      <w:r w:rsidRPr="0075463E">
        <w:rPr>
          <w:sz w:val="24"/>
          <w:szCs w:val="24"/>
        </w:rPr>
        <w:t>d</w:t>
      </w:r>
      <w:r w:rsidR="00342EE2" w:rsidRPr="0075463E">
        <w:rPr>
          <w:sz w:val="24"/>
          <w:szCs w:val="24"/>
        </w:rPr>
        <w:t>) certidão negativa de Falência expedida pelo distribuidor da sede da pessoa jurídica ou negativa de execução patrimonial expedida no domicílio da pessoa física, dentro do prazo de validade;</w:t>
      </w:r>
      <w:bookmarkEnd w:id="31"/>
    </w:p>
    <w:bookmarkEnd w:id="32"/>
    <w:p w14:paraId="1EDF59EA" w14:textId="77777777" w:rsidR="00342EE2" w:rsidRPr="0075463E" w:rsidRDefault="00E308C8" w:rsidP="006C5BAF">
      <w:pPr>
        <w:jc w:val="both"/>
        <w:rPr>
          <w:sz w:val="24"/>
          <w:szCs w:val="24"/>
        </w:rPr>
      </w:pPr>
      <w:r w:rsidRPr="0075463E">
        <w:rPr>
          <w:sz w:val="24"/>
          <w:szCs w:val="24"/>
        </w:rPr>
        <w:t xml:space="preserve">e) </w:t>
      </w:r>
      <w:r w:rsidR="00342EE2" w:rsidRPr="0075463E">
        <w:rPr>
          <w:sz w:val="24"/>
          <w:szCs w:val="24"/>
        </w:rPr>
        <w:t>declaração de que 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 proposta</w:t>
      </w:r>
      <w:r w:rsidRPr="0075463E">
        <w:rPr>
          <w:sz w:val="24"/>
          <w:szCs w:val="24"/>
        </w:rPr>
        <w:t xml:space="preserve"> (</w:t>
      </w:r>
      <w:r w:rsidR="0026207F" w:rsidRPr="0075463E">
        <w:rPr>
          <w:sz w:val="24"/>
          <w:szCs w:val="24"/>
        </w:rPr>
        <w:t xml:space="preserve">constante </w:t>
      </w:r>
      <w:r w:rsidR="0026207F" w:rsidRPr="006C5BAF">
        <w:rPr>
          <w:sz w:val="24"/>
          <w:szCs w:val="24"/>
        </w:rPr>
        <w:t xml:space="preserve">do </w:t>
      </w:r>
      <w:r w:rsidRPr="006C5BAF">
        <w:rPr>
          <w:sz w:val="24"/>
          <w:szCs w:val="24"/>
        </w:rPr>
        <w:t>Anexo X</w:t>
      </w:r>
      <w:r w:rsidR="00AD3E72" w:rsidRPr="006C5BAF">
        <w:rPr>
          <w:sz w:val="24"/>
          <w:szCs w:val="24"/>
        </w:rPr>
        <w:t>I</w:t>
      </w:r>
      <w:r w:rsidRPr="006C5BAF">
        <w:rPr>
          <w:sz w:val="24"/>
          <w:szCs w:val="24"/>
        </w:rPr>
        <w:t>)</w:t>
      </w:r>
      <w:r w:rsidR="00342EE2" w:rsidRPr="006C5BAF">
        <w:rPr>
          <w:sz w:val="24"/>
          <w:szCs w:val="24"/>
        </w:rPr>
        <w:t>.</w:t>
      </w:r>
    </w:p>
    <w:p w14:paraId="79892E89" w14:textId="77777777" w:rsidR="00E308C8" w:rsidRPr="0075463E" w:rsidRDefault="00E308C8" w:rsidP="00584E41">
      <w:pPr>
        <w:tabs>
          <w:tab w:val="left" w:pos="851"/>
        </w:tabs>
        <w:jc w:val="both"/>
        <w:rPr>
          <w:b/>
          <w:bCs/>
          <w:sz w:val="24"/>
          <w:szCs w:val="24"/>
        </w:rPr>
      </w:pPr>
      <w:bookmarkStart w:id="33" w:name="_Hlk131067812"/>
      <w:bookmarkStart w:id="34" w:name="_Hlk131083295"/>
    </w:p>
    <w:p w14:paraId="1ECB3761" w14:textId="77777777" w:rsidR="00342EE2" w:rsidRPr="0075463E" w:rsidRDefault="00063375" w:rsidP="00584E41">
      <w:pPr>
        <w:tabs>
          <w:tab w:val="left" w:pos="851"/>
        </w:tabs>
        <w:ind w:left="851" w:hanging="851"/>
        <w:jc w:val="both"/>
        <w:rPr>
          <w:sz w:val="24"/>
          <w:szCs w:val="24"/>
        </w:rPr>
      </w:pPr>
      <w:r w:rsidRPr="0075463E">
        <w:rPr>
          <w:b/>
          <w:bCs/>
          <w:sz w:val="24"/>
          <w:szCs w:val="24"/>
        </w:rPr>
        <w:t>7</w:t>
      </w:r>
      <w:r w:rsidR="00342EE2" w:rsidRPr="0075463E">
        <w:rPr>
          <w:b/>
          <w:bCs/>
          <w:sz w:val="24"/>
          <w:szCs w:val="24"/>
        </w:rPr>
        <w:t>.</w:t>
      </w:r>
      <w:r w:rsidR="00AD3E72" w:rsidRPr="0075463E">
        <w:rPr>
          <w:b/>
          <w:bCs/>
          <w:sz w:val="24"/>
          <w:szCs w:val="24"/>
        </w:rPr>
        <w:t>6</w:t>
      </w:r>
      <w:r w:rsidR="00342EE2" w:rsidRPr="0075463E">
        <w:rPr>
          <w:sz w:val="24"/>
          <w:szCs w:val="24"/>
        </w:rPr>
        <w:t xml:space="preserve"> A licitante para fins de habilitação deverá observar as disposições Gerais que seguem: </w:t>
      </w:r>
    </w:p>
    <w:p w14:paraId="75185695" w14:textId="36DDA18E" w:rsidR="00AD3E72" w:rsidRPr="0075463E" w:rsidRDefault="00063375" w:rsidP="00584E41">
      <w:pPr>
        <w:tabs>
          <w:tab w:val="left" w:pos="851"/>
        </w:tabs>
        <w:jc w:val="both"/>
        <w:rPr>
          <w:sz w:val="24"/>
          <w:szCs w:val="24"/>
        </w:rPr>
      </w:pPr>
      <w:r w:rsidRPr="0075463E">
        <w:rPr>
          <w:b/>
          <w:sz w:val="24"/>
          <w:szCs w:val="24"/>
        </w:rPr>
        <w:t>7</w:t>
      </w:r>
      <w:r w:rsidR="00342EE2" w:rsidRPr="0075463E">
        <w:rPr>
          <w:b/>
          <w:sz w:val="24"/>
          <w:szCs w:val="24"/>
        </w:rPr>
        <w:t>.</w:t>
      </w:r>
      <w:r w:rsidR="00AD3E72" w:rsidRPr="0075463E">
        <w:rPr>
          <w:b/>
          <w:sz w:val="24"/>
          <w:szCs w:val="24"/>
        </w:rPr>
        <w:t>6</w:t>
      </w:r>
      <w:r w:rsidR="00342EE2" w:rsidRPr="0075463E">
        <w:rPr>
          <w:b/>
          <w:sz w:val="24"/>
          <w:szCs w:val="24"/>
        </w:rPr>
        <w:t>.1</w:t>
      </w:r>
      <w:r w:rsidR="006C5BAF">
        <w:rPr>
          <w:b/>
          <w:sz w:val="24"/>
          <w:szCs w:val="24"/>
        </w:rPr>
        <w:t xml:space="preserve"> </w:t>
      </w:r>
      <w:r w:rsidR="00342EE2" w:rsidRPr="0075463E">
        <w:rPr>
          <w:sz w:val="24"/>
          <w:szCs w:val="24"/>
        </w:rPr>
        <w:t xml:space="preserve">Todos os documentos devem estar com seu prazo de validade em vigor. Se este prazo não constar de cláusula específica deste </w:t>
      </w:r>
      <w:r w:rsidR="00405A2B" w:rsidRPr="0075463E">
        <w:rPr>
          <w:sz w:val="24"/>
          <w:szCs w:val="24"/>
        </w:rPr>
        <w:t>Edital</w:t>
      </w:r>
      <w:r w:rsidR="00342EE2" w:rsidRPr="0075463E">
        <w:rPr>
          <w:sz w:val="24"/>
          <w:szCs w:val="24"/>
        </w:rPr>
        <w:t>, do próprio documento ou de lei específica, será considerado</w:t>
      </w:r>
      <w:r w:rsidR="0060491A" w:rsidRPr="0075463E">
        <w:rPr>
          <w:sz w:val="24"/>
          <w:szCs w:val="24"/>
        </w:rPr>
        <w:t xml:space="preserve"> o prazo de validade de </w:t>
      </w:r>
      <w:r w:rsidR="0060491A" w:rsidRPr="0075463E">
        <w:rPr>
          <w:sz w:val="24"/>
          <w:szCs w:val="24"/>
          <w:lang w:eastAsia="pt-BR"/>
        </w:rPr>
        <w:fldChar w:fldCharType="begin">
          <w:ffData>
            <w:name w:val="Texto374"/>
            <w:enabled/>
            <w:calcOnExit w:val="0"/>
            <w:textInput/>
          </w:ffData>
        </w:fldChar>
      </w:r>
      <w:r w:rsidR="0060491A" w:rsidRPr="0075463E">
        <w:rPr>
          <w:sz w:val="24"/>
          <w:szCs w:val="24"/>
          <w:lang w:eastAsia="pt-BR"/>
        </w:rPr>
        <w:instrText xml:space="preserve"> FORMTEXT </w:instrText>
      </w:r>
      <w:r w:rsidR="0060491A" w:rsidRPr="0075463E">
        <w:rPr>
          <w:sz w:val="24"/>
          <w:szCs w:val="24"/>
          <w:lang w:eastAsia="pt-BR"/>
        </w:rPr>
      </w:r>
      <w:r w:rsidR="0060491A" w:rsidRPr="0075463E">
        <w:rPr>
          <w:sz w:val="24"/>
          <w:szCs w:val="24"/>
          <w:lang w:eastAsia="pt-BR"/>
        </w:rPr>
        <w:fldChar w:fldCharType="separate"/>
      </w:r>
      <w:r w:rsidR="00285F7A">
        <w:rPr>
          <w:noProof/>
          <w:sz w:val="24"/>
          <w:szCs w:val="24"/>
          <w:lang w:eastAsia="pt-BR"/>
        </w:rPr>
        <w:t>60</w:t>
      </w:r>
      <w:r w:rsidR="0060491A" w:rsidRPr="0075463E">
        <w:rPr>
          <w:sz w:val="24"/>
          <w:szCs w:val="24"/>
          <w:lang w:eastAsia="pt-BR"/>
        </w:rPr>
        <w:fldChar w:fldCharType="end"/>
      </w:r>
      <w:r w:rsidR="0060491A" w:rsidRPr="0075463E">
        <w:rPr>
          <w:sz w:val="24"/>
          <w:szCs w:val="24"/>
          <w:lang w:eastAsia="pt-BR"/>
        </w:rPr>
        <w:t xml:space="preserve"> dias,</w:t>
      </w:r>
      <w:r w:rsidR="00342EE2" w:rsidRPr="0075463E">
        <w:rPr>
          <w:sz w:val="24"/>
          <w:szCs w:val="24"/>
        </w:rPr>
        <w:t xml:space="preserve"> a contar da data de sua expedição, salvo os atestados/certidões de qualificação técnica, para os quais não se exige validade. </w:t>
      </w:r>
    </w:p>
    <w:p w14:paraId="41BE83DF" w14:textId="77777777" w:rsidR="00AD3E72" w:rsidRPr="0075463E" w:rsidRDefault="00063375" w:rsidP="00584E41">
      <w:pPr>
        <w:tabs>
          <w:tab w:val="left" w:pos="851"/>
        </w:tabs>
        <w:jc w:val="both"/>
        <w:rPr>
          <w:sz w:val="24"/>
          <w:szCs w:val="24"/>
        </w:rPr>
      </w:pPr>
      <w:r w:rsidRPr="0075463E">
        <w:rPr>
          <w:b/>
          <w:sz w:val="24"/>
          <w:szCs w:val="24"/>
        </w:rPr>
        <w:t>7</w:t>
      </w:r>
      <w:r w:rsidR="00342EE2" w:rsidRPr="0075463E">
        <w:rPr>
          <w:b/>
          <w:sz w:val="24"/>
          <w:szCs w:val="24"/>
        </w:rPr>
        <w:t>.</w:t>
      </w:r>
      <w:r w:rsidR="00AD3E72" w:rsidRPr="0075463E">
        <w:rPr>
          <w:b/>
          <w:sz w:val="24"/>
          <w:szCs w:val="24"/>
        </w:rPr>
        <w:t>6</w:t>
      </w:r>
      <w:r w:rsidR="00342EE2" w:rsidRPr="0075463E">
        <w:rPr>
          <w:b/>
          <w:sz w:val="24"/>
          <w:szCs w:val="24"/>
        </w:rPr>
        <w:t>.2</w:t>
      </w:r>
      <w:r w:rsidR="006C5BAF">
        <w:rPr>
          <w:b/>
          <w:sz w:val="24"/>
          <w:szCs w:val="24"/>
        </w:rPr>
        <w:t xml:space="preserve"> </w:t>
      </w:r>
      <w:r w:rsidR="00342EE2" w:rsidRPr="0075463E">
        <w:rPr>
          <w:sz w:val="24"/>
          <w:szCs w:val="24"/>
        </w:rPr>
        <w:t>Todos os documentos expedidos pela empresa deverão estar subscritos por seu representante legal ou procurador, com identificação clara do subscritor.</w:t>
      </w:r>
    </w:p>
    <w:p w14:paraId="44D5D1A9" w14:textId="77777777" w:rsidR="00AD3E72" w:rsidRPr="0075463E" w:rsidRDefault="00063375" w:rsidP="00584E41">
      <w:pPr>
        <w:tabs>
          <w:tab w:val="left" w:pos="851"/>
        </w:tabs>
        <w:jc w:val="both"/>
        <w:rPr>
          <w:sz w:val="24"/>
          <w:szCs w:val="24"/>
        </w:rPr>
      </w:pPr>
      <w:r w:rsidRPr="0075463E">
        <w:rPr>
          <w:b/>
          <w:sz w:val="24"/>
          <w:szCs w:val="24"/>
        </w:rPr>
        <w:t>7</w:t>
      </w:r>
      <w:r w:rsidR="00342EE2" w:rsidRPr="0075463E">
        <w:rPr>
          <w:b/>
          <w:sz w:val="24"/>
          <w:szCs w:val="24"/>
        </w:rPr>
        <w:t>.</w:t>
      </w:r>
      <w:r w:rsidR="00AD3E72" w:rsidRPr="0075463E">
        <w:rPr>
          <w:b/>
          <w:sz w:val="24"/>
          <w:szCs w:val="24"/>
        </w:rPr>
        <w:t>6</w:t>
      </w:r>
      <w:r w:rsidR="00342EE2" w:rsidRPr="0075463E">
        <w:rPr>
          <w:b/>
          <w:sz w:val="24"/>
          <w:szCs w:val="24"/>
        </w:rPr>
        <w:t>.3</w:t>
      </w:r>
      <w:r w:rsidR="006C5BAF">
        <w:rPr>
          <w:sz w:val="24"/>
          <w:szCs w:val="24"/>
        </w:rPr>
        <w:t xml:space="preserve"> </w:t>
      </w:r>
      <w:r w:rsidR="00342EE2" w:rsidRPr="0075463E">
        <w:rPr>
          <w:sz w:val="24"/>
          <w:szCs w:val="24"/>
        </w:rPr>
        <w:t xml:space="preserve">Os documentos emitidos via Internet serão conferidos </w:t>
      </w:r>
      <w:r w:rsidR="004A2D6B" w:rsidRPr="0075463E">
        <w:rPr>
          <w:sz w:val="24"/>
          <w:szCs w:val="24"/>
        </w:rPr>
        <w:t>pelo Agente</w:t>
      </w:r>
      <w:r w:rsidR="00342EE2" w:rsidRPr="0075463E">
        <w:rPr>
          <w:bCs/>
          <w:sz w:val="24"/>
          <w:szCs w:val="24"/>
        </w:rPr>
        <w:t xml:space="preserve"> de Contratação</w:t>
      </w:r>
      <w:r w:rsidR="00342EE2" w:rsidRPr="0075463E">
        <w:rPr>
          <w:sz w:val="24"/>
          <w:szCs w:val="24"/>
        </w:rPr>
        <w:t>.</w:t>
      </w:r>
    </w:p>
    <w:p w14:paraId="59D91D74" w14:textId="77777777" w:rsidR="00AD3E72" w:rsidRPr="005D0BC5" w:rsidRDefault="00063375" w:rsidP="00584E41">
      <w:pPr>
        <w:tabs>
          <w:tab w:val="left" w:pos="851"/>
        </w:tabs>
        <w:jc w:val="both"/>
        <w:rPr>
          <w:sz w:val="24"/>
          <w:szCs w:val="24"/>
        </w:rPr>
      </w:pPr>
      <w:r w:rsidRPr="0075463E">
        <w:rPr>
          <w:b/>
          <w:sz w:val="24"/>
          <w:szCs w:val="24"/>
        </w:rPr>
        <w:t>7</w:t>
      </w:r>
      <w:r w:rsidR="00342EE2" w:rsidRPr="0075463E">
        <w:rPr>
          <w:b/>
          <w:sz w:val="24"/>
          <w:szCs w:val="24"/>
        </w:rPr>
        <w:t>.</w:t>
      </w:r>
      <w:r w:rsidR="00AD3E72" w:rsidRPr="0075463E">
        <w:rPr>
          <w:b/>
          <w:sz w:val="24"/>
          <w:szCs w:val="24"/>
        </w:rPr>
        <w:t>6</w:t>
      </w:r>
      <w:r w:rsidR="00342EE2" w:rsidRPr="0075463E">
        <w:rPr>
          <w:b/>
          <w:sz w:val="24"/>
          <w:szCs w:val="24"/>
        </w:rPr>
        <w:t>.4</w:t>
      </w:r>
      <w:r w:rsidR="006C5BAF">
        <w:rPr>
          <w:b/>
          <w:sz w:val="24"/>
          <w:szCs w:val="24"/>
        </w:rPr>
        <w:t xml:space="preserve"> </w:t>
      </w:r>
      <w:r w:rsidR="00342EE2" w:rsidRPr="0075463E">
        <w:rPr>
          <w:sz w:val="24"/>
          <w:szCs w:val="24"/>
        </w:rPr>
        <w:t xml:space="preserve">Se a licitante for a </w:t>
      </w:r>
      <w:r w:rsidR="00342EE2" w:rsidRPr="0075463E">
        <w:rPr>
          <w:b/>
          <w:sz w:val="24"/>
          <w:szCs w:val="24"/>
        </w:rPr>
        <w:t>matriz</w:t>
      </w:r>
      <w:r w:rsidR="00342EE2" w:rsidRPr="0075463E">
        <w:rPr>
          <w:sz w:val="24"/>
          <w:szCs w:val="24"/>
        </w:rPr>
        <w:t>, todos</w:t>
      </w:r>
      <w:r w:rsidR="00342EE2" w:rsidRPr="005D0BC5">
        <w:rPr>
          <w:sz w:val="24"/>
          <w:szCs w:val="24"/>
        </w:rPr>
        <w:t xml:space="preserve"> os documentos deverão estar em nome da matriz, e se for a </w:t>
      </w:r>
      <w:r w:rsidR="00342EE2" w:rsidRPr="005D0BC5">
        <w:rPr>
          <w:b/>
          <w:sz w:val="24"/>
          <w:szCs w:val="24"/>
        </w:rPr>
        <w:t>filial</w:t>
      </w:r>
      <w:r w:rsidR="00342EE2" w:rsidRPr="005D0BC5">
        <w:rPr>
          <w:sz w:val="24"/>
          <w:szCs w:val="24"/>
        </w:rPr>
        <w:t>, todos os documentos deverão estar em nome da filial, exceto aqueles documentos que, pela própria natureza, comprovadamente, forem emitidos somente em nome da matriz.</w:t>
      </w:r>
    </w:p>
    <w:p w14:paraId="794BDBE8" w14:textId="77777777" w:rsidR="00342EE2" w:rsidRPr="005D0BC5" w:rsidRDefault="00063375" w:rsidP="00584E41">
      <w:pPr>
        <w:tabs>
          <w:tab w:val="left" w:pos="851"/>
        </w:tabs>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.4.</w:t>
      </w:r>
      <w:r w:rsidR="00984133" w:rsidRPr="005D0BC5">
        <w:rPr>
          <w:b/>
          <w:sz w:val="24"/>
          <w:szCs w:val="24"/>
        </w:rPr>
        <w:t>1</w:t>
      </w:r>
      <w:r w:rsidR="006C5BAF">
        <w:rPr>
          <w:b/>
          <w:sz w:val="24"/>
          <w:szCs w:val="24"/>
        </w:rPr>
        <w:t xml:space="preserve"> </w:t>
      </w:r>
      <w:r w:rsidR="00342EE2" w:rsidRPr="005D0BC5">
        <w:rPr>
          <w:rStyle w:val="nfase"/>
          <w:bCs/>
          <w:i w:val="0"/>
          <w:sz w:val="24"/>
          <w:szCs w:val="24"/>
          <w:bdr w:val="none" w:sz="0" w:space="0" w:color="auto" w:frame="1"/>
        </w:rPr>
        <w:t>Atestados de capacidade técnica ou de responsabilidade técnica podem ser apresentados em nome e com o número do CNPJ (MF) da matriz ou da filial da empresa licitante.</w:t>
      </w:r>
    </w:p>
    <w:p w14:paraId="6E403B47" w14:textId="77777777" w:rsidR="00342EE2" w:rsidRPr="005D0BC5" w:rsidRDefault="00063375" w:rsidP="006C5BAF">
      <w:pPr>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.5</w:t>
      </w:r>
      <w:r w:rsidR="006C5BAF">
        <w:rPr>
          <w:b/>
          <w:sz w:val="24"/>
          <w:szCs w:val="24"/>
        </w:rPr>
        <w:t xml:space="preserve"> </w:t>
      </w:r>
      <w:r w:rsidR="00342EE2" w:rsidRPr="005D0BC5">
        <w:rPr>
          <w:sz w:val="24"/>
          <w:szCs w:val="24"/>
        </w:rPr>
        <w:t>Todo e qualquer documento apresentado em língua estrangeira deverá estar acompanhado da respectiva tradução para o idioma pátrio, feita por tradutor público juramentado.</w:t>
      </w:r>
    </w:p>
    <w:p w14:paraId="312F177E" w14:textId="77777777" w:rsidR="00342EE2" w:rsidRPr="005D0BC5" w:rsidRDefault="00063375" w:rsidP="006C5BAF">
      <w:pPr>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.6</w:t>
      </w:r>
      <w:r w:rsidR="006C5BAF">
        <w:rPr>
          <w:b/>
          <w:sz w:val="24"/>
          <w:szCs w:val="24"/>
        </w:rPr>
        <w:t xml:space="preserve"> </w:t>
      </w:r>
      <w:r w:rsidR="00342EE2" w:rsidRPr="005D0BC5">
        <w:rPr>
          <w:sz w:val="24"/>
          <w:szCs w:val="24"/>
        </w:rPr>
        <w:t>Não serão aceitos documentos cujas datas e caracteres estejam ilegíveis ou rasurados de tal forma que não possam ser entendidos.</w:t>
      </w:r>
    </w:p>
    <w:p w14:paraId="76A50A9F" w14:textId="77777777" w:rsidR="00342EE2" w:rsidRPr="005D0BC5" w:rsidRDefault="00063375" w:rsidP="006C5BAF">
      <w:pPr>
        <w:jc w:val="both"/>
        <w:rPr>
          <w:sz w:val="24"/>
          <w:szCs w:val="24"/>
        </w:rPr>
      </w:pPr>
      <w:r w:rsidRPr="005D0BC5">
        <w:rPr>
          <w:b/>
          <w:sz w:val="24"/>
          <w:szCs w:val="24"/>
        </w:rPr>
        <w:t>7</w:t>
      </w:r>
      <w:r w:rsidR="00342EE2" w:rsidRPr="005D0BC5">
        <w:rPr>
          <w:b/>
          <w:sz w:val="24"/>
          <w:szCs w:val="24"/>
        </w:rPr>
        <w:t>.</w:t>
      </w:r>
      <w:r w:rsidR="00AD3E72" w:rsidRPr="005D0BC5">
        <w:rPr>
          <w:b/>
          <w:sz w:val="24"/>
          <w:szCs w:val="24"/>
        </w:rPr>
        <w:t>6</w:t>
      </w:r>
      <w:r w:rsidR="00342EE2" w:rsidRPr="005D0BC5">
        <w:rPr>
          <w:b/>
          <w:sz w:val="24"/>
          <w:szCs w:val="24"/>
        </w:rPr>
        <w:t>.7</w:t>
      </w:r>
      <w:r w:rsidR="006C5BAF">
        <w:rPr>
          <w:b/>
          <w:sz w:val="24"/>
          <w:szCs w:val="24"/>
        </w:rPr>
        <w:t xml:space="preserve"> </w:t>
      </w:r>
      <w:r w:rsidR="00342EE2" w:rsidRPr="005D0BC5">
        <w:rPr>
          <w:sz w:val="24"/>
          <w:szCs w:val="24"/>
        </w:rPr>
        <w:t>Os documentos exigidos para habilitação não poderão, em hipótese alguma, ser substituídos por protocolos, que apenas configurem o seu requerimento, não podendo, ainda, ser remetidos posteriormente ao prazo fixado.</w:t>
      </w:r>
    </w:p>
    <w:p w14:paraId="34956B66" w14:textId="77777777" w:rsidR="001643D6" w:rsidRPr="005D0BC5" w:rsidRDefault="00AD3E72" w:rsidP="00584E41">
      <w:pPr>
        <w:tabs>
          <w:tab w:val="left" w:pos="851"/>
        </w:tabs>
        <w:jc w:val="both"/>
        <w:rPr>
          <w:sz w:val="24"/>
          <w:szCs w:val="24"/>
        </w:rPr>
      </w:pPr>
      <w:r w:rsidRPr="005D0BC5">
        <w:rPr>
          <w:b/>
          <w:sz w:val="24"/>
          <w:szCs w:val="24"/>
        </w:rPr>
        <w:t>7</w:t>
      </w:r>
      <w:r w:rsidR="00342EE2" w:rsidRPr="005D0BC5">
        <w:rPr>
          <w:b/>
          <w:sz w:val="24"/>
          <w:szCs w:val="24"/>
        </w:rPr>
        <w:t>.</w:t>
      </w:r>
      <w:r w:rsidRPr="005D0BC5">
        <w:rPr>
          <w:b/>
          <w:sz w:val="24"/>
          <w:szCs w:val="24"/>
        </w:rPr>
        <w:t>8</w:t>
      </w:r>
      <w:r w:rsidR="0008297A" w:rsidRPr="005D0BC5">
        <w:rPr>
          <w:b/>
          <w:sz w:val="24"/>
          <w:szCs w:val="24"/>
        </w:rPr>
        <w:t xml:space="preserve"> </w:t>
      </w:r>
      <w:r w:rsidR="00342EE2" w:rsidRPr="005D0BC5">
        <w:rPr>
          <w:sz w:val="24"/>
          <w:szCs w:val="24"/>
        </w:rPr>
        <w:t xml:space="preserve">Os documentos serão analisados </w:t>
      </w:r>
      <w:r w:rsidR="004A2D6B" w:rsidRPr="005D0BC5">
        <w:rPr>
          <w:sz w:val="24"/>
          <w:szCs w:val="24"/>
        </w:rPr>
        <w:t xml:space="preserve">pelo Agente </w:t>
      </w:r>
      <w:r w:rsidR="00342EE2" w:rsidRPr="005D0BC5">
        <w:rPr>
          <w:bCs/>
          <w:sz w:val="24"/>
          <w:szCs w:val="24"/>
        </w:rPr>
        <w:t>de Contratação</w:t>
      </w:r>
      <w:r w:rsidR="00342EE2" w:rsidRPr="005D0BC5">
        <w:rPr>
          <w:b/>
          <w:sz w:val="24"/>
          <w:szCs w:val="24"/>
        </w:rPr>
        <w:t xml:space="preserve"> </w:t>
      </w:r>
      <w:r w:rsidR="00342EE2" w:rsidRPr="005D0BC5">
        <w:rPr>
          <w:sz w:val="24"/>
          <w:szCs w:val="24"/>
        </w:rPr>
        <w:t xml:space="preserve">quanto a sua conformidade com os solicitados e serão anexados ao processo administrativo pertinente a esta licitação. </w:t>
      </w:r>
    </w:p>
    <w:p w14:paraId="634608C9"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.1</w:t>
      </w:r>
      <w:r w:rsidR="006C5BAF">
        <w:rPr>
          <w:sz w:val="24"/>
          <w:szCs w:val="24"/>
        </w:rPr>
        <w:t xml:space="preserve"> </w:t>
      </w:r>
      <w:r w:rsidR="00342EE2" w:rsidRPr="005D0BC5">
        <w:rPr>
          <w:sz w:val="24"/>
          <w:szCs w:val="24"/>
        </w:rPr>
        <w:t>Estando a documentação de habilitação da licitante vencedora em desacordo com as exigências do Edital, ela será inabilitada.</w:t>
      </w:r>
    </w:p>
    <w:p w14:paraId="10CBF3F8"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.1.1</w:t>
      </w:r>
      <w:r w:rsidR="006C5BAF">
        <w:rPr>
          <w:b/>
          <w:sz w:val="24"/>
          <w:szCs w:val="24"/>
        </w:rPr>
        <w:t xml:space="preserve"> </w:t>
      </w:r>
      <w:r w:rsidR="00342EE2" w:rsidRPr="005D0BC5">
        <w:rPr>
          <w:sz w:val="24"/>
          <w:szCs w:val="24"/>
        </w:rPr>
        <w:t>Havendo alguma restrição na comprovação da regularidade fiscal de microempresa ou empresa de pequeno porte assim qualificada, a sessão será suspensa, concedendo-se o prazo de 5 (cinco) dias úteis, prorrogável por igual período, para regularização, de forma a possibilitar, após tal prazo, sua retomada</w:t>
      </w:r>
      <w:ins w:id="35" w:author="Mirela Ziliotto" w:date="2023-05-26T11:49:00Z">
        <w:r w:rsidR="0035613F" w:rsidRPr="005D0BC5">
          <w:rPr>
            <w:sz w:val="24"/>
            <w:szCs w:val="24"/>
          </w:rPr>
          <w:t>.</w:t>
        </w:r>
      </w:ins>
    </w:p>
    <w:p w14:paraId="7B5B289D"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.2</w:t>
      </w:r>
      <w:r w:rsidR="006C5BAF">
        <w:rPr>
          <w:sz w:val="24"/>
          <w:szCs w:val="24"/>
        </w:rPr>
        <w:t xml:space="preserve"> </w:t>
      </w:r>
      <w:r w:rsidR="00342EE2" w:rsidRPr="005D0BC5">
        <w:rPr>
          <w:sz w:val="24"/>
          <w:szCs w:val="24"/>
        </w:rPr>
        <w:t xml:space="preserve">Sendo inabilitada a proponente cuja proposta tenha sido classificada em primeiro lugar, </w:t>
      </w:r>
      <w:r w:rsidR="004A2D6B" w:rsidRPr="005D0BC5">
        <w:rPr>
          <w:sz w:val="24"/>
          <w:szCs w:val="24"/>
        </w:rPr>
        <w:t>o Agente</w:t>
      </w:r>
      <w:r w:rsidR="00342EE2" w:rsidRPr="005D0BC5">
        <w:rPr>
          <w:bCs/>
          <w:sz w:val="24"/>
          <w:szCs w:val="24"/>
        </w:rPr>
        <w:t xml:space="preserve"> de Contratação</w:t>
      </w:r>
      <w:r w:rsidR="00342EE2" w:rsidRPr="005D0BC5">
        <w:rPr>
          <w:b/>
          <w:sz w:val="24"/>
          <w:szCs w:val="24"/>
        </w:rPr>
        <w:t xml:space="preserve"> </w:t>
      </w:r>
      <w:r w:rsidR="00342EE2" w:rsidRPr="005D0BC5">
        <w:rPr>
          <w:sz w:val="24"/>
          <w:szCs w:val="24"/>
        </w:rPr>
        <w:t xml:space="preserve">examinará a proposta ou lance subsequente, </w:t>
      </w:r>
      <w:r w:rsidR="00BE6D96" w:rsidRPr="005D0BC5">
        <w:rPr>
          <w:sz w:val="24"/>
          <w:szCs w:val="24"/>
        </w:rPr>
        <w:t xml:space="preserve">e, assim sucessivamente, </w:t>
      </w:r>
      <w:r w:rsidR="00342EE2" w:rsidRPr="005D0BC5">
        <w:rPr>
          <w:sz w:val="24"/>
          <w:szCs w:val="24"/>
        </w:rPr>
        <w:t>verificando sua aceitabilidade e procedendo à habilitação da licitante, na ordem de classificaçã</w:t>
      </w:r>
      <w:r w:rsidR="00BE6D96" w:rsidRPr="005D0BC5">
        <w:rPr>
          <w:sz w:val="24"/>
          <w:szCs w:val="24"/>
        </w:rPr>
        <w:t>o.</w:t>
      </w:r>
      <w:r w:rsidR="00342EE2" w:rsidRPr="005D0BC5">
        <w:rPr>
          <w:sz w:val="24"/>
          <w:szCs w:val="24"/>
        </w:rPr>
        <w:t xml:space="preserve"> </w:t>
      </w:r>
    </w:p>
    <w:p w14:paraId="7331FFB9" w14:textId="77777777" w:rsidR="001643D6"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w:t>
      </w:r>
      <w:r w:rsidRPr="005D0BC5">
        <w:rPr>
          <w:b/>
          <w:sz w:val="24"/>
          <w:szCs w:val="24"/>
        </w:rPr>
        <w:t>3</w:t>
      </w:r>
      <w:r w:rsidR="006C5BAF">
        <w:rPr>
          <w:b/>
          <w:sz w:val="24"/>
          <w:szCs w:val="24"/>
        </w:rPr>
        <w:t xml:space="preserve"> </w:t>
      </w:r>
      <w:r w:rsidR="00342EE2" w:rsidRPr="005D0BC5">
        <w:rPr>
          <w:bCs/>
          <w:sz w:val="24"/>
          <w:szCs w:val="24"/>
        </w:rPr>
        <w:t>Após a entrega dos documentos de habilitação, não será admitida a substituição ou a apresentação de novos documentos, salvo em sede de diligência para complementação de informações em relação aos documentos já apresentados e desde que necessária para apurar fatos existentes à época da abertura do certame e atualização de documentos cuja validade tenha expirado após a data de recebimento das propostas.</w:t>
      </w:r>
    </w:p>
    <w:p w14:paraId="602C639A" w14:textId="77777777" w:rsidR="00342EE2" w:rsidRPr="005D0BC5" w:rsidRDefault="001643D6" w:rsidP="00584E41">
      <w:pPr>
        <w:tabs>
          <w:tab w:val="left" w:pos="851"/>
        </w:tabs>
        <w:jc w:val="both"/>
        <w:rPr>
          <w:sz w:val="24"/>
          <w:szCs w:val="24"/>
        </w:rPr>
      </w:pPr>
      <w:r w:rsidRPr="005D0BC5">
        <w:rPr>
          <w:b/>
          <w:sz w:val="24"/>
          <w:szCs w:val="24"/>
        </w:rPr>
        <w:t>7.8</w:t>
      </w:r>
      <w:r w:rsidR="00342EE2" w:rsidRPr="005D0BC5">
        <w:rPr>
          <w:b/>
          <w:sz w:val="24"/>
          <w:szCs w:val="24"/>
        </w:rPr>
        <w:t>.</w:t>
      </w:r>
      <w:r w:rsidRPr="005D0BC5">
        <w:rPr>
          <w:b/>
          <w:sz w:val="24"/>
          <w:szCs w:val="24"/>
        </w:rPr>
        <w:t>4</w:t>
      </w:r>
      <w:r w:rsidR="006C5BAF">
        <w:rPr>
          <w:sz w:val="24"/>
          <w:szCs w:val="24"/>
        </w:rPr>
        <w:t xml:space="preserve"> </w:t>
      </w:r>
      <w:r w:rsidR="00342EE2" w:rsidRPr="005D0BC5">
        <w:rPr>
          <w:sz w:val="24"/>
          <w:szCs w:val="24"/>
        </w:rPr>
        <w:t xml:space="preserve">Estando a documentação de habilitação da licitante completa, correta, com observância de todos os dispositivos deste Edital e seus Anexos, </w:t>
      </w:r>
      <w:r w:rsidR="004A2D6B" w:rsidRPr="005D0BC5">
        <w:rPr>
          <w:sz w:val="24"/>
          <w:szCs w:val="24"/>
        </w:rPr>
        <w:t>o Agente</w:t>
      </w:r>
      <w:r w:rsidR="004A2D6B" w:rsidRPr="005D0BC5">
        <w:rPr>
          <w:bCs/>
          <w:sz w:val="24"/>
          <w:szCs w:val="24"/>
        </w:rPr>
        <w:t xml:space="preserve"> de Contratação</w:t>
      </w:r>
      <w:r w:rsidR="004A2D6B" w:rsidRPr="005D0BC5">
        <w:rPr>
          <w:b/>
          <w:sz w:val="24"/>
          <w:szCs w:val="24"/>
        </w:rPr>
        <w:t xml:space="preserve"> </w:t>
      </w:r>
      <w:r w:rsidR="00342EE2" w:rsidRPr="005D0BC5">
        <w:rPr>
          <w:sz w:val="24"/>
          <w:szCs w:val="24"/>
        </w:rPr>
        <w:t>considerará a proponente habilitada e vencedora do certame.</w:t>
      </w:r>
      <w:bookmarkEnd w:id="33"/>
      <w:bookmarkEnd w:id="34"/>
    </w:p>
    <w:p w14:paraId="21F5ED7A" w14:textId="77777777" w:rsidR="00984133" w:rsidRPr="005D0BC5" w:rsidRDefault="00984133" w:rsidP="00584E41">
      <w:pPr>
        <w:ind w:left="2552" w:hanging="851"/>
        <w:jc w:val="both"/>
        <w:rPr>
          <w:sz w:val="24"/>
          <w:szCs w:val="24"/>
        </w:rPr>
      </w:pPr>
    </w:p>
    <w:p w14:paraId="72A435B0" w14:textId="77777777" w:rsidR="00342EE2" w:rsidRPr="005D0BC5" w:rsidRDefault="00063375" w:rsidP="00584E41">
      <w:pPr>
        <w:autoSpaceDE w:val="0"/>
        <w:autoSpaceDN w:val="0"/>
        <w:adjustRightInd w:val="0"/>
        <w:ind w:left="851" w:hanging="851"/>
        <w:jc w:val="both"/>
        <w:rPr>
          <w:b/>
          <w:sz w:val="24"/>
          <w:szCs w:val="24"/>
        </w:rPr>
      </w:pPr>
      <w:bookmarkStart w:id="36" w:name="_Hlk131067891"/>
      <w:r w:rsidRPr="005D0BC5">
        <w:rPr>
          <w:b/>
          <w:sz w:val="24"/>
          <w:szCs w:val="24"/>
        </w:rPr>
        <w:t>8</w:t>
      </w:r>
      <w:r w:rsidR="00C47E1B" w:rsidRPr="005D0BC5">
        <w:rPr>
          <w:b/>
          <w:sz w:val="24"/>
          <w:szCs w:val="24"/>
        </w:rPr>
        <w:t xml:space="preserve">. </w:t>
      </w:r>
      <w:r w:rsidR="00342EE2" w:rsidRPr="005D0BC5">
        <w:rPr>
          <w:b/>
          <w:sz w:val="24"/>
          <w:szCs w:val="24"/>
        </w:rPr>
        <w:t>FASE RECURSAL</w:t>
      </w:r>
    </w:p>
    <w:p w14:paraId="20AC8F02" w14:textId="77777777" w:rsidR="00063375" w:rsidRPr="005D0BC5" w:rsidRDefault="00063375" w:rsidP="00584E41">
      <w:pPr>
        <w:shd w:val="clear" w:color="auto" w:fill="FFFFFF"/>
        <w:tabs>
          <w:tab w:val="left" w:pos="1985"/>
        </w:tabs>
        <w:jc w:val="both"/>
        <w:textAlignment w:val="baseline"/>
        <w:rPr>
          <w:sz w:val="24"/>
          <w:szCs w:val="24"/>
        </w:rPr>
      </w:pPr>
      <w:bookmarkStart w:id="37" w:name="_Hlk134782668"/>
      <w:bookmarkStart w:id="38" w:name="_Hlk131083515"/>
      <w:r w:rsidRPr="005D0BC5">
        <w:rPr>
          <w:b/>
          <w:bCs/>
          <w:sz w:val="24"/>
          <w:szCs w:val="24"/>
        </w:rPr>
        <w:t>8</w:t>
      </w:r>
      <w:r w:rsidR="00342EE2" w:rsidRPr="005D0BC5">
        <w:rPr>
          <w:b/>
          <w:bCs/>
          <w:sz w:val="24"/>
          <w:szCs w:val="24"/>
        </w:rPr>
        <w:t>.1</w:t>
      </w:r>
      <w:bookmarkStart w:id="39" w:name="_Hlk131083412"/>
      <w:r w:rsidRPr="005D0BC5">
        <w:rPr>
          <w:sz w:val="24"/>
          <w:szCs w:val="24"/>
        </w:rPr>
        <w:t xml:space="preserve"> </w:t>
      </w:r>
      <w:r w:rsidR="00342EE2" w:rsidRPr="005D0BC5">
        <w:rPr>
          <w:sz w:val="24"/>
          <w:szCs w:val="24"/>
        </w:rPr>
        <w:t>Qualquer licitante poderá, durante o prazo concedido na sessão pública, não inferior a 30 minutos, de forma imediata após o término do ato de habilitação ou inabilitação, em campo próprio do sistema, manifestar sua intenção de recorrer, sob pena de preclusão</w:t>
      </w:r>
      <w:r w:rsidRPr="005D0BC5">
        <w:rPr>
          <w:sz w:val="24"/>
          <w:szCs w:val="24"/>
        </w:rPr>
        <w:t>.</w:t>
      </w:r>
    </w:p>
    <w:p w14:paraId="16F71320" w14:textId="77777777" w:rsidR="00063375" w:rsidRPr="005D0BC5" w:rsidRDefault="00063375" w:rsidP="00584E41">
      <w:pPr>
        <w:shd w:val="clear" w:color="auto" w:fill="FFFFFF"/>
        <w:tabs>
          <w:tab w:val="left" w:pos="1985"/>
        </w:tabs>
        <w:jc w:val="both"/>
        <w:textAlignment w:val="baseline"/>
        <w:rPr>
          <w:sz w:val="24"/>
          <w:szCs w:val="24"/>
        </w:rPr>
      </w:pPr>
      <w:r w:rsidRPr="005D0BC5">
        <w:rPr>
          <w:b/>
          <w:bCs/>
          <w:sz w:val="24"/>
          <w:szCs w:val="24"/>
        </w:rPr>
        <w:t xml:space="preserve">8.2 </w:t>
      </w:r>
      <w:r w:rsidRPr="005D0BC5">
        <w:rPr>
          <w:sz w:val="24"/>
          <w:szCs w:val="24"/>
        </w:rPr>
        <w:t>Havendo preclusão do prazo de manifestação de intenção de recurso, fica</w:t>
      </w:r>
      <w:r w:rsidR="00342EE2" w:rsidRPr="005D0BC5">
        <w:rPr>
          <w:sz w:val="24"/>
          <w:szCs w:val="24"/>
        </w:rPr>
        <w:t xml:space="preserve"> a autoridade superior autorizada a adjudicar o objeto ao licitante declarado vencedor.</w:t>
      </w:r>
      <w:bookmarkStart w:id="40" w:name="_Hlk131083445"/>
      <w:bookmarkEnd w:id="39"/>
    </w:p>
    <w:p w14:paraId="1FA56C79" w14:textId="77777777" w:rsidR="00063375" w:rsidRPr="005D0BC5" w:rsidRDefault="00063375" w:rsidP="00584E41">
      <w:pPr>
        <w:shd w:val="clear" w:color="auto" w:fill="FFFFFF"/>
        <w:tabs>
          <w:tab w:val="left" w:pos="1985"/>
        </w:tabs>
        <w:jc w:val="both"/>
        <w:textAlignment w:val="baseline"/>
        <w:rPr>
          <w:sz w:val="24"/>
          <w:szCs w:val="24"/>
        </w:rPr>
      </w:pPr>
      <w:r w:rsidRPr="005D0BC5">
        <w:rPr>
          <w:b/>
          <w:bCs/>
          <w:sz w:val="24"/>
          <w:szCs w:val="24"/>
        </w:rPr>
        <w:t>8.3</w:t>
      </w:r>
      <w:r w:rsidRPr="005D0BC5">
        <w:rPr>
          <w:sz w:val="24"/>
          <w:szCs w:val="24"/>
        </w:rPr>
        <w:t xml:space="preserve"> </w:t>
      </w:r>
      <w:r w:rsidR="00342EE2" w:rsidRPr="005D0BC5">
        <w:rPr>
          <w:sz w:val="24"/>
          <w:szCs w:val="24"/>
        </w:rPr>
        <w:t xml:space="preserve">As razões do recurso deverão ser apresentadas em momento único, em campo próprio no sistema, no prazo de três dias úteis, contados a partir da </w:t>
      </w:r>
      <w:r w:rsidR="001913CA" w:rsidRPr="005D0BC5">
        <w:rPr>
          <w:sz w:val="24"/>
          <w:szCs w:val="24"/>
        </w:rPr>
        <w:t xml:space="preserve">data de intimação ou de </w:t>
      </w:r>
      <w:r w:rsidR="00342EE2" w:rsidRPr="005D0BC5">
        <w:rPr>
          <w:sz w:val="24"/>
          <w:szCs w:val="24"/>
        </w:rPr>
        <w:t>lavratura da ata de habilitação ou inabilitação</w:t>
      </w:r>
      <w:r w:rsidR="00C52162" w:rsidRPr="005D0BC5">
        <w:rPr>
          <w:sz w:val="24"/>
          <w:szCs w:val="24"/>
        </w:rPr>
        <w:t>.</w:t>
      </w:r>
      <w:r w:rsidR="00342EE2" w:rsidRPr="005D0BC5">
        <w:rPr>
          <w:sz w:val="24"/>
          <w:szCs w:val="24"/>
        </w:rPr>
        <w:t xml:space="preserve"> </w:t>
      </w:r>
      <w:bookmarkEnd w:id="40"/>
    </w:p>
    <w:p w14:paraId="283F1A20" w14:textId="77777777" w:rsidR="00063375" w:rsidRPr="005D0BC5" w:rsidRDefault="00063375" w:rsidP="00584E41">
      <w:pPr>
        <w:shd w:val="clear" w:color="auto" w:fill="FFFFFF"/>
        <w:tabs>
          <w:tab w:val="left" w:pos="1985"/>
        </w:tabs>
        <w:jc w:val="both"/>
        <w:textAlignment w:val="baseline"/>
        <w:rPr>
          <w:sz w:val="24"/>
          <w:szCs w:val="24"/>
        </w:rPr>
      </w:pPr>
      <w:r w:rsidRPr="005D0BC5">
        <w:rPr>
          <w:b/>
          <w:bCs/>
          <w:sz w:val="24"/>
          <w:szCs w:val="24"/>
        </w:rPr>
        <w:t xml:space="preserve">8.4 </w:t>
      </w:r>
      <w:r w:rsidR="00342EE2" w:rsidRPr="005D0BC5">
        <w:rPr>
          <w:sz w:val="24"/>
          <w:szCs w:val="24"/>
        </w:rPr>
        <w:t>Os demais licitantes ficarão intimados para,</w:t>
      </w:r>
      <w:r w:rsidR="001E100C" w:rsidRPr="005D0BC5">
        <w:rPr>
          <w:sz w:val="24"/>
          <w:szCs w:val="24"/>
        </w:rPr>
        <w:t xml:space="preserve"> </w:t>
      </w:r>
      <w:r w:rsidR="007B6271" w:rsidRPr="005D0BC5">
        <w:rPr>
          <w:sz w:val="24"/>
          <w:szCs w:val="24"/>
        </w:rPr>
        <w:t>desejando</w:t>
      </w:r>
      <w:r w:rsidR="00342EE2" w:rsidRPr="005D0BC5">
        <w:rPr>
          <w:sz w:val="24"/>
          <w:szCs w:val="24"/>
        </w:rPr>
        <w:t>, apresentar</w:t>
      </w:r>
      <w:r w:rsidR="007B6271" w:rsidRPr="005D0BC5">
        <w:rPr>
          <w:sz w:val="24"/>
          <w:szCs w:val="24"/>
        </w:rPr>
        <w:t>em</w:t>
      </w:r>
      <w:r w:rsidR="00342EE2" w:rsidRPr="005D0BC5">
        <w:rPr>
          <w:sz w:val="24"/>
          <w:szCs w:val="24"/>
        </w:rPr>
        <w:t xml:space="preserve"> suas contrarrazões, no prazo de três dias úteis, contado da data de intimação pessoal ou de divulgação da interposição do recurso.</w:t>
      </w:r>
    </w:p>
    <w:p w14:paraId="17DA11FF" w14:textId="77777777" w:rsidR="00063375" w:rsidRPr="005D0BC5" w:rsidRDefault="00063375" w:rsidP="00584E41">
      <w:pPr>
        <w:shd w:val="clear" w:color="auto" w:fill="FFFFFF"/>
        <w:jc w:val="both"/>
        <w:textAlignment w:val="baseline"/>
        <w:rPr>
          <w:sz w:val="24"/>
          <w:szCs w:val="24"/>
        </w:rPr>
      </w:pPr>
      <w:r w:rsidRPr="005D0BC5">
        <w:rPr>
          <w:b/>
          <w:bCs/>
          <w:sz w:val="24"/>
          <w:szCs w:val="24"/>
        </w:rPr>
        <w:t>8.5</w:t>
      </w:r>
      <w:r w:rsidR="00C47E1B" w:rsidRPr="005D0BC5">
        <w:rPr>
          <w:b/>
          <w:bCs/>
          <w:sz w:val="24"/>
          <w:szCs w:val="24"/>
        </w:rPr>
        <w:t xml:space="preserve"> </w:t>
      </w:r>
      <w:r w:rsidR="00342EE2" w:rsidRPr="005D0BC5">
        <w:rPr>
          <w:sz w:val="24"/>
          <w:szCs w:val="24"/>
        </w:rPr>
        <w:t>Será assegurado ao licitante vista dos elementos indispensáveis à defesa de seus interesses.</w:t>
      </w:r>
    </w:p>
    <w:p w14:paraId="23F12B58" w14:textId="77777777" w:rsidR="00063375" w:rsidRPr="005D0BC5" w:rsidRDefault="006C5BAF" w:rsidP="00584E41">
      <w:pPr>
        <w:shd w:val="clear" w:color="auto" w:fill="FFFFFF"/>
        <w:textAlignment w:val="baseline"/>
        <w:rPr>
          <w:sz w:val="24"/>
          <w:szCs w:val="24"/>
        </w:rPr>
      </w:pPr>
      <w:r w:rsidRPr="005D0BC5">
        <w:rPr>
          <w:b/>
          <w:bCs/>
          <w:sz w:val="24"/>
          <w:szCs w:val="24"/>
        </w:rPr>
        <w:t xml:space="preserve">8.6 </w:t>
      </w:r>
      <w:r w:rsidRPr="006C5BAF">
        <w:rPr>
          <w:sz w:val="24"/>
          <w:szCs w:val="24"/>
        </w:rPr>
        <w:t>O</w:t>
      </w:r>
      <w:r w:rsidR="00342EE2" w:rsidRPr="005D0BC5">
        <w:rPr>
          <w:sz w:val="24"/>
          <w:szCs w:val="24"/>
        </w:rPr>
        <w:t xml:space="preserve"> acolhimento do recurso importará na invalidação apenas dos atos que não possam ser aproveitados.</w:t>
      </w:r>
    </w:p>
    <w:p w14:paraId="7618A249" w14:textId="77777777" w:rsidR="00063375" w:rsidRPr="005D0BC5" w:rsidRDefault="00063375" w:rsidP="00584E41">
      <w:pPr>
        <w:shd w:val="clear" w:color="auto" w:fill="FFFFFF"/>
        <w:jc w:val="both"/>
        <w:textAlignment w:val="baseline"/>
        <w:rPr>
          <w:sz w:val="24"/>
          <w:szCs w:val="24"/>
        </w:rPr>
      </w:pPr>
      <w:r w:rsidRPr="005D0BC5">
        <w:rPr>
          <w:b/>
          <w:bCs/>
          <w:sz w:val="24"/>
          <w:szCs w:val="24"/>
        </w:rPr>
        <w:t>8.7</w:t>
      </w:r>
      <w:r w:rsidR="00C47E1B" w:rsidRPr="005D0BC5">
        <w:rPr>
          <w:b/>
          <w:bCs/>
          <w:sz w:val="24"/>
          <w:szCs w:val="24"/>
        </w:rPr>
        <w:t xml:space="preserve"> </w:t>
      </w:r>
      <w:r w:rsidR="00342EE2" w:rsidRPr="005D0BC5">
        <w:rPr>
          <w:sz w:val="24"/>
          <w:szCs w:val="24"/>
        </w:rPr>
        <w:t xml:space="preserve">O recurso será dirigido à autoridade que tiver editado o ato ou proferido a decisão, a qual poderá reconsiderar a decisão no prazo de 3 (três) dias úteis, ou, nesse mesmo prazo, encaminhar </w:t>
      </w:r>
      <w:r w:rsidR="001274AD">
        <w:rPr>
          <w:sz w:val="24"/>
          <w:szCs w:val="24"/>
        </w:rPr>
        <w:t xml:space="preserve">o </w:t>
      </w:r>
      <w:r w:rsidR="00342EE2" w:rsidRPr="005D0BC5">
        <w:rPr>
          <w:sz w:val="24"/>
          <w:szCs w:val="24"/>
        </w:rPr>
        <w:t>recurso para a autoridade superior, a qual deverá proferir sua decisão no prazo de 10 (dez) dias úteis, contados do recebimento dos autos.</w:t>
      </w:r>
    </w:p>
    <w:p w14:paraId="2A16CA20" w14:textId="77777777" w:rsidR="00342EE2" w:rsidRPr="005D0BC5" w:rsidRDefault="00063375" w:rsidP="00584E41">
      <w:pPr>
        <w:shd w:val="clear" w:color="auto" w:fill="FFFFFF"/>
        <w:jc w:val="both"/>
        <w:textAlignment w:val="baseline"/>
        <w:rPr>
          <w:sz w:val="24"/>
          <w:szCs w:val="24"/>
        </w:rPr>
      </w:pPr>
      <w:r w:rsidRPr="005D0BC5">
        <w:rPr>
          <w:b/>
          <w:bCs/>
          <w:sz w:val="24"/>
          <w:szCs w:val="24"/>
        </w:rPr>
        <w:t>8.8</w:t>
      </w:r>
      <w:r w:rsidR="00C47E1B" w:rsidRPr="005D0BC5">
        <w:rPr>
          <w:b/>
          <w:bCs/>
          <w:sz w:val="24"/>
          <w:szCs w:val="24"/>
        </w:rPr>
        <w:t xml:space="preserve"> </w:t>
      </w:r>
      <w:r w:rsidR="00342EE2" w:rsidRPr="005D0BC5">
        <w:rPr>
          <w:sz w:val="24"/>
          <w:szCs w:val="24"/>
        </w:rPr>
        <w:t>O recurso e pedido de reconsideração terão efeito suspensivo até a decisão final pela autoridade competente.</w:t>
      </w:r>
      <w:bookmarkEnd w:id="37"/>
    </w:p>
    <w:bookmarkEnd w:id="38"/>
    <w:p w14:paraId="4754EDFD" w14:textId="77777777" w:rsidR="00342EE2" w:rsidRPr="005D0BC5" w:rsidRDefault="00342EE2" w:rsidP="00584E41">
      <w:pPr>
        <w:shd w:val="clear" w:color="auto" w:fill="FFFFFF"/>
        <w:ind w:left="851" w:hanging="851"/>
        <w:textAlignment w:val="baseline"/>
        <w:rPr>
          <w:sz w:val="24"/>
          <w:szCs w:val="24"/>
        </w:rPr>
      </w:pPr>
    </w:p>
    <w:p w14:paraId="203ADDE0" w14:textId="77777777" w:rsidR="00342EE2" w:rsidRPr="005D0BC5" w:rsidRDefault="00977DE4" w:rsidP="00584E41">
      <w:pPr>
        <w:tabs>
          <w:tab w:val="left" w:pos="1134"/>
        </w:tabs>
        <w:ind w:left="851" w:hanging="851"/>
        <w:jc w:val="both"/>
        <w:rPr>
          <w:b/>
          <w:sz w:val="24"/>
          <w:szCs w:val="24"/>
        </w:rPr>
      </w:pPr>
      <w:bookmarkStart w:id="41" w:name="art4xviii"/>
      <w:bookmarkEnd w:id="41"/>
      <w:r w:rsidRPr="005D0BC5">
        <w:rPr>
          <w:b/>
          <w:sz w:val="24"/>
          <w:szCs w:val="24"/>
        </w:rPr>
        <w:t>9</w:t>
      </w:r>
      <w:r w:rsidR="002E3509" w:rsidRPr="005D0BC5">
        <w:rPr>
          <w:b/>
          <w:sz w:val="24"/>
          <w:szCs w:val="24"/>
        </w:rPr>
        <w:t xml:space="preserve"> </w:t>
      </w:r>
      <w:r w:rsidR="00342EE2" w:rsidRPr="005D0BC5">
        <w:rPr>
          <w:b/>
          <w:sz w:val="24"/>
          <w:szCs w:val="24"/>
        </w:rPr>
        <w:t>ADJUDICAÇÃO E HOMOLOGAÇÃO</w:t>
      </w:r>
    </w:p>
    <w:p w14:paraId="0D5EA17C" w14:textId="77777777" w:rsidR="00342EE2" w:rsidRDefault="00977DE4" w:rsidP="00584E41">
      <w:pPr>
        <w:tabs>
          <w:tab w:val="left" w:pos="1134"/>
        </w:tabs>
        <w:jc w:val="both"/>
        <w:rPr>
          <w:sz w:val="24"/>
          <w:szCs w:val="24"/>
          <w:shd w:val="clear" w:color="auto" w:fill="FFFFFF"/>
        </w:rPr>
      </w:pPr>
      <w:r w:rsidRPr="005D0BC5">
        <w:rPr>
          <w:b/>
          <w:sz w:val="24"/>
          <w:szCs w:val="24"/>
        </w:rPr>
        <w:t>9</w:t>
      </w:r>
      <w:r w:rsidR="00342EE2" w:rsidRPr="005D0BC5">
        <w:rPr>
          <w:b/>
          <w:sz w:val="24"/>
          <w:szCs w:val="24"/>
        </w:rPr>
        <w:t>.1</w:t>
      </w:r>
      <w:bookmarkStart w:id="42" w:name="_Hlk131083554"/>
      <w:r w:rsidR="00C47E1B" w:rsidRPr="005D0BC5">
        <w:rPr>
          <w:b/>
          <w:sz w:val="24"/>
          <w:szCs w:val="24"/>
        </w:rPr>
        <w:t xml:space="preserve"> </w:t>
      </w:r>
      <w:r w:rsidR="00342EE2" w:rsidRPr="005D0BC5">
        <w:rPr>
          <w:bCs/>
          <w:sz w:val="24"/>
          <w:szCs w:val="24"/>
        </w:rPr>
        <w:t>E</w:t>
      </w:r>
      <w:r w:rsidR="00342EE2" w:rsidRPr="005D0BC5">
        <w:rPr>
          <w:sz w:val="24"/>
          <w:szCs w:val="24"/>
          <w:shd w:val="clear" w:color="auto" w:fill="FFFFFF"/>
        </w:rPr>
        <w:t>ncerradas as fases de julgamento e habilitação, e exauridos os recursos administrativos, o processo licitatório será encaminhado à autoridade superior para adjudicar o objeto e</w:t>
      </w:r>
      <w:r w:rsidR="00AD34A3" w:rsidRPr="005D0BC5">
        <w:rPr>
          <w:sz w:val="24"/>
          <w:szCs w:val="24"/>
          <w:shd w:val="clear" w:color="auto" w:fill="FFFFFF"/>
        </w:rPr>
        <w:t xml:space="preserve">, após submeter o processo licitatório ao Paranacidade para </w:t>
      </w:r>
      <w:r w:rsidR="00C52162" w:rsidRPr="005D0BC5">
        <w:rPr>
          <w:sz w:val="24"/>
          <w:szCs w:val="24"/>
          <w:shd w:val="clear" w:color="auto" w:fill="FFFFFF"/>
        </w:rPr>
        <w:t>análise</w:t>
      </w:r>
      <w:r w:rsidR="00AD34A3" w:rsidRPr="005D0BC5">
        <w:rPr>
          <w:sz w:val="24"/>
          <w:szCs w:val="24"/>
          <w:shd w:val="clear" w:color="auto" w:fill="FFFFFF"/>
        </w:rPr>
        <w:t xml:space="preserve"> e emissão de autorização de homologação,</w:t>
      </w:r>
      <w:r w:rsidR="00342EE2" w:rsidRPr="005D0BC5">
        <w:rPr>
          <w:sz w:val="24"/>
          <w:szCs w:val="24"/>
          <w:shd w:val="clear" w:color="auto" w:fill="FFFFFF"/>
        </w:rPr>
        <w:t xml:space="preserve"> homologar o procedimento, observado o disposto no art. 71 da Lei nº 14.133, de 2021.</w:t>
      </w:r>
      <w:bookmarkEnd w:id="42"/>
    </w:p>
    <w:bookmarkEnd w:id="36"/>
    <w:p w14:paraId="0265D3FD" w14:textId="77777777" w:rsidR="00342EE2" w:rsidRPr="005D0BC5" w:rsidRDefault="00342EE2" w:rsidP="00584E41">
      <w:pPr>
        <w:shd w:val="clear" w:color="auto" w:fill="FFFFFF"/>
        <w:suppressAutoHyphens w:val="0"/>
        <w:ind w:left="1068" w:hanging="708"/>
        <w:rPr>
          <w:sz w:val="24"/>
          <w:szCs w:val="24"/>
          <w:lang w:eastAsia="pt-BR"/>
        </w:rPr>
      </w:pPr>
    </w:p>
    <w:p w14:paraId="17823E65" w14:textId="77777777" w:rsidR="00342EE2" w:rsidRPr="005D0BC5" w:rsidRDefault="00977DE4" w:rsidP="00584E41">
      <w:pPr>
        <w:shd w:val="clear" w:color="auto" w:fill="FFFFFF"/>
        <w:suppressAutoHyphens w:val="0"/>
        <w:rPr>
          <w:sz w:val="24"/>
          <w:szCs w:val="24"/>
          <w:lang w:eastAsia="pt-BR"/>
        </w:rPr>
      </w:pPr>
      <w:r w:rsidRPr="005D0BC5">
        <w:rPr>
          <w:b/>
          <w:bCs/>
          <w:sz w:val="24"/>
          <w:szCs w:val="24"/>
          <w:bdr w:val="none" w:sz="0" w:space="0" w:color="auto" w:frame="1"/>
          <w:lang w:eastAsia="pt-BR"/>
        </w:rPr>
        <w:t>10</w:t>
      </w:r>
      <w:r w:rsidR="00FF227C" w:rsidRPr="005D0BC5">
        <w:rPr>
          <w:b/>
          <w:bCs/>
          <w:sz w:val="24"/>
          <w:szCs w:val="24"/>
          <w:bdr w:val="none" w:sz="0" w:space="0" w:color="auto" w:frame="1"/>
          <w:lang w:eastAsia="pt-BR"/>
        </w:rPr>
        <w:t>.</w:t>
      </w:r>
      <w:r w:rsidR="00FF227C" w:rsidRPr="005D0BC5">
        <w:rPr>
          <w:sz w:val="24"/>
          <w:szCs w:val="24"/>
          <w:bdr w:val="none" w:sz="0" w:space="0" w:color="auto" w:frame="1"/>
          <w:lang w:eastAsia="pt-BR"/>
        </w:rPr>
        <w:t> </w:t>
      </w:r>
      <w:r w:rsidR="00FF227C" w:rsidRPr="005D0BC5">
        <w:rPr>
          <w:b/>
          <w:bCs/>
          <w:sz w:val="24"/>
          <w:szCs w:val="24"/>
          <w:lang w:eastAsia="pt-BR"/>
        </w:rPr>
        <w:t xml:space="preserve">DAS INFRAÇÕES </w:t>
      </w:r>
      <w:r w:rsidR="002E3509" w:rsidRPr="005D0BC5">
        <w:rPr>
          <w:b/>
          <w:bCs/>
          <w:sz w:val="24"/>
          <w:szCs w:val="24"/>
          <w:lang w:eastAsia="pt-BR"/>
        </w:rPr>
        <w:t xml:space="preserve">E SANÇÕES </w:t>
      </w:r>
      <w:r w:rsidR="00FF227C" w:rsidRPr="005D0BC5">
        <w:rPr>
          <w:b/>
          <w:bCs/>
          <w:sz w:val="24"/>
          <w:szCs w:val="24"/>
          <w:lang w:eastAsia="pt-BR"/>
        </w:rPr>
        <w:t>ADMINISTRATIVAS</w:t>
      </w:r>
      <w:r w:rsidR="00FF227C" w:rsidRPr="005D0BC5">
        <w:rPr>
          <w:sz w:val="24"/>
          <w:szCs w:val="24"/>
          <w:lang w:eastAsia="pt-BR"/>
        </w:rPr>
        <w:t xml:space="preserve"> </w:t>
      </w:r>
    </w:p>
    <w:p w14:paraId="7AA065FB" w14:textId="77777777" w:rsidR="00977DE4" w:rsidRPr="005D0BC5" w:rsidRDefault="00977DE4" w:rsidP="00584E41">
      <w:pPr>
        <w:jc w:val="both"/>
        <w:rPr>
          <w:sz w:val="24"/>
          <w:szCs w:val="24"/>
        </w:rPr>
      </w:pPr>
      <w:r w:rsidRPr="005D0BC5">
        <w:rPr>
          <w:b/>
          <w:bCs/>
          <w:sz w:val="24"/>
          <w:szCs w:val="24"/>
        </w:rPr>
        <w:t>10.1</w:t>
      </w:r>
      <w:r w:rsidRPr="005D0BC5">
        <w:rPr>
          <w:sz w:val="24"/>
          <w:szCs w:val="24"/>
        </w:rPr>
        <w:t xml:space="preserve"> Comete infração administrativa, nos termos da lei, o licitante que, com dolo ou culpa grave: </w:t>
      </w:r>
    </w:p>
    <w:p w14:paraId="7675555A" w14:textId="77777777" w:rsidR="002E3509" w:rsidRPr="005D0BC5" w:rsidRDefault="002E3509" w:rsidP="006C5BAF">
      <w:pPr>
        <w:jc w:val="both"/>
        <w:rPr>
          <w:sz w:val="24"/>
          <w:szCs w:val="24"/>
        </w:rPr>
      </w:pPr>
      <w:bookmarkStart w:id="43" w:name="_Ref114668085"/>
      <w:bookmarkStart w:id="44" w:name="_Hlk114652595"/>
      <w:r w:rsidRPr="005D0BC5">
        <w:rPr>
          <w:sz w:val="24"/>
          <w:szCs w:val="24"/>
        </w:rPr>
        <w:t xml:space="preserve">a) </w:t>
      </w:r>
      <w:r w:rsidR="00977DE4" w:rsidRPr="005D0BC5">
        <w:rPr>
          <w:sz w:val="24"/>
          <w:szCs w:val="24"/>
        </w:rPr>
        <w:t xml:space="preserve">deixar de entregar a documentação exigida para o certame ou não entregar qualquer documento que tenha sido solicitado </w:t>
      </w:r>
      <w:r w:rsidR="001913CA" w:rsidRPr="005D0BC5">
        <w:rPr>
          <w:sz w:val="24"/>
          <w:szCs w:val="24"/>
        </w:rPr>
        <w:t>pelo Agente</w:t>
      </w:r>
      <w:r w:rsidR="001913CA" w:rsidRPr="005D0BC5">
        <w:rPr>
          <w:bCs/>
          <w:sz w:val="24"/>
          <w:szCs w:val="24"/>
        </w:rPr>
        <w:t xml:space="preserve"> de Contratação</w:t>
      </w:r>
      <w:r w:rsidR="001913CA" w:rsidRPr="005D0BC5">
        <w:rPr>
          <w:b/>
          <w:sz w:val="24"/>
          <w:szCs w:val="24"/>
        </w:rPr>
        <w:t xml:space="preserve"> </w:t>
      </w:r>
      <w:r w:rsidR="00977DE4" w:rsidRPr="005D0BC5">
        <w:rPr>
          <w:sz w:val="24"/>
          <w:szCs w:val="24"/>
        </w:rPr>
        <w:t>durante o certame;</w:t>
      </w:r>
      <w:bookmarkStart w:id="45" w:name="_Ref114668108"/>
      <w:bookmarkEnd w:id="43"/>
    </w:p>
    <w:p w14:paraId="0E58519D" w14:textId="77777777" w:rsidR="00977DE4" w:rsidRPr="005D0BC5" w:rsidRDefault="002E3509" w:rsidP="00584E41">
      <w:pPr>
        <w:jc w:val="both"/>
        <w:rPr>
          <w:sz w:val="24"/>
          <w:szCs w:val="24"/>
        </w:rPr>
      </w:pPr>
      <w:r w:rsidRPr="005D0BC5">
        <w:rPr>
          <w:b/>
          <w:bCs/>
          <w:sz w:val="24"/>
          <w:szCs w:val="24"/>
        </w:rPr>
        <w:t>10.2</w:t>
      </w:r>
      <w:r w:rsidRPr="005D0BC5">
        <w:rPr>
          <w:sz w:val="24"/>
          <w:szCs w:val="24"/>
        </w:rPr>
        <w:t xml:space="preserve"> </w:t>
      </w:r>
      <w:r w:rsidR="00977DE4" w:rsidRPr="005D0BC5">
        <w:rPr>
          <w:sz w:val="24"/>
          <w:szCs w:val="24"/>
        </w:rPr>
        <w:t>Salvo em decorrência de fato superveniente devidamente justificado, não mantiver a proposta em especial quando:</w:t>
      </w:r>
      <w:bookmarkEnd w:id="45"/>
    </w:p>
    <w:p w14:paraId="6D3FA782" w14:textId="77777777" w:rsidR="00977DE4" w:rsidRPr="005D0BC5" w:rsidRDefault="002E3509" w:rsidP="006C5BAF">
      <w:pPr>
        <w:jc w:val="both"/>
        <w:rPr>
          <w:sz w:val="24"/>
          <w:szCs w:val="24"/>
        </w:rPr>
      </w:pPr>
      <w:r w:rsidRPr="005D0BC5">
        <w:rPr>
          <w:sz w:val="24"/>
          <w:szCs w:val="24"/>
        </w:rPr>
        <w:t xml:space="preserve">a) </w:t>
      </w:r>
      <w:r w:rsidR="00977DE4" w:rsidRPr="005D0BC5">
        <w:rPr>
          <w:sz w:val="24"/>
          <w:szCs w:val="24"/>
        </w:rPr>
        <w:t xml:space="preserve">não enviar a proposta adequada ao último lance ofertado ou após a negociação; </w:t>
      </w:r>
    </w:p>
    <w:p w14:paraId="3E0A1E43" w14:textId="77777777" w:rsidR="00977DE4" w:rsidRPr="005D0BC5" w:rsidRDefault="002E3509" w:rsidP="006C5BAF">
      <w:pPr>
        <w:jc w:val="both"/>
        <w:rPr>
          <w:sz w:val="24"/>
          <w:szCs w:val="24"/>
        </w:rPr>
      </w:pPr>
      <w:r w:rsidRPr="005D0BC5">
        <w:rPr>
          <w:sz w:val="24"/>
          <w:szCs w:val="24"/>
        </w:rPr>
        <w:t xml:space="preserve">b) </w:t>
      </w:r>
      <w:r w:rsidR="00977DE4" w:rsidRPr="005D0BC5">
        <w:rPr>
          <w:sz w:val="24"/>
          <w:szCs w:val="24"/>
        </w:rPr>
        <w:t xml:space="preserve">recusar-se a enviar o detalhamento da proposta quando exigível; </w:t>
      </w:r>
    </w:p>
    <w:p w14:paraId="2537C9E2" w14:textId="77777777" w:rsidR="00977DE4" w:rsidRPr="005D0BC5" w:rsidRDefault="002E3509" w:rsidP="006C5BAF">
      <w:pPr>
        <w:jc w:val="both"/>
        <w:rPr>
          <w:sz w:val="24"/>
          <w:szCs w:val="24"/>
        </w:rPr>
      </w:pPr>
      <w:r w:rsidRPr="005D0BC5">
        <w:rPr>
          <w:sz w:val="24"/>
          <w:szCs w:val="24"/>
        </w:rPr>
        <w:t xml:space="preserve">c) </w:t>
      </w:r>
      <w:r w:rsidR="00977DE4" w:rsidRPr="005D0BC5">
        <w:rPr>
          <w:sz w:val="24"/>
          <w:szCs w:val="24"/>
        </w:rPr>
        <w:t xml:space="preserve">pedir para ser desclassificado quando encerrada a etapa competitiva; </w:t>
      </w:r>
    </w:p>
    <w:p w14:paraId="684898E6" w14:textId="77777777" w:rsidR="00E7029F" w:rsidRPr="005D0BC5" w:rsidRDefault="002E3509" w:rsidP="006C5BAF">
      <w:pPr>
        <w:jc w:val="both"/>
        <w:rPr>
          <w:sz w:val="24"/>
          <w:szCs w:val="24"/>
        </w:rPr>
      </w:pPr>
      <w:r w:rsidRPr="005D0BC5">
        <w:rPr>
          <w:sz w:val="24"/>
          <w:szCs w:val="24"/>
        </w:rPr>
        <w:t xml:space="preserve">d) </w:t>
      </w:r>
      <w:r w:rsidR="00977DE4" w:rsidRPr="005D0BC5">
        <w:rPr>
          <w:sz w:val="24"/>
          <w:szCs w:val="24"/>
        </w:rPr>
        <w:t xml:space="preserve">apresentar proposta em desacordo com as especificações do </w:t>
      </w:r>
      <w:r w:rsidR="00405A2B" w:rsidRPr="005D0BC5">
        <w:rPr>
          <w:sz w:val="24"/>
          <w:szCs w:val="24"/>
        </w:rPr>
        <w:t>Edital</w:t>
      </w:r>
      <w:r w:rsidR="00977DE4" w:rsidRPr="005D0BC5">
        <w:rPr>
          <w:sz w:val="24"/>
          <w:szCs w:val="24"/>
        </w:rPr>
        <w:t xml:space="preserve">; </w:t>
      </w:r>
      <w:bookmarkStart w:id="46" w:name="_Ref114668139"/>
    </w:p>
    <w:p w14:paraId="441E996E" w14:textId="77777777" w:rsidR="00E7029F" w:rsidRPr="005D0BC5" w:rsidRDefault="00E7029F" w:rsidP="00584E41">
      <w:pPr>
        <w:jc w:val="both"/>
        <w:rPr>
          <w:sz w:val="24"/>
          <w:szCs w:val="24"/>
        </w:rPr>
      </w:pPr>
      <w:r w:rsidRPr="005D0BC5">
        <w:rPr>
          <w:b/>
          <w:bCs/>
          <w:sz w:val="24"/>
          <w:szCs w:val="24"/>
        </w:rPr>
        <w:t>10.3</w:t>
      </w:r>
      <w:r w:rsidRPr="005D0BC5">
        <w:rPr>
          <w:sz w:val="24"/>
          <w:szCs w:val="24"/>
        </w:rPr>
        <w:t xml:space="preserve"> N</w:t>
      </w:r>
      <w:r w:rsidR="00977DE4" w:rsidRPr="005D0BC5">
        <w:rPr>
          <w:sz w:val="24"/>
          <w:szCs w:val="24"/>
        </w:rPr>
        <w:t>ão celebrar o contrato ou não entregar a documentação exigida para a contratação, quando convocado dentro do prazo de validade de sua proposta;</w:t>
      </w:r>
      <w:bookmarkEnd w:id="46"/>
    </w:p>
    <w:p w14:paraId="64F0DDB0" w14:textId="77777777" w:rsidR="00E7029F" w:rsidRPr="005D0BC5" w:rsidRDefault="00E7029F" w:rsidP="00584E41">
      <w:pPr>
        <w:jc w:val="both"/>
        <w:rPr>
          <w:sz w:val="24"/>
          <w:szCs w:val="24"/>
        </w:rPr>
      </w:pPr>
      <w:r w:rsidRPr="005D0BC5">
        <w:rPr>
          <w:b/>
          <w:bCs/>
          <w:sz w:val="24"/>
          <w:szCs w:val="24"/>
        </w:rPr>
        <w:t>10.4</w:t>
      </w:r>
      <w:r w:rsidRPr="005D0BC5">
        <w:rPr>
          <w:sz w:val="24"/>
          <w:szCs w:val="24"/>
        </w:rPr>
        <w:t xml:space="preserve"> Re</w:t>
      </w:r>
      <w:r w:rsidR="00977DE4" w:rsidRPr="005D0BC5">
        <w:rPr>
          <w:sz w:val="24"/>
          <w:szCs w:val="24"/>
        </w:rPr>
        <w:t>cusar-se, sem justificativa, a assinar o contrato, ou a aceitar ou retirar o instrumento equivalente no prazo estabelecido pela Administração;</w:t>
      </w:r>
      <w:bookmarkStart w:id="47" w:name="_Ref114668249"/>
    </w:p>
    <w:p w14:paraId="077582C8" w14:textId="77777777" w:rsidR="00E7029F" w:rsidRPr="005D0BC5" w:rsidRDefault="00E7029F" w:rsidP="00584E41">
      <w:pPr>
        <w:jc w:val="both"/>
        <w:rPr>
          <w:sz w:val="24"/>
          <w:szCs w:val="24"/>
        </w:rPr>
      </w:pPr>
      <w:r w:rsidRPr="005D0BC5">
        <w:rPr>
          <w:b/>
          <w:bCs/>
          <w:sz w:val="24"/>
          <w:szCs w:val="24"/>
        </w:rPr>
        <w:t>10.5</w:t>
      </w:r>
      <w:r w:rsidRPr="005D0BC5">
        <w:rPr>
          <w:sz w:val="24"/>
          <w:szCs w:val="24"/>
        </w:rPr>
        <w:t xml:space="preserve"> A</w:t>
      </w:r>
      <w:r w:rsidR="00977DE4" w:rsidRPr="005D0BC5">
        <w:rPr>
          <w:sz w:val="24"/>
          <w:szCs w:val="24"/>
        </w:rPr>
        <w:t>presentar declaração ou documentação falsa exigida para o certame ou prestar declaração falsa durante a licitação</w:t>
      </w:r>
      <w:bookmarkEnd w:id="47"/>
      <w:r w:rsidRPr="005D0BC5">
        <w:rPr>
          <w:sz w:val="24"/>
          <w:szCs w:val="24"/>
        </w:rPr>
        <w:t>;</w:t>
      </w:r>
      <w:bookmarkStart w:id="48" w:name="_Ref114668245"/>
    </w:p>
    <w:p w14:paraId="4226DDF7" w14:textId="77777777" w:rsidR="00E7029F" w:rsidRPr="005D0BC5" w:rsidRDefault="00E7029F" w:rsidP="00584E41">
      <w:pPr>
        <w:jc w:val="both"/>
        <w:rPr>
          <w:sz w:val="24"/>
          <w:szCs w:val="24"/>
        </w:rPr>
      </w:pPr>
      <w:r w:rsidRPr="005D0BC5">
        <w:rPr>
          <w:b/>
          <w:bCs/>
          <w:sz w:val="24"/>
          <w:szCs w:val="24"/>
        </w:rPr>
        <w:t>10.6</w:t>
      </w:r>
      <w:r w:rsidRPr="005D0BC5">
        <w:rPr>
          <w:sz w:val="24"/>
          <w:szCs w:val="24"/>
        </w:rPr>
        <w:t xml:space="preserve"> F</w:t>
      </w:r>
      <w:r w:rsidR="00977DE4" w:rsidRPr="005D0BC5">
        <w:rPr>
          <w:sz w:val="24"/>
          <w:szCs w:val="24"/>
        </w:rPr>
        <w:t>raudar a licitação</w:t>
      </w:r>
      <w:bookmarkEnd w:id="48"/>
      <w:r w:rsidRPr="005D0BC5">
        <w:rPr>
          <w:sz w:val="24"/>
          <w:szCs w:val="24"/>
        </w:rPr>
        <w:t>;</w:t>
      </w:r>
      <w:bookmarkStart w:id="49" w:name="_Ref114668247"/>
    </w:p>
    <w:p w14:paraId="681E261E" w14:textId="77777777" w:rsidR="00977DE4" w:rsidRPr="005D0BC5" w:rsidRDefault="00E7029F" w:rsidP="00584E41">
      <w:pPr>
        <w:jc w:val="both"/>
        <w:rPr>
          <w:sz w:val="24"/>
          <w:szCs w:val="24"/>
        </w:rPr>
      </w:pPr>
      <w:r w:rsidRPr="005D0BC5">
        <w:rPr>
          <w:b/>
          <w:bCs/>
          <w:sz w:val="24"/>
          <w:szCs w:val="24"/>
        </w:rPr>
        <w:t>10.7</w:t>
      </w:r>
      <w:r w:rsidRPr="005D0BC5">
        <w:rPr>
          <w:sz w:val="24"/>
          <w:szCs w:val="24"/>
        </w:rPr>
        <w:t xml:space="preserve"> C</w:t>
      </w:r>
      <w:r w:rsidR="00977DE4" w:rsidRPr="005D0BC5">
        <w:rPr>
          <w:sz w:val="24"/>
          <w:szCs w:val="24"/>
        </w:rPr>
        <w:t>omportar-se de modo inidôneo ou cometer fraude de qualquer natureza, em especial quando:</w:t>
      </w:r>
      <w:bookmarkEnd w:id="49"/>
    </w:p>
    <w:p w14:paraId="67A9417C" w14:textId="77777777" w:rsidR="00977DE4" w:rsidRPr="005D0BC5" w:rsidRDefault="00E7029F" w:rsidP="006C5BAF">
      <w:pPr>
        <w:jc w:val="both"/>
        <w:rPr>
          <w:sz w:val="24"/>
          <w:szCs w:val="24"/>
        </w:rPr>
      </w:pPr>
      <w:r w:rsidRPr="005D0BC5">
        <w:rPr>
          <w:sz w:val="24"/>
          <w:szCs w:val="24"/>
        </w:rPr>
        <w:t xml:space="preserve">a) </w:t>
      </w:r>
      <w:r w:rsidR="00977DE4" w:rsidRPr="005D0BC5">
        <w:rPr>
          <w:sz w:val="24"/>
          <w:szCs w:val="24"/>
        </w:rPr>
        <w:t xml:space="preserve">agir em conluio ou em desconformidade com a lei; </w:t>
      </w:r>
    </w:p>
    <w:p w14:paraId="63422429" w14:textId="77777777" w:rsidR="00977DE4" w:rsidRPr="005D0BC5" w:rsidRDefault="00E7029F" w:rsidP="006C5BAF">
      <w:pPr>
        <w:jc w:val="both"/>
        <w:rPr>
          <w:sz w:val="24"/>
          <w:szCs w:val="24"/>
        </w:rPr>
      </w:pPr>
      <w:r w:rsidRPr="005D0BC5">
        <w:rPr>
          <w:sz w:val="24"/>
          <w:szCs w:val="24"/>
        </w:rPr>
        <w:t xml:space="preserve">b) </w:t>
      </w:r>
      <w:r w:rsidR="00977DE4" w:rsidRPr="005D0BC5">
        <w:rPr>
          <w:sz w:val="24"/>
          <w:szCs w:val="24"/>
        </w:rPr>
        <w:t xml:space="preserve">induzir deliberadamente a erro no julgamento; </w:t>
      </w:r>
    </w:p>
    <w:p w14:paraId="7B722B3B" w14:textId="77777777" w:rsidR="00977DE4" w:rsidRPr="005D0BC5" w:rsidRDefault="00E7029F" w:rsidP="006C5BAF">
      <w:pPr>
        <w:jc w:val="both"/>
        <w:rPr>
          <w:sz w:val="24"/>
          <w:szCs w:val="24"/>
        </w:rPr>
      </w:pPr>
      <w:bookmarkStart w:id="50" w:name="_Ref114668251"/>
      <w:r w:rsidRPr="005D0BC5">
        <w:rPr>
          <w:sz w:val="24"/>
          <w:szCs w:val="24"/>
        </w:rPr>
        <w:t xml:space="preserve">c) </w:t>
      </w:r>
      <w:r w:rsidR="00977DE4" w:rsidRPr="005D0BC5">
        <w:rPr>
          <w:sz w:val="24"/>
          <w:szCs w:val="24"/>
        </w:rPr>
        <w:t>praticar atos ilícitos com vistas a frustrar os objetivos da licitação</w:t>
      </w:r>
      <w:bookmarkEnd w:id="50"/>
      <w:r w:rsidR="00FB28AD" w:rsidRPr="00FB28AD">
        <w:rPr>
          <w:sz w:val="24"/>
          <w:szCs w:val="24"/>
        </w:rPr>
        <w:t>;</w:t>
      </w:r>
    </w:p>
    <w:p w14:paraId="65F17DAD" w14:textId="77777777" w:rsidR="00E7029F" w:rsidRPr="005D0BC5" w:rsidRDefault="00E7029F" w:rsidP="006C5BAF">
      <w:pPr>
        <w:jc w:val="both"/>
        <w:rPr>
          <w:sz w:val="24"/>
          <w:szCs w:val="24"/>
        </w:rPr>
      </w:pPr>
      <w:bookmarkStart w:id="51" w:name="_Ref114668252"/>
      <w:r w:rsidRPr="005D0BC5">
        <w:rPr>
          <w:sz w:val="24"/>
          <w:szCs w:val="24"/>
        </w:rPr>
        <w:t xml:space="preserve">d) </w:t>
      </w:r>
      <w:r w:rsidR="00977DE4" w:rsidRPr="005D0BC5">
        <w:rPr>
          <w:sz w:val="24"/>
          <w:szCs w:val="24"/>
        </w:rPr>
        <w:t xml:space="preserve">praticar ato lesivo previsto no </w:t>
      </w:r>
      <w:hyperlink r:id="rId14" w:anchor="art5" w:history="1">
        <w:r w:rsidR="00977DE4" w:rsidRPr="005D0BC5">
          <w:rPr>
            <w:rStyle w:val="Hyperlink"/>
            <w:color w:val="auto"/>
            <w:sz w:val="24"/>
            <w:szCs w:val="24"/>
          </w:rPr>
          <w:t>art. 5º da Lei n.º 12.846, de 2013</w:t>
        </w:r>
      </w:hyperlink>
      <w:r w:rsidR="00977DE4" w:rsidRPr="005D0BC5">
        <w:rPr>
          <w:sz w:val="24"/>
          <w:szCs w:val="24"/>
        </w:rPr>
        <w:t>.</w:t>
      </w:r>
      <w:bookmarkEnd w:id="44"/>
      <w:bookmarkEnd w:id="51"/>
    </w:p>
    <w:p w14:paraId="7C6F50CD" w14:textId="77777777" w:rsidR="00977DE4" w:rsidRPr="005D0BC5" w:rsidRDefault="00E7029F" w:rsidP="00584E41">
      <w:pPr>
        <w:jc w:val="both"/>
        <w:rPr>
          <w:sz w:val="24"/>
          <w:szCs w:val="24"/>
        </w:rPr>
      </w:pPr>
      <w:r w:rsidRPr="005D0BC5">
        <w:rPr>
          <w:b/>
          <w:bCs/>
          <w:sz w:val="24"/>
          <w:szCs w:val="24"/>
        </w:rPr>
        <w:t>10.8</w:t>
      </w:r>
      <w:r w:rsidRPr="005D0BC5">
        <w:rPr>
          <w:sz w:val="24"/>
          <w:szCs w:val="24"/>
        </w:rPr>
        <w:t xml:space="preserve"> </w:t>
      </w:r>
      <w:r w:rsidR="00977DE4" w:rsidRPr="005D0BC5">
        <w:rPr>
          <w:sz w:val="24"/>
          <w:szCs w:val="24"/>
        </w:rPr>
        <w:t xml:space="preserve">Com fulcro </w:t>
      </w:r>
      <w:r w:rsidR="00454CFD" w:rsidRPr="005D0BC5">
        <w:rPr>
          <w:sz w:val="24"/>
          <w:szCs w:val="24"/>
        </w:rPr>
        <w:t>no art. 156 da Lei Federal n.º 14.133, de 2021</w:t>
      </w:r>
      <w:ins w:id="52" w:author="Mirela Ziliotto" w:date="2023-05-25T16:43:00Z">
        <w:r w:rsidR="00C52162" w:rsidRPr="005D0BC5">
          <w:rPr>
            <w:sz w:val="24"/>
            <w:szCs w:val="24"/>
          </w:rPr>
          <w:t>,</w:t>
        </w:r>
      </w:ins>
      <w:r w:rsidR="00454CFD" w:rsidRPr="005D0BC5">
        <w:rPr>
          <w:sz w:val="24"/>
          <w:szCs w:val="24"/>
        </w:rPr>
        <w:t xml:space="preserve"> sem prejuízo de eventuais implicações penais nos termos do que prevê o Capítulo II-B do Título XI do Código Penal</w:t>
      </w:r>
      <w:r w:rsidR="00977DE4" w:rsidRPr="005D0BC5">
        <w:rPr>
          <w:sz w:val="24"/>
          <w:szCs w:val="24"/>
        </w:rPr>
        <w:t xml:space="preserve">, a Administração poderá, garantida a prévia defesa, aplicar aos licitantes e/ou adjudicatários as seguintes sanções, sem prejuízo das responsabilidades civil e criminal: </w:t>
      </w:r>
    </w:p>
    <w:p w14:paraId="557BCB72" w14:textId="77777777" w:rsidR="00977DE4" w:rsidRPr="005D0BC5" w:rsidRDefault="00E7029F" w:rsidP="006F4E9E">
      <w:pPr>
        <w:jc w:val="both"/>
        <w:rPr>
          <w:sz w:val="24"/>
          <w:szCs w:val="24"/>
        </w:rPr>
      </w:pPr>
      <w:r w:rsidRPr="005D0BC5">
        <w:rPr>
          <w:sz w:val="24"/>
          <w:szCs w:val="24"/>
        </w:rPr>
        <w:t xml:space="preserve">a) </w:t>
      </w:r>
      <w:r w:rsidR="00977DE4" w:rsidRPr="005D0BC5">
        <w:rPr>
          <w:sz w:val="24"/>
          <w:szCs w:val="24"/>
        </w:rPr>
        <w:t xml:space="preserve">advertência; </w:t>
      </w:r>
    </w:p>
    <w:p w14:paraId="0938C1BD" w14:textId="77777777" w:rsidR="00977DE4" w:rsidRPr="005D0BC5" w:rsidRDefault="00E7029F" w:rsidP="006F4E9E">
      <w:pPr>
        <w:jc w:val="both"/>
        <w:rPr>
          <w:sz w:val="24"/>
          <w:szCs w:val="24"/>
        </w:rPr>
      </w:pPr>
      <w:r w:rsidRPr="005D0BC5">
        <w:rPr>
          <w:sz w:val="24"/>
          <w:szCs w:val="24"/>
        </w:rPr>
        <w:t xml:space="preserve">b) </w:t>
      </w:r>
      <w:r w:rsidR="00977DE4" w:rsidRPr="005D0BC5">
        <w:rPr>
          <w:sz w:val="24"/>
          <w:szCs w:val="24"/>
        </w:rPr>
        <w:t>multa;</w:t>
      </w:r>
    </w:p>
    <w:p w14:paraId="616D23A9" w14:textId="77777777" w:rsidR="00977DE4" w:rsidRPr="005D0BC5" w:rsidRDefault="00E7029F" w:rsidP="006F4E9E">
      <w:pPr>
        <w:jc w:val="both"/>
        <w:rPr>
          <w:sz w:val="24"/>
          <w:szCs w:val="24"/>
        </w:rPr>
      </w:pPr>
      <w:r w:rsidRPr="005D0BC5">
        <w:rPr>
          <w:sz w:val="24"/>
          <w:szCs w:val="24"/>
        </w:rPr>
        <w:t xml:space="preserve">c) </w:t>
      </w:r>
      <w:r w:rsidR="00977DE4" w:rsidRPr="005D0BC5">
        <w:rPr>
          <w:sz w:val="24"/>
          <w:szCs w:val="24"/>
        </w:rPr>
        <w:t>impedimento de licitar e contratar</w:t>
      </w:r>
      <w:ins w:id="53" w:author="Maria G. S. Borguezan (GEDA)" w:date="2023-05-19T15:42:00Z">
        <w:r w:rsidR="00635961" w:rsidRPr="005D0BC5">
          <w:rPr>
            <w:sz w:val="24"/>
            <w:szCs w:val="24"/>
          </w:rPr>
          <w:t>;</w:t>
        </w:r>
      </w:ins>
      <w:r w:rsidR="00977DE4" w:rsidRPr="005D0BC5">
        <w:rPr>
          <w:sz w:val="24"/>
          <w:szCs w:val="24"/>
        </w:rPr>
        <w:t xml:space="preserve"> e</w:t>
      </w:r>
    </w:p>
    <w:p w14:paraId="32FDE67C" w14:textId="77777777" w:rsidR="00E7029F" w:rsidRPr="005D0BC5" w:rsidRDefault="00E7029F" w:rsidP="006F4E9E">
      <w:pPr>
        <w:jc w:val="both"/>
        <w:rPr>
          <w:sz w:val="24"/>
          <w:szCs w:val="24"/>
        </w:rPr>
      </w:pPr>
      <w:r w:rsidRPr="005D0BC5">
        <w:rPr>
          <w:sz w:val="24"/>
          <w:szCs w:val="24"/>
        </w:rPr>
        <w:t xml:space="preserve">d) </w:t>
      </w:r>
      <w:r w:rsidR="00977DE4" w:rsidRPr="005D0BC5">
        <w:rPr>
          <w:sz w:val="24"/>
          <w:szCs w:val="24"/>
        </w:rPr>
        <w:t>declaração de inidoneidade para licitar ou contratar, enquanto perdurarem os motivos determinantes da punição ou até que seja promovida sua reabilitação perante a própria autoridade que aplicou a penalidade.</w:t>
      </w:r>
    </w:p>
    <w:p w14:paraId="517FDF97" w14:textId="77777777" w:rsidR="00977DE4" w:rsidRPr="005D0BC5" w:rsidRDefault="00E7029F" w:rsidP="00584E41">
      <w:pPr>
        <w:jc w:val="both"/>
        <w:rPr>
          <w:sz w:val="24"/>
          <w:szCs w:val="24"/>
        </w:rPr>
      </w:pPr>
      <w:r w:rsidRPr="005D0BC5">
        <w:rPr>
          <w:b/>
          <w:bCs/>
          <w:sz w:val="24"/>
          <w:szCs w:val="24"/>
        </w:rPr>
        <w:t>10.9</w:t>
      </w:r>
      <w:r w:rsidRPr="005D0BC5">
        <w:rPr>
          <w:sz w:val="24"/>
          <w:szCs w:val="24"/>
        </w:rPr>
        <w:t xml:space="preserve"> </w:t>
      </w:r>
      <w:r w:rsidR="00977DE4" w:rsidRPr="005D0BC5">
        <w:rPr>
          <w:sz w:val="24"/>
          <w:szCs w:val="24"/>
        </w:rPr>
        <w:t>Na aplicação das sanções serão considerados:</w:t>
      </w:r>
    </w:p>
    <w:p w14:paraId="31B174B4" w14:textId="77777777" w:rsidR="00977DE4" w:rsidRPr="005D0BC5" w:rsidRDefault="00E7029F" w:rsidP="00EE1AA2">
      <w:pPr>
        <w:jc w:val="both"/>
        <w:rPr>
          <w:sz w:val="24"/>
          <w:szCs w:val="24"/>
        </w:rPr>
      </w:pPr>
      <w:r w:rsidRPr="005D0BC5">
        <w:rPr>
          <w:sz w:val="24"/>
          <w:szCs w:val="24"/>
        </w:rPr>
        <w:t xml:space="preserve">a) </w:t>
      </w:r>
      <w:r w:rsidR="00977DE4" w:rsidRPr="005D0BC5">
        <w:rPr>
          <w:sz w:val="24"/>
          <w:szCs w:val="24"/>
        </w:rPr>
        <w:t>a natureza e a gravidade da infração cometida</w:t>
      </w:r>
      <w:r w:rsidRPr="005D0BC5">
        <w:rPr>
          <w:sz w:val="24"/>
          <w:szCs w:val="24"/>
        </w:rPr>
        <w:t>;</w:t>
      </w:r>
    </w:p>
    <w:p w14:paraId="7FD6F6DA" w14:textId="77777777" w:rsidR="00977DE4" w:rsidRPr="005D0BC5" w:rsidRDefault="00E7029F" w:rsidP="00EE1AA2">
      <w:pPr>
        <w:jc w:val="both"/>
        <w:rPr>
          <w:sz w:val="24"/>
          <w:szCs w:val="24"/>
        </w:rPr>
      </w:pPr>
      <w:r w:rsidRPr="005D0BC5">
        <w:rPr>
          <w:sz w:val="24"/>
          <w:szCs w:val="24"/>
        </w:rPr>
        <w:t xml:space="preserve">b) </w:t>
      </w:r>
      <w:r w:rsidR="00977DE4" w:rsidRPr="005D0BC5">
        <w:rPr>
          <w:sz w:val="24"/>
          <w:szCs w:val="24"/>
        </w:rPr>
        <w:t>as peculiaridades do caso concreto</w:t>
      </w:r>
      <w:r w:rsidRPr="005D0BC5">
        <w:rPr>
          <w:sz w:val="24"/>
          <w:szCs w:val="24"/>
        </w:rPr>
        <w:t>;</w:t>
      </w:r>
    </w:p>
    <w:p w14:paraId="74C904C0" w14:textId="77777777" w:rsidR="00977DE4" w:rsidRPr="005D0BC5" w:rsidRDefault="00E7029F" w:rsidP="00EE1AA2">
      <w:pPr>
        <w:jc w:val="both"/>
        <w:rPr>
          <w:sz w:val="24"/>
          <w:szCs w:val="24"/>
        </w:rPr>
      </w:pPr>
      <w:r w:rsidRPr="005D0BC5">
        <w:rPr>
          <w:sz w:val="24"/>
          <w:szCs w:val="24"/>
        </w:rPr>
        <w:t xml:space="preserve">c) </w:t>
      </w:r>
      <w:r w:rsidR="00977DE4" w:rsidRPr="005D0BC5">
        <w:rPr>
          <w:sz w:val="24"/>
          <w:szCs w:val="24"/>
        </w:rPr>
        <w:t>as circunstâncias agravantes ou atenuantes</w:t>
      </w:r>
      <w:r w:rsidRPr="005D0BC5">
        <w:rPr>
          <w:sz w:val="24"/>
          <w:szCs w:val="24"/>
        </w:rPr>
        <w:t>;</w:t>
      </w:r>
    </w:p>
    <w:p w14:paraId="5EC827D1" w14:textId="77777777" w:rsidR="00977DE4" w:rsidRPr="005D0BC5" w:rsidRDefault="00E7029F" w:rsidP="00EE1AA2">
      <w:pPr>
        <w:jc w:val="both"/>
        <w:rPr>
          <w:sz w:val="24"/>
          <w:szCs w:val="24"/>
        </w:rPr>
      </w:pPr>
      <w:r w:rsidRPr="005D0BC5">
        <w:rPr>
          <w:sz w:val="24"/>
          <w:szCs w:val="24"/>
        </w:rPr>
        <w:t xml:space="preserve">d) </w:t>
      </w:r>
      <w:r w:rsidR="00977DE4" w:rsidRPr="005D0BC5">
        <w:rPr>
          <w:sz w:val="24"/>
          <w:szCs w:val="24"/>
        </w:rPr>
        <w:t>os danos que dela provierem para a Administração Pública</w:t>
      </w:r>
      <w:r w:rsidRPr="005D0BC5">
        <w:rPr>
          <w:sz w:val="24"/>
          <w:szCs w:val="24"/>
        </w:rPr>
        <w:t>;</w:t>
      </w:r>
    </w:p>
    <w:p w14:paraId="3FAC76AF" w14:textId="77777777" w:rsidR="00977DE4" w:rsidRPr="005D0BC5" w:rsidRDefault="00E7029F" w:rsidP="00EE1AA2">
      <w:pPr>
        <w:jc w:val="both"/>
        <w:rPr>
          <w:sz w:val="24"/>
          <w:szCs w:val="24"/>
        </w:rPr>
      </w:pPr>
      <w:r w:rsidRPr="005D0BC5">
        <w:rPr>
          <w:sz w:val="24"/>
          <w:szCs w:val="24"/>
        </w:rPr>
        <w:t xml:space="preserve">e) </w:t>
      </w:r>
      <w:r w:rsidR="00977DE4" w:rsidRPr="005D0BC5">
        <w:rPr>
          <w:sz w:val="24"/>
          <w:szCs w:val="24"/>
        </w:rPr>
        <w:t>a implantação ou o aperfeiçoamento de programa de integridade, conforme normas e orientações dos órgãos de controle</w:t>
      </w:r>
      <w:r w:rsidRPr="005D0BC5">
        <w:rPr>
          <w:sz w:val="24"/>
          <w:szCs w:val="24"/>
        </w:rPr>
        <w:t>;</w:t>
      </w:r>
    </w:p>
    <w:p w14:paraId="5651F7C8" w14:textId="70785194" w:rsidR="00977DE4" w:rsidRPr="005D0BC5" w:rsidRDefault="00E7029F" w:rsidP="00584E41">
      <w:pPr>
        <w:jc w:val="both"/>
        <w:rPr>
          <w:sz w:val="24"/>
          <w:szCs w:val="24"/>
        </w:rPr>
      </w:pPr>
      <w:r w:rsidRPr="005D0BC5">
        <w:rPr>
          <w:b/>
          <w:bCs/>
          <w:sz w:val="24"/>
          <w:szCs w:val="24"/>
        </w:rPr>
        <w:t>10.10</w:t>
      </w:r>
      <w:r w:rsidRPr="005D0BC5">
        <w:rPr>
          <w:sz w:val="24"/>
          <w:szCs w:val="24"/>
        </w:rPr>
        <w:t xml:space="preserve"> </w:t>
      </w:r>
      <w:r w:rsidR="00977DE4" w:rsidRPr="005D0BC5">
        <w:rPr>
          <w:sz w:val="24"/>
          <w:szCs w:val="24"/>
        </w:rPr>
        <w:t xml:space="preserve">A multa será recolhida em percentual de 0,5% a 30% incidente sobre o valor do contrato licitado, recolhida no prazo máximo de </w:t>
      </w:r>
      <w:bookmarkStart w:id="54" w:name="_Hlk162269806"/>
      <w:r w:rsidR="0060491A" w:rsidRPr="005D0BC5">
        <w:rPr>
          <w:sz w:val="24"/>
          <w:szCs w:val="24"/>
          <w:lang w:eastAsia="pt-BR"/>
        </w:rPr>
        <w:fldChar w:fldCharType="begin">
          <w:ffData>
            <w:name w:val="Texto374"/>
            <w:enabled/>
            <w:calcOnExit w:val="0"/>
            <w:textInput/>
          </w:ffData>
        </w:fldChar>
      </w:r>
      <w:r w:rsidR="0060491A" w:rsidRPr="005D0BC5">
        <w:rPr>
          <w:sz w:val="24"/>
          <w:szCs w:val="24"/>
          <w:lang w:eastAsia="pt-BR"/>
        </w:rPr>
        <w:instrText xml:space="preserve"> FORMTEXT </w:instrText>
      </w:r>
      <w:r w:rsidR="0060491A" w:rsidRPr="005D0BC5">
        <w:rPr>
          <w:sz w:val="24"/>
          <w:szCs w:val="24"/>
          <w:lang w:eastAsia="pt-BR"/>
        </w:rPr>
      </w:r>
      <w:r w:rsidR="0060491A" w:rsidRPr="005D0BC5">
        <w:rPr>
          <w:sz w:val="24"/>
          <w:szCs w:val="24"/>
          <w:lang w:eastAsia="pt-BR"/>
        </w:rPr>
        <w:fldChar w:fldCharType="separate"/>
      </w:r>
      <w:r w:rsidR="00576EC7">
        <w:rPr>
          <w:noProof/>
          <w:sz w:val="24"/>
          <w:szCs w:val="24"/>
          <w:lang w:eastAsia="pt-BR"/>
        </w:rPr>
        <w:t>10</w:t>
      </w:r>
      <w:r w:rsidR="0060491A" w:rsidRPr="005D0BC5">
        <w:rPr>
          <w:sz w:val="24"/>
          <w:szCs w:val="24"/>
          <w:lang w:eastAsia="pt-BR"/>
        </w:rPr>
        <w:fldChar w:fldCharType="end"/>
      </w:r>
      <w:r w:rsidR="0060491A">
        <w:rPr>
          <w:sz w:val="24"/>
          <w:szCs w:val="24"/>
          <w:lang w:eastAsia="pt-BR"/>
        </w:rPr>
        <w:t xml:space="preserve"> (</w:t>
      </w:r>
      <w:r w:rsidR="0060491A" w:rsidRPr="005D0BC5">
        <w:rPr>
          <w:sz w:val="24"/>
          <w:szCs w:val="24"/>
          <w:lang w:eastAsia="pt-BR"/>
        </w:rPr>
        <w:fldChar w:fldCharType="begin">
          <w:ffData>
            <w:name w:val="Texto374"/>
            <w:enabled/>
            <w:calcOnExit w:val="0"/>
            <w:textInput/>
          </w:ffData>
        </w:fldChar>
      </w:r>
      <w:r w:rsidR="0060491A" w:rsidRPr="005D0BC5">
        <w:rPr>
          <w:sz w:val="24"/>
          <w:szCs w:val="24"/>
          <w:lang w:eastAsia="pt-BR"/>
        </w:rPr>
        <w:instrText xml:space="preserve"> FORMTEXT </w:instrText>
      </w:r>
      <w:r w:rsidR="0060491A" w:rsidRPr="005D0BC5">
        <w:rPr>
          <w:sz w:val="24"/>
          <w:szCs w:val="24"/>
          <w:lang w:eastAsia="pt-BR"/>
        </w:rPr>
      </w:r>
      <w:r w:rsidR="0060491A" w:rsidRPr="005D0BC5">
        <w:rPr>
          <w:sz w:val="24"/>
          <w:szCs w:val="24"/>
          <w:lang w:eastAsia="pt-BR"/>
        </w:rPr>
        <w:fldChar w:fldCharType="separate"/>
      </w:r>
      <w:r w:rsidR="00576EC7">
        <w:rPr>
          <w:noProof/>
          <w:sz w:val="24"/>
          <w:szCs w:val="24"/>
          <w:lang w:eastAsia="pt-BR"/>
        </w:rPr>
        <w:t>dez</w:t>
      </w:r>
      <w:r w:rsidR="0060491A" w:rsidRPr="005D0BC5">
        <w:rPr>
          <w:sz w:val="24"/>
          <w:szCs w:val="24"/>
          <w:lang w:eastAsia="pt-BR"/>
        </w:rPr>
        <w:fldChar w:fldCharType="end"/>
      </w:r>
      <w:r w:rsidR="0060491A">
        <w:rPr>
          <w:sz w:val="24"/>
          <w:szCs w:val="24"/>
          <w:lang w:eastAsia="pt-BR"/>
        </w:rPr>
        <w:t>)</w:t>
      </w:r>
      <w:bookmarkEnd w:id="54"/>
      <w:r w:rsidR="0060491A">
        <w:rPr>
          <w:sz w:val="24"/>
          <w:szCs w:val="24"/>
          <w:lang w:eastAsia="pt-BR"/>
        </w:rPr>
        <w:t xml:space="preserve"> dias úteis</w:t>
      </w:r>
      <w:r w:rsidR="00977DE4" w:rsidRPr="005D0BC5">
        <w:rPr>
          <w:sz w:val="24"/>
          <w:szCs w:val="24"/>
        </w:rPr>
        <w:t xml:space="preserve">, a contar da comunicação oficial. </w:t>
      </w:r>
    </w:p>
    <w:p w14:paraId="219B9630" w14:textId="77777777" w:rsidR="00E7029F" w:rsidRPr="005D0BC5" w:rsidRDefault="00E7029F" w:rsidP="00EE1AA2">
      <w:pPr>
        <w:jc w:val="both"/>
        <w:rPr>
          <w:sz w:val="24"/>
          <w:szCs w:val="24"/>
        </w:rPr>
      </w:pPr>
      <w:bookmarkStart w:id="55" w:name="_Hlk113876035"/>
      <w:r w:rsidRPr="005D0BC5">
        <w:rPr>
          <w:b/>
          <w:bCs/>
          <w:sz w:val="24"/>
          <w:szCs w:val="24"/>
        </w:rPr>
        <w:t>10.10.1</w:t>
      </w:r>
      <w:r w:rsidRPr="005D0BC5">
        <w:rPr>
          <w:sz w:val="24"/>
          <w:szCs w:val="24"/>
        </w:rPr>
        <w:t xml:space="preserve"> </w:t>
      </w:r>
      <w:r w:rsidR="00977DE4" w:rsidRPr="005D0BC5">
        <w:rPr>
          <w:sz w:val="24"/>
          <w:szCs w:val="24"/>
        </w:rPr>
        <w:t xml:space="preserve">Para as infrações previstas nos itens </w:t>
      </w:r>
      <w:r w:rsidRPr="005D0BC5">
        <w:rPr>
          <w:sz w:val="24"/>
          <w:szCs w:val="24"/>
        </w:rPr>
        <w:t>10.1 a 10.4</w:t>
      </w:r>
      <w:r w:rsidR="00977DE4" w:rsidRPr="005D0BC5">
        <w:rPr>
          <w:sz w:val="24"/>
          <w:szCs w:val="24"/>
        </w:rPr>
        <w:t>, a multa será de 0,5% a 15% do valor do contrato licitado.</w:t>
      </w:r>
      <w:bookmarkEnd w:id="55"/>
    </w:p>
    <w:p w14:paraId="68DD83CE" w14:textId="77777777" w:rsidR="00E7029F" w:rsidRPr="005D0BC5" w:rsidRDefault="00E7029F" w:rsidP="00EE1AA2">
      <w:pPr>
        <w:jc w:val="both"/>
        <w:rPr>
          <w:sz w:val="24"/>
          <w:szCs w:val="24"/>
        </w:rPr>
      </w:pPr>
      <w:r w:rsidRPr="005D0BC5">
        <w:rPr>
          <w:b/>
          <w:bCs/>
          <w:sz w:val="24"/>
          <w:szCs w:val="24"/>
        </w:rPr>
        <w:t>10.10.2</w:t>
      </w:r>
      <w:r w:rsidRPr="005D0BC5">
        <w:rPr>
          <w:sz w:val="24"/>
          <w:szCs w:val="24"/>
        </w:rPr>
        <w:t xml:space="preserve"> </w:t>
      </w:r>
      <w:r w:rsidR="00977DE4" w:rsidRPr="005D0BC5">
        <w:rPr>
          <w:sz w:val="24"/>
          <w:szCs w:val="24"/>
        </w:rPr>
        <w:t xml:space="preserve">Para as infrações previstas nos itens </w:t>
      </w:r>
      <w:r w:rsidRPr="005D0BC5">
        <w:rPr>
          <w:sz w:val="24"/>
          <w:szCs w:val="24"/>
        </w:rPr>
        <w:t>10.5 a 10.7</w:t>
      </w:r>
      <w:r w:rsidR="00977DE4" w:rsidRPr="005D0BC5">
        <w:rPr>
          <w:sz w:val="24"/>
          <w:szCs w:val="24"/>
        </w:rPr>
        <w:t>, a multa será de 15% a 30% do valor do contrato licitado.</w:t>
      </w:r>
    </w:p>
    <w:p w14:paraId="151663E9" w14:textId="77777777" w:rsidR="00E7029F" w:rsidRPr="005D0BC5" w:rsidRDefault="00E7029F" w:rsidP="00584E41">
      <w:pPr>
        <w:jc w:val="both"/>
        <w:rPr>
          <w:sz w:val="24"/>
          <w:szCs w:val="24"/>
        </w:rPr>
      </w:pPr>
      <w:r w:rsidRPr="005D0BC5">
        <w:rPr>
          <w:b/>
          <w:bCs/>
          <w:sz w:val="24"/>
          <w:szCs w:val="24"/>
        </w:rPr>
        <w:t>10.11</w:t>
      </w:r>
      <w:r w:rsidRPr="005D0BC5">
        <w:rPr>
          <w:sz w:val="24"/>
          <w:szCs w:val="24"/>
        </w:rPr>
        <w:t xml:space="preserve"> </w:t>
      </w:r>
      <w:r w:rsidR="00977DE4" w:rsidRPr="005D0BC5">
        <w:rPr>
          <w:sz w:val="24"/>
          <w:szCs w:val="24"/>
        </w:rPr>
        <w:t>As sanções de advertência, impedimento de licitar e contratar e declaração de inidoneidade para licitar ou contratar poderão ser aplicadas, cumulativamente ou não, à penalidade de multa.</w:t>
      </w:r>
    </w:p>
    <w:p w14:paraId="17038E9B" w14:textId="77777777" w:rsidR="00BB4794" w:rsidRPr="005D0BC5" w:rsidRDefault="00E7029F" w:rsidP="00584E41">
      <w:pPr>
        <w:jc w:val="both"/>
        <w:rPr>
          <w:sz w:val="24"/>
          <w:szCs w:val="24"/>
        </w:rPr>
      </w:pPr>
      <w:r w:rsidRPr="005D0BC5">
        <w:rPr>
          <w:b/>
          <w:bCs/>
          <w:sz w:val="24"/>
          <w:szCs w:val="24"/>
        </w:rPr>
        <w:t>10.12</w:t>
      </w:r>
      <w:r w:rsidRPr="005D0BC5">
        <w:rPr>
          <w:sz w:val="24"/>
          <w:szCs w:val="24"/>
        </w:rPr>
        <w:t xml:space="preserve"> </w:t>
      </w:r>
      <w:r w:rsidR="00977DE4" w:rsidRPr="005D0BC5">
        <w:rPr>
          <w:sz w:val="24"/>
          <w:szCs w:val="24"/>
        </w:rPr>
        <w:t>Na aplicação da sanção de multa será facultada a defesa do interessado no prazo de 15 (quinze) dias úteis, contado da data de sua intimação</w:t>
      </w:r>
      <w:r w:rsidR="00454CFD" w:rsidRPr="005D0BC5">
        <w:rPr>
          <w:sz w:val="24"/>
          <w:szCs w:val="24"/>
        </w:rPr>
        <w:t xml:space="preserve">, nos termos do artigo </w:t>
      </w:r>
      <w:r w:rsidR="00C52162" w:rsidRPr="005D0BC5">
        <w:rPr>
          <w:sz w:val="24"/>
          <w:szCs w:val="24"/>
        </w:rPr>
        <w:t>157 da Lei 14.133/2021.</w:t>
      </w:r>
    </w:p>
    <w:p w14:paraId="7E82832E" w14:textId="77777777" w:rsidR="00BB4794" w:rsidRPr="005D0BC5" w:rsidRDefault="00BB4794" w:rsidP="00584E41">
      <w:pPr>
        <w:jc w:val="both"/>
        <w:rPr>
          <w:sz w:val="24"/>
          <w:szCs w:val="24"/>
        </w:rPr>
      </w:pPr>
      <w:r w:rsidRPr="005D0BC5">
        <w:rPr>
          <w:b/>
          <w:bCs/>
          <w:sz w:val="24"/>
          <w:szCs w:val="24"/>
        </w:rPr>
        <w:t>10.13</w:t>
      </w:r>
      <w:r w:rsidRPr="005D0BC5">
        <w:rPr>
          <w:sz w:val="24"/>
          <w:szCs w:val="24"/>
        </w:rPr>
        <w:t xml:space="preserve"> </w:t>
      </w:r>
      <w:r w:rsidR="00977DE4" w:rsidRPr="005D0BC5">
        <w:rPr>
          <w:sz w:val="24"/>
          <w:szCs w:val="24"/>
        </w:rPr>
        <w:t xml:space="preserve">A apuração de responsabilidade relacionada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FEF88B9" w14:textId="77777777" w:rsidR="00BB4794" w:rsidRPr="005D0BC5" w:rsidRDefault="00BB4794" w:rsidP="00584E41">
      <w:pPr>
        <w:jc w:val="both"/>
        <w:rPr>
          <w:sz w:val="24"/>
          <w:szCs w:val="24"/>
        </w:rPr>
      </w:pPr>
      <w:r w:rsidRPr="005D0BC5">
        <w:rPr>
          <w:b/>
          <w:bCs/>
          <w:sz w:val="24"/>
          <w:szCs w:val="24"/>
        </w:rPr>
        <w:t>10.14</w:t>
      </w:r>
      <w:r w:rsidRPr="005D0BC5">
        <w:rPr>
          <w:sz w:val="24"/>
          <w:szCs w:val="24"/>
        </w:rPr>
        <w:t xml:space="preserve"> </w:t>
      </w:r>
      <w:r w:rsidR="00977DE4" w:rsidRPr="005D0BC5">
        <w:rPr>
          <w:sz w:val="24"/>
          <w:szCs w:val="24"/>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535D1BB7" w14:textId="77777777" w:rsidR="00BB4794" w:rsidRPr="005D0BC5" w:rsidRDefault="00BB4794" w:rsidP="00584E41">
      <w:pPr>
        <w:jc w:val="both"/>
        <w:rPr>
          <w:sz w:val="24"/>
          <w:szCs w:val="24"/>
        </w:rPr>
      </w:pPr>
      <w:r w:rsidRPr="005D0BC5">
        <w:rPr>
          <w:b/>
          <w:bCs/>
          <w:sz w:val="24"/>
          <w:szCs w:val="24"/>
        </w:rPr>
        <w:t>10.15</w:t>
      </w:r>
      <w:r w:rsidRPr="005D0BC5">
        <w:rPr>
          <w:sz w:val="24"/>
          <w:szCs w:val="24"/>
        </w:rPr>
        <w:t xml:space="preserve"> </w:t>
      </w:r>
      <w:r w:rsidR="00977DE4" w:rsidRPr="005D0BC5">
        <w:rPr>
          <w:sz w:val="24"/>
          <w:szCs w:val="24"/>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35FD14B9" w14:textId="77777777" w:rsidR="00BB4794" w:rsidRPr="005D0BC5" w:rsidRDefault="00BB4794" w:rsidP="00584E41">
      <w:pPr>
        <w:jc w:val="both"/>
        <w:rPr>
          <w:sz w:val="24"/>
          <w:szCs w:val="24"/>
        </w:rPr>
      </w:pPr>
      <w:r w:rsidRPr="005D0BC5">
        <w:rPr>
          <w:b/>
          <w:bCs/>
          <w:sz w:val="24"/>
          <w:szCs w:val="24"/>
        </w:rPr>
        <w:t>10.16</w:t>
      </w:r>
      <w:r w:rsidRPr="005D0BC5">
        <w:rPr>
          <w:sz w:val="24"/>
          <w:szCs w:val="24"/>
        </w:rPr>
        <w:t xml:space="preserve"> </w:t>
      </w:r>
      <w:r w:rsidR="00977DE4" w:rsidRPr="005D0BC5">
        <w:rPr>
          <w:sz w:val="24"/>
          <w:szCs w:val="24"/>
        </w:rPr>
        <w:t>O recurso e o pedido de reconsideração terão efeito suspensivo do ato ou da decisão recorrida até que sobrevenha decisão final da autoridade competente.</w:t>
      </w:r>
    </w:p>
    <w:p w14:paraId="4910BD7F" w14:textId="77777777" w:rsidR="00454CFD" w:rsidRPr="005D0BC5" w:rsidRDefault="00BB4794" w:rsidP="00584E41">
      <w:pPr>
        <w:jc w:val="both"/>
        <w:rPr>
          <w:sz w:val="24"/>
          <w:szCs w:val="24"/>
        </w:rPr>
      </w:pPr>
      <w:r w:rsidRPr="005D0BC5">
        <w:rPr>
          <w:b/>
          <w:bCs/>
          <w:sz w:val="24"/>
          <w:szCs w:val="24"/>
        </w:rPr>
        <w:t>10.17</w:t>
      </w:r>
      <w:r w:rsidRPr="005D0BC5">
        <w:rPr>
          <w:sz w:val="24"/>
          <w:szCs w:val="24"/>
        </w:rPr>
        <w:t xml:space="preserve"> </w:t>
      </w:r>
      <w:r w:rsidR="00977DE4" w:rsidRPr="005D0BC5">
        <w:rPr>
          <w:sz w:val="24"/>
          <w:szCs w:val="24"/>
        </w:rPr>
        <w:t xml:space="preserve">A aplicação das sanções previstas neste </w:t>
      </w:r>
      <w:r w:rsidR="00405A2B" w:rsidRPr="005D0BC5">
        <w:rPr>
          <w:sz w:val="24"/>
          <w:szCs w:val="24"/>
        </w:rPr>
        <w:t xml:space="preserve">Edital </w:t>
      </w:r>
      <w:r w:rsidR="00977DE4" w:rsidRPr="005D0BC5">
        <w:rPr>
          <w:sz w:val="24"/>
          <w:szCs w:val="24"/>
        </w:rPr>
        <w:t>não exclui, em hipótese alguma, a obrigação de reparação integral dos danos causados.</w:t>
      </w:r>
    </w:p>
    <w:p w14:paraId="22428522" w14:textId="77777777" w:rsidR="00454CFD" w:rsidRPr="005D0BC5" w:rsidRDefault="00454CFD" w:rsidP="00584E41">
      <w:pPr>
        <w:jc w:val="both"/>
        <w:rPr>
          <w:sz w:val="24"/>
          <w:szCs w:val="24"/>
        </w:rPr>
      </w:pPr>
      <w:r w:rsidRPr="005D0BC5">
        <w:rPr>
          <w:b/>
          <w:bCs/>
          <w:sz w:val="24"/>
          <w:szCs w:val="24"/>
        </w:rPr>
        <w:t>10.18</w:t>
      </w:r>
      <w:r w:rsidRPr="005D0BC5">
        <w:rPr>
          <w:sz w:val="24"/>
          <w:szCs w:val="24"/>
        </w:rPr>
        <w:t xml:space="preserve"> As penalidades aplicadas serão publicadas no Portal Nacional de Contratações Públicas – PNCP.</w:t>
      </w:r>
    </w:p>
    <w:p w14:paraId="6CFA3494" w14:textId="77777777" w:rsidR="00CD5068" w:rsidRPr="005D0BC5" w:rsidRDefault="00CD5068" w:rsidP="00584E41">
      <w:pPr>
        <w:jc w:val="both"/>
        <w:rPr>
          <w:b/>
          <w:bCs/>
          <w:sz w:val="24"/>
          <w:szCs w:val="24"/>
        </w:rPr>
      </w:pPr>
      <w:bookmarkStart w:id="56" w:name="_Hlk131067924"/>
    </w:p>
    <w:p w14:paraId="55BFF9B1" w14:textId="77777777" w:rsidR="00C6486E" w:rsidRPr="00365F58" w:rsidRDefault="00C6486E" w:rsidP="00584E41">
      <w:pPr>
        <w:jc w:val="both"/>
        <w:rPr>
          <w:sz w:val="24"/>
          <w:szCs w:val="24"/>
        </w:rPr>
      </w:pPr>
      <w:r w:rsidRPr="00365F58">
        <w:rPr>
          <w:b/>
          <w:bCs/>
          <w:sz w:val="24"/>
          <w:szCs w:val="24"/>
        </w:rPr>
        <w:t>11</w:t>
      </w:r>
      <w:r w:rsidRPr="00365F58">
        <w:rPr>
          <w:sz w:val="24"/>
          <w:szCs w:val="24"/>
        </w:rPr>
        <w:t xml:space="preserve"> </w:t>
      </w:r>
      <w:r w:rsidRPr="00365F58">
        <w:rPr>
          <w:b/>
          <w:sz w:val="24"/>
          <w:szCs w:val="24"/>
        </w:rPr>
        <w:t>CONDIÇÕES DO AJUSTE</w:t>
      </w:r>
    </w:p>
    <w:p w14:paraId="40DAD2BE" w14:textId="77777777" w:rsidR="00C6486E" w:rsidRPr="00365F58" w:rsidRDefault="00C6486E" w:rsidP="00584E41">
      <w:pPr>
        <w:jc w:val="both"/>
        <w:rPr>
          <w:sz w:val="24"/>
          <w:szCs w:val="24"/>
        </w:rPr>
      </w:pPr>
      <w:r w:rsidRPr="00365F58">
        <w:rPr>
          <w:b/>
          <w:bCs/>
          <w:sz w:val="24"/>
          <w:szCs w:val="24"/>
        </w:rPr>
        <w:t>11.1</w:t>
      </w:r>
      <w:r w:rsidRPr="00365F58">
        <w:rPr>
          <w:sz w:val="24"/>
          <w:szCs w:val="24"/>
        </w:rPr>
        <w:t xml:space="preserve"> A execução da obra dar-se-á mediante termo de Contrato de Empreitada, a ser firmado entre o licitador e a proponente vencedora da licitação, após análise desta licitação pelo PARANACIDADE.</w:t>
      </w:r>
    </w:p>
    <w:p w14:paraId="25D39BE4" w14:textId="77777777" w:rsidR="00C6486E" w:rsidRPr="00365F58" w:rsidRDefault="00C6486E" w:rsidP="00584E41">
      <w:pPr>
        <w:tabs>
          <w:tab w:val="left" w:pos="1069"/>
          <w:tab w:val="left" w:pos="1418"/>
        </w:tabs>
        <w:jc w:val="both"/>
        <w:rPr>
          <w:sz w:val="24"/>
          <w:szCs w:val="24"/>
        </w:rPr>
      </w:pPr>
      <w:r w:rsidRPr="00365F58">
        <w:rPr>
          <w:b/>
          <w:bCs/>
          <w:sz w:val="24"/>
          <w:szCs w:val="24"/>
        </w:rPr>
        <w:t>1</w:t>
      </w:r>
      <w:r w:rsidR="00CD5068" w:rsidRPr="00365F58">
        <w:rPr>
          <w:b/>
          <w:bCs/>
          <w:sz w:val="24"/>
          <w:szCs w:val="24"/>
        </w:rPr>
        <w:t>1</w:t>
      </w:r>
      <w:r w:rsidRPr="00365F58">
        <w:rPr>
          <w:b/>
          <w:bCs/>
          <w:sz w:val="24"/>
          <w:szCs w:val="24"/>
        </w:rPr>
        <w:t>.2</w:t>
      </w:r>
      <w:r w:rsidRPr="00365F58">
        <w:rPr>
          <w:sz w:val="24"/>
          <w:szCs w:val="24"/>
        </w:rPr>
        <w:t xml:space="preserve"> A proponente vencedora será convocada para assinar o termo de Contrato de Empreitada (</w:t>
      </w:r>
      <w:r w:rsidR="001E100C" w:rsidRPr="00365F58">
        <w:rPr>
          <w:sz w:val="24"/>
          <w:szCs w:val="24"/>
        </w:rPr>
        <w:t>Anexo I</w:t>
      </w:r>
      <w:r w:rsidRPr="00365F58">
        <w:rPr>
          <w:sz w:val="24"/>
          <w:szCs w:val="24"/>
        </w:rPr>
        <w:t xml:space="preserve">), dentro do prazo máximo de </w:t>
      </w:r>
      <w:r w:rsidR="00FD2B60" w:rsidRPr="00365F58">
        <w:rPr>
          <w:sz w:val="24"/>
          <w:szCs w:val="24"/>
        </w:rPr>
        <w:t>15</w:t>
      </w:r>
      <w:r w:rsidRPr="00365F58">
        <w:rPr>
          <w:sz w:val="24"/>
          <w:szCs w:val="24"/>
        </w:rPr>
        <w:t xml:space="preserve"> (</w:t>
      </w:r>
      <w:r w:rsidR="00FD2B60" w:rsidRPr="00365F58">
        <w:rPr>
          <w:iCs/>
          <w:sz w:val="24"/>
          <w:szCs w:val="24"/>
        </w:rPr>
        <w:t>quinze</w:t>
      </w:r>
      <w:r w:rsidRPr="00365F58">
        <w:rPr>
          <w:sz w:val="24"/>
          <w:szCs w:val="24"/>
        </w:rPr>
        <w:t xml:space="preserve">) dias úteis, podendo ser prorrogado uma vez, por igual período, sob pena de decair do direito de contratação e sujeitando-se às penalidades previstas em lei. </w:t>
      </w:r>
    </w:p>
    <w:p w14:paraId="42103DA3" w14:textId="77777777" w:rsidR="00C242BD" w:rsidRPr="005D0BC5" w:rsidRDefault="00C6486E" w:rsidP="00584E41">
      <w:pPr>
        <w:tabs>
          <w:tab w:val="left" w:pos="4111"/>
        </w:tabs>
        <w:jc w:val="both"/>
        <w:rPr>
          <w:sz w:val="24"/>
          <w:szCs w:val="24"/>
        </w:rPr>
      </w:pPr>
      <w:r w:rsidRPr="005D0BC5">
        <w:rPr>
          <w:b/>
          <w:bCs/>
          <w:sz w:val="24"/>
          <w:szCs w:val="24"/>
        </w:rPr>
        <w:t>1</w:t>
      </w:r>
      <w:r w:rsidR="00CD5068" w:rsidRPr="005D0BC5">
        <w:rPr>
          <w:b/>
          <w:bCs/>
          <w:sz w:val="24"/>
          <w:szCs w:val="24"/>
        </w:rPr>
        <w:t>1</w:t>
      </w:r>
      <w:r w:rsidRPr="005D0BC5">
        <w:rPr>
          <w:b/>
          <w:bCs/>
          <w:sz w:val="24"/>
          <w:szCs w:val="24"/>
        </w:rPr>
        <w:t>.3</w:t>
      </w:r>
      <w:r w:rsidRPr="005D0BC5">
        <w:rPr>
          <w:sz w:val="24"/>
          <w:szCs w:val="24"/>
        </w:rPr>
        <w:t xml:space="preserve"> </w:t>
      </w:r>
      <w:r w:rsidR="00C242BD" w:rsidRPr="005D0BC5">
        <w:rPr>
          <w:sz w:val="24"/>
          <w:szCs w:val="24"/>
          <w:lang w:eastAsia="pt-BR"/>
        </w:rPr>
        <w:t>No ato da assinatura, a contratada fica obrigada a apresentar:</w:t>
      </w:r>
    </w:p>
    <w:p w14:paraId="04197ED2" w14:textId="77777777" w:rsidR="00C242BD" w:rsidRPr="005D0BC5" w:rsidRDefault="00C242BD" w:rsidP="00EE1AA2">
      <w:pPr>
        <w:suppressAutoHyphens w:val="0"/>
        <w:jc w:val="both"/>
        <w:rPr>
          <w:sz w:val="24"/>
          <w:szCs w:val="24"/>
          <w:lang w:eastAsia="pt-BR"/>
        </w:rPr>
      </w:pPr>
      <w:r w:rsidRPr="005D0BC5">
        <w:rPr>
          <w:b/>
          <w:bCs/>
          <w:sz w:val="24"/>
          <w:szCs w:val="24"/>
          <w:lang w:eastAsia="pt-BR"/>
        </w:rPr>
        <w:t>11.3.1</w:t>
      </w:r>
      <w:r w:rsidRPr="005D0BC5">
        <w:rPr>
          <w:sz w:val="24"/>
          <w:szCs w:val="24"/>
          <w:lang w:eastAsia="pt-BR"/>
        </w:rPr>
        <w:t xml:space="preserve"> Comprovação das condições de habilitação do Edital, as quais deverão ser mantidas durante a vigência do contrato.</w:t>
      </w:r>
    </w:p>
    <w:p w14:paraId="6122E147" w14:textId="77777777" w:rsidR="00C6486E" w:rsidRPr="005D0BC5" w:rsidRDefault="00C242BD" w:rsidP="00EE1AA2">
      <w:pPr>
        <w:suppressAutoHyphens w:val="0"/>
        <w:jc w:val="both"/>
        <w:rPr>
          <w:sz w:val="24"/>
          <w:szCs w:val="24"/>
          <w:lang w:eastAsia="pt-BR"/>
        </w:rPr>
      </w:pPr>
      <w:r w:rsidRPr="005D0BC5">
        <w:rPr>
          <w:b/>
          <w:bCs/>
          <w:sz w:val="24"/>
          <w:szCs w:val="24"/>
          <w:lang w:eastAsia="pt-BR"/>
        </w:rPr>
        <w:t>11.3.2</w:t>
      </w:r>
      <w:r w:rsidRPr="005D0BC5">
        <w:rPr>
          <w:sz w:val="24"/>
          <w:szCs w:val="24"/>
          <w:lang w:eastAsia="pt-BR"/>
        </w:rPr>
        <w:t xml:space="preserve"> A certidão de registro com visto do CREA-PR e/ou CAU-PR, de acordo com o regulamento do respectivo conselho de classe, da Lei Federal n.º 5.194/1966, da Lei Federal n.º 12.378/2010.</w:t>
      </w:r>
    </w:p>
    <w:p w14:paraId="12295A54" w14:textId="77777777" w:rsidR="00C6486E" w:rsidRPr="005D0BC5" w:rsidRDefault="00C6486E" w:rsidP="00584E41">
      <w:pPr>
        <w:tabs>
          <w:tab w:val="left" w:pos="4111"/>
        </w:tabs>
        <w:jc w:val="both"/>
        <w:rPr>
          <w:sz w:val="24"/>
          <w:szCs w:val="24"/>
        </w:rPr>
      </w:pPr>
      <w:r w:rsidRPr="005D0BC5">
        <w:rPr>
          <w:b/>
          <w:bCs/>
          <w:sz w:val="24"/>
          <w:szCs w:val="24"/>
        </w:rPr>
        <w:t>1</w:t>
      </w:r>
      <w:r w:rsidR="00CD5068" w:rsidRPr="005D0BC5">
        <w:rPr>
          <w:b/>
          <w:bCs/>
          <w:sz w:val="24"/>
          <w:szCs w:val="24"/>
        </w:rPr>
        <w:t>1</w:t>
      </w:r>
      <w:r w:rsidRPr="005D0BC5">
        <w:rPr>
          <w:b/>
          <w:bCs/>
          <w:sz w:val="24"/>
          <w:szCs w:val="24"/>
        </w:rPr>
        <w:t>.4</w:t>
      </w:r>
      <w:r w:rsidRPr="005D0BC5">
        <w:rPr>
          <w:sz w:val="24"/>
          <w:szCs w:val="24"/>
        </w:rPr>
        <w:t xml:space="preserve"> É facultado à Administração, quando o convocado não formalizar o ajuste no prazo e condições estabelecidos, inclusive na hipótese de impedimento da contratação, sem embargo da aplicação das penalidades cabíveis</w:t>
      </w:r>
      <w:bookmarkStart w:id="57" w:name="_Hlk131083607"/>
      <w:r w:rsidR="00CD5068" w:rsidRPr="005D0BC5">
        <w:rPr>
          <w:sz w:val="24"/>
          <w:szCs w:val="24"/>
        </w:rPr>
        <w:t>,</w:t>
      </w:r>
      <w:r w:rsidR="00BB4794" w:rsidRPr="005D0BC5">
        <w:rPr>
          <w:rStyle w:val="WW8Num2z0"/>
          <w:rFonts w:ascii="Times New Roman" w:hAnsi="Times New Roman"/>
          <w:sz w:val="24"/>
          <w:szCs w:val="24"/>
        </w:rPr>
        <w:t xml:space="preserve"> </w:t>
      </w:r>
      <w:r w:rsidR="00CD5068" w:rsidRPr="005D0BC5">
        <w:rPr>
          <w:sz w:val="24"/>
          <w:szCs w:val="24"/>
        </w:rPr>
        <w:t>convocar os licitantes remanescentes, na ordem de classificação, para a celebração do contrato nas condições propostas pelo licitante vencedor.</w:t>
      </w:r>
    </w:p>
    <w:p w14:paraId="577B13D1" w14:textId="77777777" w:rsidR="00217440" w:rsidRPr="005D0BC5" w:rsidRDefault="00CD5068" w:rsidP="00EB1333">
      <w:pPr>
        <w:tabs>
          <w:tab w:val="left" w:pos="1701"/>
        </w:tabs>
        <w:jc w:val="both"/>
        <w:rPr>
          <w:sz w:val="24"/>
          <w:szCs w:val="24"/>
        </w:rPr>
      </w:pPr>
      <w:r w:rsidRPr="005D0BC5">
        <w:rPr>
          <w:b/>
          <w:sz w:val="24"/>
          <w:szCs w:val="24"/>
        </w:rPr>
        <w:t>11</w:t>
      </w:r>
      <w:r w:rsidR="00C6486E" w:rsidRPr="005D0BC5">
        <w:rPr>
          <w:b/>
          <w:sz w:val="24"/>
          <w:szCs w:val="24"/>
        </w:rPr>
        <w:t>.4.</w:t>
      </w:r>
      <w:r w:rsidRPr="005D0BC5">
        <w:rPr>
          <w:b/>
          <w:sz w:val="24"/>
          <w:szCs w:val="24"/>
        </w:rPr>
        <w:t>1</w:t>
      </w:r>
      <w:r w:rsidR="00EB1333">
        <w:rPr>
          <w:b/>
          <w:sz w:val="24"/>
          <w:szCs w:val="24"/>
        </w:rPr>
        <w:t xml:space="preserve"> </w:t>
      </w:r>
      <w:r w:rsidR="00C6486E" w:rsidRPr="005D0BC5">
        <w:rPr>
          <w:sz w:val="24"/>
          <w:szCs w:val="24"/>
        </w:rPr>
        <w:t>Na sessão</w:t>
      </w:r>
      <w:r w:rsidR="00FD2B60" w:rsidRPr="005D0BC5">
        <w:rPr>
          <w:sz w:val="24"/>
          <w:szCs w:val="24"/>
        </w:rPr>
        <w:t xml:space="preserve"> de reabertura do certame</w:t>
      </w:r>
      <w:r w:rsidRPr="005D0BC5">
        <w:rPr>
          <w:sz w:val="24"/>
          <w:szCs w:val="24"/>
        </w:rPr>
        <w:t>,</w:t>
      </w:r>
      <w:r w:rsidR="00C6486E" w:rsidRPr="005D0BC5">
        <w:rPr>
          <w:sz w:val="24"/>
          <w:szCs w:val="24"/>
        </w:rPr>
        <w:t xml:space="preserve"> </w:t>
      </w:r>
      <w:r w:rsidR="001913CA" w:rsidRPr="005D0BC5">
        <w:rPr>
          <w:sz w:val="24"/>
          <w:szCs w:val="24"/>
        </w:rPr>
        <w:t>o Agente</w:t>
      </w:r>
      <w:r w:rsidR="001913CA" w:rsidRPr="005D0BC5">
        <w:rPr>
          <w:bCs/>
          <w:sz w:val="24"/>
          <w:szCs w:val="24"/>
        </w:rPr>
        <w:t xml:space="preserve"> de Contratação </w:t>
      </w:r>
      <w:r w:rsidR="00C6486E" w:rsidRPr="005D0BC5">
        <w:rPr>
          <w:sz w:val="24"/>
          <w:szCs w:val="24"/>
        </w:rPr>
        <w:t xml:space="preserve">convocará as licitantes classificadas remanescentes, na ordem de classificação, promovendo a averiguação das condições de aceitabilidade de preços e de habilitação, procedendo-se conforme especificações deste </w:t>
      </w:r>
      <w:r w:rsidR="00405A2B" w:rsidRPr="005D0BC5">
        <w:rPr>
          <w:sz w:val="24"/>
          <w:szCs w:val="24"/>
        </w:rPr>
        <w:t>Edital</w:t>
      </w:r>
      <w:r w:rsidR="00C6486E" w:rsidRPr="005D0BC5">
        <w:rPr>
          <w:sz w:val="24"/>
          <w:szCs w:val="24"/>
        </w:rPr>
        <w:t>, até o encontro de uma proposta e licitante que atendam a todas as exigências estabelecidas, sendo a respectiva licitante declarada vencedora e a ela adjudicado o objeto da licitação</w:t>
      </w:r>
      <w:r w:rsidRPr="005D0BC5">
        <w:rPr>
          <w:sz w:val="24"/>
          <w:szCs w:val="24"/>
        </w:rPr>
        <w:t>.</w:t>
      </w:r>
      <w:bookmarkEnd w:id="56"/>
      <w:bookmarkEnd w:id="57"/>
    </w:p>
    <w:p w14:paraId="27B427D2" w14:textId="77777777" w:rsidR="008C7E9E" w:rsidRPr="005D0BC5" w:rsidRDefault="008C7E9E" w:rsidP="00584E41">
      <w:pPr>
        <w:tabs>
          <w:tab w:val="left" w:pos="1069"/>
          <w:tab w:val="left" w:pos="1418"/>
        </w:tabs>
        <w:jc w:val="both"/>
        <w:rPr>
          <w:sz w:val="24"/>
          <w:szCs w:val="24"/>
        </w:rPr>
      </w:pPr>
    </w:p>
    <w:p w14:paraId="45687689" w14:textId="77777777" w:rsidR="00217440" w:rsidRPr="005D0BC5" w:rsidRDefault="00CD5068" w:rsidP="00584E41">
      <w:pPr>
        <w:ind w:left="540" w:hanging="547"/>
        <w:jc w:val="both"/>
        <w:rPr>
          <w:b/>
          <w:bCs/>
          <w:sz w:val="24"/>
          <w:szCs w:val="24"/>
        </w:rPr>
      </w:pPr>
      <w:bookmarkStart w:id="58" w:name="_Hlk131067976"/>
      <w:r w:rsidRPr="005D0BC5">
        <w:rPr>
          <w:b/>
          <w:bCs/>
          <w:sz w:val="24"/>
          <w:szCs w:val="24"/>
        </w:rPr>
        <w:t>12</w:t>
      </w:r>
      <w:r w:rsidR="00217440" w:rsidRPr="005D0BC5">
        <w:rPr>
          <w:b/>
          <w:bCs/>
          <w:sz w:val="24"/>
          <w:szCs w:val="24"/>
        </w:rPr>
        <w:t xml:space="preserve">.   GARANTIA DE EXECUÇÃO E </w:t>
      </w:r>
      <w:r w:rsidR="00B4599E" w:rsidRPr="005D0BC5">
        <w:rPr>
          <w:b/>
          <w:bCs/>
          <w:sz w:val="24"/>
          <w:szCs w:val="24"/>
        </w:rPr>
        <w:t xml:space="preserve">GARANTIA </w:t>
      </w:r>
      <w:r w:rsidR="00217440" w:rsidRPr="005D0BC5">
        <w:rPr>
          <w:b/>
          <w:bCs/>
          <w:sz w:val="24"/>
          <w:szCs w:val="24"/>
        </w:rPr>
        <w:t xml:space="preserve">ADICIONAL </w:t>
      </w:r>
    </w:p>
    <w:p w14:paraId="5398380A" w14:textId="77777777" w:rsidR="00217440" w:rsidRPr="005D0BC5" w:rsidRDefault="00217440" w:rsidP="00584E41">
      <w:pPr>
        <w:jc w:val="both"/>
        <w:rPr>
          <w:sz w:val="24"/>
          <w:szCs w:val="24"/>
        </w:rPr>
      </w:pPr>
      <w:r w:rsidRPr="005D0BC5">
        <w:rPr>
          <w:b/>
          <w:bCs/>
          <w:sz w:val="24"/>
          <w:szCs w:val="24"/>
        </w:rPr>
        <w:t>1</w:t>
      </w:r>
      <w:r w:rsidR="00BB4794" w:rsidRPr="005D0BC5">
        <w:rPr>
          <w:b/>
          <w:bCs/>
          <w:sz w:val="24"/>
          <w:szCs w:val="24"/>
        </w:rPr>
        <w:t>2</w:t>
      </w:r>
      <w:r w:rsidRPr="005D0BC5">
        <w:rPr>
          <w:b/>
          <w:bCs/>
          <w:sz w:val="24"/>
          <w:szCs w:val="24"/>
        </w:rPr>
        <w:t>.1</w:t>
      </w:r>
      <w:r w:rsidRPr="005D0BC5">
        <w:rPr>
          <w:sz w:val="24"/>
          <w:szCs w:val="24"/>
        </w:rPr>
        <w:t xml:space="preserve"> </w:t>
      </w:r>
      <w:r w:rsidR="003C5A2F" w:rsidRPr="005D0BC5">
        <w:rPr>
          <w:sz w:val="24"/>
          <w:szCs w:val="24"/>
        </w:rPr>
        <w:t xml:space="preserve">Será exigida garantia da execução do contrato, na forma da </w:t>
      </w:r>
      <w:r w:rsidR="00B4599E" w:rsidRPr="005D0BC5">
        <w:rPr>
          <w:sz w:val="24"/>
          <w:szCs w:val="24"/>
        </w:rPr>
        <w:t xml:space="preserve">CLÁUSULA DÉCIMA </w:t>
      </w:r>
      <w:r w:rsidR="003C5A2F" w:rsidRPr="005D0BC5">
        <w:rPr>
          <w:sz w:val="24"/>
          <w:szCs w:val="24"/>
        </w:rPr>
        <w:t>da Minuta de Contrato</w:t>
      </w:r>
      <w:r w:rsidR="00B4599E" w:rsidRPr="005D0BC5">
        <w:rPr>
          <w:sz w:val="24"/>
          <w:szCs w:val="24"/>
        </w:rPr>
        <w:t>.</w:t>
      </w:r>
    </w:p>
    <w:p w14:paraId="11AAC269" w14:textId="77777777" w:rsidR="00217440" w:rsidRPr="005D0BC5" w:rsidRDefault="00217440" w:rsidP="00584E41">
      <w:pPr>
        <w:jc w:val="both"/>
        <w:rPr>
          <w:sz w:val="24"/>
          <w:szCs w:val="24"/>
        </w:rPr>
      </w:pPr>
      <w:r w:rsidRPr="005D0BC5">
        <w:rPr>
          <w:b/>
          <w:bCs/>
          <w:sz w:val="24"/>
          <w:szCs w:val="24"/>
        </w:rPr>
        <w:t>1</w:t>
      </w:r>
      <w:r w:rsidR="00BB4794" w:rsidRPr="005D0BC5">
        <w:rPr>
          <w:b/>
          <w:bCs/>
          <w:sz w:val="24"/>
          <w:szCs w:val="24"/>
        </w:rPr>
        <w:t>2</w:t>
      </w:r>
      <w:r w:rsidRPr="005D0BC5">
        <w:rPr>
          <w:b/>
          <w:bCs/>
          <w:sz w:val="24"/>
          <w:szCs w:val="24"/>
        </w:rPr>
        <w:t>.</w:t>
      </w:r>
      <w:r w:rsidR="003C5A2F" w:rsidRPr="005D0BC5">
        <w:rPr>
          <w:b/>
          <w:bCs/>
          <w:sz w:val="24"/>
          <w:szCs w:val="24"/>
        </w:rPr>
        <w:t>2</w:t>
      </w:r>
      <w:r w:rsidRPr="005D0BC5">
        <w:rPr>
          <w:sz w:val="24"/>
          <w:szCs w:val="24"/>
        </w:rPr>
        <w:t xml:space="preserve"> O recolhimento da garantia de execução e da garantia adicional, se houver, deverá ser efetuada nos termos do</w:t>
      </w:r>
      <w:r w:rsidR="00AB1B15" w:rsidRPr="005D0BC5">
        <w:rPr>
          <w:sz w:val="24"/>
          <w:szCs w:val="24"/>
        </w:rPr>
        <w:t xml:space="preserve">s artigos </w:t>
      </w:r>
      <w:r w:rsidR="001A7931" w:rsidRPr="005D0BC5">
        <w:rPr>
          <w:sz w:val="24"/>
          <w:szCs w:val="24"/>
        </w:rPr>
        <w:t>96, 97, 98</w:t>
      </w:r>
      <w:r w:rsidR="00AB1B15" w:rsidRPr="005D0BC5">
        <w:rPr>
          <w:sz w:val="24"/>
          <w:szCs w:val="24"/>
        </w:rPr>
        <w:t xml:space="preserve"> e </w:t>
      </w:r>
      <w:r w:rsidRPr="005D0BC5">
        <w:rPr>
          <w:sz w:val="24"/>
          <w:szCs w:val="24"/>
        </w:rPr>
        <w:t>5</w:t>
      </w:r>
      <w:r w:rsidR="00AB1B15" w:rsidRPr="005D0BC5">
        <w:rPr>
          <w:sz w:val="24"/>
          <w:szCs w:val="24"/>
        </w:rPr>
        <w:t>9, §5º, da Lei 14.133/2021.</w:t>
      </w:r>
    </w:p>
    <w:p w14:paraId="5EF0E366" w14:textId="77777777" w:rsidR="00217440" w:rsidRPr="005D0BC5" w:rsidRDefault="00217440" w:rsidP="00584E41">
      <w:pPr>
        <w:jc w:val="both"/>
        <w:rPr>
          <w:sz w:val="24"/>
          <w:szCs w:val="24"/>
        </w:rPr>
      </w:pPr>
    </w:p>
    <w:p w14:paraId="5A50B52B" w14:textId="77777777" w:rsidR="00217440" w:rsidRPr="005D0BC5" w:rsidRDefault="00217440" w:rsidP="00584E41">
      <w:pPr>
        <w:jc w:val="both"/>
        <w:rPr>
          <w:b/>
          <w:bCs/>
          <w:sz w:val="24"/>
          <w:szCs w:val="24"/>
        </w:rPr>
      </w:pPr>
      <w:bookmarkStart w:id="59" w:name="_Hlk94260831"/>
      <w:bookmarkStart w:id="60" w:name="_Hlk131068002"/>
      <w:bookmarkEnd w:id="58"/>
      <w:r w:rsidRPr="005D0BC5">
        <w:rPr>
          <w:b/>
          <w:bCs/>
          <w:sz w:val="24"/>
          <w:szCs w:val="24"/>
        </w:rPr>
        <w:t>1</w:t>
      </w:r>
      <w:r w:rsidR="00BB4794" w:rsidRPr="005D0BC5">
        <w:rPr>
          <w:b/>
          <w:bCs/>
          <w:sz w:val="24"/>
          <w:szCs w:val="24"/>
        </w:rPr>
        <w:t>3</w:t>
      </w:r>
      <w:r w:rsidRPr="005D0BC5">
        <w:rPr>
          <w:b/>
          <w:bCs/>
          <w:sz w:val="24"/>
          <w:szCs w:val="24"/>
        </w:rPr>
        <w:t>.  PRAZOS</w:t>
      </w:r>
      <w:r w:rsidR="00785DBC" w:rsidRPr="005D0BC5">
        <w:rPr>
          <w:b/>
          <w:bCs/>
          <w:sz w:val="24"/>
          <w:szCs w:val="24"/>
        </w:rPr>
        <w:t>, RECEBIMENTO DO OBJETO E PAGAMENTO</w:t>
      </w:r>
    </w:p>
    <w:p w14:paraId="654308C9" w14:textId="77777777" w:rsidR="00BB4794" w:rsidRPr="005D0BC5" w:rsidRDefault="00CD5068" w:rsidP="00584E41">
      <w:pPr>
        <w:tabs>
          <w:tab w:val="left" w:pos="1249"/>
          <w:tab w:val="left" w:pos="1276"/>
        </w:tabs>
        <w:jc w:val="both"/>
        <w:rPr>
          <w:rFonts w:eastAsia="Lucida Sans Unicode"/>
          <w:sz w:val="24"/>
          <w:szCs w:val="24"/>
        </w:rPr>
      </w:pPr>
      <w:r w:rsidRPr="005D0BC5">
        <w:rPr>
          <w:b/>
          <w:bCs/>
          <w:sz w:val="24"/>
          <w:szCs w:val="24"/>
        </w:rPr>
        <w:t>13</w:t>
      </w:r>
      <w:r w:rsidR="00217440" w:rsidRPr="005D0BC5">
        <w:rPr>
          <w:b/>
          <w:bCs/>
          <w:sz w:val="24"/>
          <w:szCs w:val="24"/>
        </w:rPr>
        <w:t>.1</w:t>
      </w:r>
      <w:r w:rsidR="00CB4F9A">
        <w:rPr>
          <w:sz w:val="24"/>
          <w:szCs w:val="24"/>
        </w:rPr>
        <w:t xml:space="preserve"> </w:t>
      </w:r>
      <w:r w:rsidR="00217440" w:rsidRPr="005D0BC5">
        <w:rPr>
          <w:rFonts w:eastAsia="Lucida Sans Unicode"/>
          <w:sz w:val="24"/>
          <w:szCs w:val="24"/>
        </w:rPr>
        <w:t xml:space="preserve">Na contagem dos prazos previstos neste </w:t>
      </w:r>
      <w:r w:rsidR="00405A2B" w:rsidRPr="005D0BC5">
        <w:rPr>
          <w:sz w:val="24"/>
          <w:szCs w:val="24"/>
        </w:rPr>
        <w:t>Edital</w:t>
      </w:r>
      <w:r w:rsidR="00217440" w:rsidRPr="005D0BC5">
        <w:rPr>
          <w:rFonts w:eastAsia="Lucida Sans Unicode"/>
          <w:sz w:val="24"/>
          <w:szCs w:val="24"/>
        </w:rPr>
        <w:t xml:space="preserve">, excluir-se-á o dia da publicação/notificação/convocação e incluir-se-á o dia do vencimento. </w:t>
      </w:r>
    </w:p>
    <w:p w14:paraId="57B502E0" w14:textId="77777777" w:rsidR="00217440" w:rsidRPr="005D0BC5" w:rsidRDefault="00BB4794" w:rsidP="00584E41">
      <w:pPr>
        <w:tabs>
          <w:tab w:val="left" w:pos="1249"/>
          <w:tab w:val="left" w:pos="1276"/>
        </w:tabs>
        <w:jc w:val="both"/>
        <w:rPr>
          <w:sz w:val="24"/>
          <w:szCs w:val="24"/>
        </w:rPr>
      </w:pPr>
      <w:r w:rsidRPr="005D0BC5">
        <w:rPr>
          <w:rFonts w:eastAsia="Lucida Sans Unicode"/>
          <w:b/>
          <w:bCs/>
          <w:sz w:val="24"/>
          <w:szCs w:val="24"/>
        </w:rPr>
        <w:t>13.2</w:t>
      </w:r>
      <w:r w:rsidRPr="005D0BC5">
        <w:rPr>
          <w:rFonts w:eastAsia="Lucida Sans Unicode"/>
          <w:sz w:val="24"/>
          <w:szCs w:val="24"/>
        </w:rPr>
        <w:t xml:space="preserve"> </w:t>
      </w:r>
      <w:r w:rsidR="00217440" w:rsidRPr="005D0BC5">
        <w:rPr>
          <w:rFonts w:eastAsia="Lucida Sans Unicode"/>
          <w:sz w:val="24"/>
          <w:szCs w:val="24"/>
        </w:rPr>
        <w:t xml:space="preserve">Só se iniciam ou vencem os prazos referidos neste </w:t>
      </w:r>
      <w:r w:rsidR="00405A2B" w:rsidRPr="005D0BC5">
        <w:rPr>
          <w:sz w:val="24"/>
          <w:szCs w:val="24"/>
        </w:rPr>
        <w:t>Edital</w:t>
      </w:r>
      <w:r w:rsidR="00405A2B" w:rsidRPr="005D0BC5">
        <w:rPr>
          <w:rFonts w:eastAsia="Lucida Sans Unicode"/>
          <w:sz w:val="24"/>
          <w:szCs w:val="24"/>
        </w:rPr>
        <w:t xml:space="preserve"> </w:t>
      </w:r>
      <w:r w:rsidR="00217440" w:rsidRPr="005D0BC5">
        <w:rPr>
          <w:rFonts w:eastAsia="Lucida Sans Unicode"/>
          <w:sz w:val="24"/>
          <w:szCs w:val="24"/>
        </w:rPr>
        <w:t>em dia de expediente no licitador</w:t>
      </w:r>
      <w:r w:rsidR="00FA6405" w:rsidRPr="005D0BC5">
        <w:rPr>
          <w:rFonts w:eastAsia="Lucida Sans Unicode"/>
          <w:sz w:val="24"/>
          <w:szCs w:val="24"/>
        </w:rPr>
        <w:t xml:space="preserve">, </w:t>
      </w:r>
      <w:bookmarkStart w:id="61" w:name="_Hlk131024054"/>
      <w:r w:rsidR="00FA6405" w:rsidRPr="005D0BC5">
        <w:rPr>
          <w:sz w:val="24"/>
          <w:szCs w:val="24"/>
        </w:rPr>
        <w:t>observado o art. 183 da Lei Federal 14.133/21.</w:t>
      </w:r>
      <w:bookmarkStart w:id="62" w:name="_Hlk94260804"/>
      <w:bookmarkEnd w:id="61"/>
    </w:p>
    <w:p w14:paraId="563C2EE1" w14:textId="77777777" w:rsidR="00785DBC" w:rsidRPr="005D0BC5" w:rsidRDefault="00785DBC" w:rsidP="00584E41">
      <w:pPr>
        <w:jc w:val="both"/>
        <w:rPr>
          <w:sz w:val="24"/>
          <w:szCs w:val="24"/>
        </w:rPr>
      </w:pPr>
      <w:r w:rsidRPr="005D0BC5">
        <w:rPr>
          <w:b/>
          <w:bCs/>
          <w:sz w:val="24"/>
          <w:szCs w:val="24"/>
        </w:rPr>
        <w:t>13.3</w:t>
      </w:r>
      <w:r w:rsidRPr="005D0BC5">
        <w:rPr>
          <w:sz w:val="24"/>
          <w:szCs w:val="24"/>
        </w:rPr>
        <w:t xml:space="preserve"> O objeto será recebido, provisória e definitivamente, na forma prescrita na CLÁUSULA DÉCIMA SEXTA da Minuta de Contrato.</w:t>
      </w:r>
    </w:p>
    <w:p w14:paraId="5DDF4FF8" w14:textId="77777777" w:rsidR="00785DBC" w:rsidRPr="005D0BC5" w:rsidRDefault="00785DBC" w:rsidP="00584E41">
      <w:pPr>
        <w:jc w:val="both"/>
        <w:rPr>
          <w:sz w:val="24"/>
          <w:szCs w:val="24"/>
        </w:rPr>
      </w:pPr>
      <w:r w:rsidRPr="005D0BC5">
        <w:rPr>
          <w:b/>
          <w:bCs/>
          <w:sz w:val="24"/>
          <w:szCs w:val="24"/>
        </w:rPr>
        <w:t>13.4</w:t>
      </w:r>
      <w:r w:rsidRPr="005D0BC5">
        <w:rPr>
          <w:sz w:val="24"/>
          <w:szCs w:val="24"/>
        </w:rPr>
        <w:t xml:space="preserve"> O pagamento para fins de execução contratual ocorrerá na forma prevista na CLÁUSULA OITAVA da Minuta de Contrato.</w:t>
      </w:r>
    </w:p>
    <w:bookmarkEnd w:id="59"/>
    <w:bookmarkEnd w:id="60"/>
    <w:bookmarkEnd w:id="62"/>
    <w:p w14:paraId="5B0BBBF4" w14:textId="77777777" w:rsidR="00217440" w:rsidRPr="005D0BC5" w:rsidRDefault="00217440" w:rsidP="00584E41">
      <w:pPr>
        <w:tabs>
          <w:tab w:val="left" w:pos="0"/>
        </w:tabs>
        <w:jc w:val="both"/>
        <w:rPr>
          <w:sz w:val="24"/>
          <w:szCs w:val="24"/>
        </w:rPr>
      </w:pPr>
    </w:p>
    <w:p w14:paraId="6C3657D4" w14:textId="77777777" w:rsidR="00217440" w:rsidRPr="005D0BC5" w:rsidRDefault="00454CFD" w:rsidP="00584E41">
      <w:pPr>
        <w:tabs>
          <w:tab w:val="left" w:pos="547"/>
        </w:tabs>
        <w:ind w:left="547" w:hanging="512"/>
        <w:jc w:val="both"/>
        <w:rPr>
          <w:b/>
          <w:bCs/>
          <w:sz w:val="24"/>
          <w:szCs w:val="24"/>
        </w:rPr>
      </w:pPr>
      <w:bookmarkStart w:id="63" w:name="_Hlk131068056"/>
      <w:r w:rsidRPr="005D0BC5">
        <w:rPr>
          <w:b/>
          <w:bCs/>
          <w:sz w:val="24"/>
          <w:szCs w:val="24"/>
        </w:rPr>
        <w:t>14</w:t>
      </w:r>
      <w:r w:rsidR="00217440" w:rsidRPr="005D0BC5">
        <w:rPr>
          <w:b/>
          <w:bCs/>
          <w:sz w:val="24"/>
          <w:szCs w:val="24"/>
        </w:rPr>
        <w:t xml:space="preserve">. </w:t>
      </w:r>
      <w:r w:rsidR="001E100C" w:rsidRPr="005D0BC5">
        <w:rPr>
          <w:b/>
          <w:bCs/>
          <w:sz w:val="24"/>
          <w:szCs w:val="24"/>
        </w:rPr>
        <w:t>DO CONTROLE DE EXECUÇÃO</w:t>
      </w:r>
    </w:p>
    <w:p w14:paraId="7BD45833" w14:textId="77777777" w:rsidR="00993222" w:rsidRDefault="00454CFD" w:rsidP="00584E41">
      <w:pPr>
        <w:jc w:val="both"/>
        <w:rPr>
          <w:sz w:val="24"/>
          <w:szCs w:val="24"/>
        </w:rPr>
      </w:pPr>
      <w:r w:rsidRPr="005D0BC5">
        <w:rPr>
          <w:b/>
          <w:bCs/>
          <w:sz w:val="24"/>
          <w:szCs w:val="24"/>
        </w:rPr>
        <w:t>14</w:t>
      </w:r>
      <w:r w:rsidR="00217440" w:rsidRPr="005D0BC5">
        <w:rPr>
          <w:b/>
          <w:bCs/>
          <w:sz w:val="24"/>
          <w:szCs w:val="24"/>
        </w:rPr>
        <w:t>.1</w:t>
      </w:r>
      <w:r w:rsidR="00217440" w:rsidRPr="005D0BC5">
        <w:rPr>
          <w:sz w:val="24"/>
          <w:szCs w:val="24"/>
        </w:rPr>
        <w:t xml:space="preserve"> A proponente deve respeitar rigorosamente as normas estabelecidas </w:t>
      </w:r>
      <w:bookmarkStart w:id="64" w:name="_Hlk27386711"/>
      <w:bookmarkEnd w:id="63"/>
      <w:r w:rsidR="001E100C" w:rsidRPr="005D0BC5">
        <w:rPr>
          <w:sz w:val="24"/>
          <w:szCs w:val="24"/>
        </w:rPr>
        <w:t xml:space="preserve">na CLÁUSULA </w:t>
      </w:r>
      <w:r w:rsidR="00B4599E" w:rsidRPr="005D0BC5">
        <w:rPr>
          <w:sz w:val="24"/>
          <w:szCs w:val="24"/>
        </w:rPr>
        <w:t>DÉCIMA PRIMEIRA da Minuta de Contrato.</w:t>
      </w:r>
    </w:p>
    <w:p w14:paraId="1C4883DB" w14:textId="77777777" w:rsidR="00030702" w:rsidRDefault="00030702" w:rsidP="00584E41">
      <w:pPr>
        <w:jc w:val="both"/>
        <w:rPr>
          <w:sz w:val="24"/>
          <w:szCs w:val="24"/>
        </w:rPr>
      </w:pPr>
    </w:p>
    <w:p w14:paraId="24F72E9E" w14:textId="77777777" w:rsidR="00030702" w:rsidRDefault="00030702" w:rsidP="00584E41">
      <w:pPr>
        <w:jc w:val="both"/>
        <w:rPr>
          <w:b/>
          <w:bCs/>
          <w:sz w:val="24"/>
          <w:szCs w:val="24"/>
        </w:rPr>
      </w:pPr>
      <w:r>
        <w:rPr>
          <w:b/>
          <w:bCs/>
          <w:sz w:val="24"/>
          <w:szCs w:val="24"/>
        </w:rPr>
        <w:t>15. DO REAJUSTE</w:t>
      </w:r>
    </w:p>
    <w:p w14:paraId="39C436DF" w14:textId="77777777" w:rsidR="00030702" w:rsidRPr="00144EFD" w:rsidRDefault="00030702" w:rsidP="00584E41">
      <w:pPr>
        <w:jc w:val="both"/>
        <w:rPr>
          <w:bCs/>
          <w:sz w:val="24"/>
          <w:szCs w:val="24"/>
        </w:rPr>
      </w:pPr>
      <w:r>
        <w:rPr>
          <w:b/>
          <w:bCs/>
          <w:sz w:val="24"/>
          <w:szCs w:val="24"/>
        </w:rPr>
        <w:t xml:space="preserve">15.1 </w:t>
      </w:r>
      <w:r>
        <w:rPr>
          <w:sz w:val="24"/>
          <w:szCs w:val="24"/>
        </w:rPr>
        <w:t>O reajustamento dos preço</w:t>
      </w:r>
      <w:r w:rsidR="00144EFD">
        <w:rPr>
          <w:sz w:val="24"/>
          <w:szCs w:val="24"/>
        </w:rPr>
        <w:t>s, no âmbito da contratação decorrente deste processo licitatório, será deferido nos termos da CLÁUSULA NONA</w:t>
      </w:r>
      <w:r w:rsidR="00144EFD">
        <w:rPr>
          <w:bCs/>
          <w:sz w:val="24"/>
          <w:szCs w:val="24"/>
        </w:rPr>
        <w:t xml:space="preserve"> da Minuta de Contrato.</w:t>
      </w:r>
    </w:p>
    <w:bookmarkEnd w:id="64"/>
    <w:p w14:paraId="3779C9D3" w14:textId="77777777" w:rsidR="00101164" w:rsidRPr="005D0BC5" w:rsidRDefault="00101164" w:rsidP="00584E41">
      <w:pPr>
        <w:jc w:val="both"/>
        <w:rPr>
          <w:sz w:val="24"/>
          <w:szCs w:val="24"/>
        </w:rPr>
      </w:pPr>
    </w:p>
    <w:p w14:paraId="56408210" w14:textId="77777777" w:rsidR="003F422C" w:rsidRDefault="003F422C" w:rsidP="003F422C">
      <w:pPr>
        <w:pStyle w:val="NormalWeb"/>
        <w:spacing w:before="0" w:after="0"/>
      </w:pPr>
      <w:bookmarkStart w:id="65" w:name="_Hlk131024088"/>
      <w:r w:rsidRPr="005A00F4">
        <w:rPr>
          <w:b/>
          <w:bCs/>
          <w:color w:val="000000"/>
        </w:rPr>
        <w:t>16.</w:t>
      </w:r>
      <w:r>
        <w:rPr>
          <w:color w:val="000000"/>
        </w:rPr>
        <w:t xml:space="preserve"> </w:t>
      </w:r>
      <w:r>
        <w:rPr>
          <w:b/>
          <w:bCs/>
          <w:color w:val="000000"/>
        </w:rPr>
        <w:t>SUBCONTRATAÇÃO</w:t>
      </w:r>
    </w:p>
    <w:p w14:paraId="03CA748F" w14:textId="77777777" w:rsidR="003F422C" w:rsidRDefault="003F422C" w:rsidP="003F422C">
      <w:pPr>
        <w:pStyle w:val="NormalWeb"/>
        <w:spacing w:before="0" w:after="0"/>
        <w:jc w:val="both"/>
      </w:pPr>
      <w:r>
        <w:rPr>
          <w:b/>
          <w:bCs/>
          <w:color w:val="000000"/>
        </w:rPr>
        <w:t>16.1</w:t>
      </w:r>
      <w:r>
        <w:rPr>
          <w:color w:val="000000"/>
        </w:rPr>
        <w:t> A contratada não poderá subcontratar o Contrato, a nenhuma pessoa física ou jurídica, salvo autorização prévia, por escrito, do contratante, nos termos da CLÁUSULA DÉCIMA SÉTIMA da Minuta de Contrato.</w:t>
      </w:r>
    </w:p>
    <w:p w14:paraId="08E65623" w14:textId="26E6D509" w:rsidR="003F422C" w:rsidRDefault="003F422C" w:rsidP="003F422C">
      <w:pPr>
        <w:pStyle w:val="NormalWeb"/>
        <w:spacing w:before="0" w:after="0"/>
        <w:jc w:val="both"/>
      </w:pPr>
      <w:r>
        <w:rPr>
          <w:b/>
          <w:bCs/>
          <w:color w:val="000000"/>
        </w:rPr>
        <w:t>16.1.1</w:t>
      </w:r>
      <w:r>
        <w:rPr>
          <w:color w:val="000000"/>
        </w:rPr>
        <w:t xml:space="preserve"> 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00285F7A">
        <w:t>30</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00285F7A">
        <w:rPr>
          <w:noProof/>
        </w:rPr>
        <w:t>trinta</w:t>
      </w:r>
      <w:r w:rsidRPr="005D0BC5">
        <w:fldChar w:fldCharType="end"/>
      </w:r>
      <w:r>
        <w:rPr>
          <w:color w:val="000000"/>
        </w:rPr>
        <w:t>) do valor total do contrato, nas seguintes condições:</w:t>
      </w:r>
    </w:p>
    <w:p w14:paraId="07833B6F" w14:textId="77777777" w:rsidR="003F422C" w:rsidRDefault="003F422C" w:rsidP="003F422C">
      <w:pPr>
        <w:pStyle w:val="NormalWeb"/>
        <w:spacing w:before="0" w:after="0"/>
        <w:jc w:val="both"/>
      </w:pPr>
      <w:r>
        <w:rPr>
          <w:b/>
          <w:bCs/>
          <w:color w:val="000000"/>
        </w:rPr>
        <w:t>16.1.1.1</w:t>
      </w:r>
      <w:r>
        <w:rPr>
          <w:color w:val="000000"/>
        </w:rPr>
        <w:t> Autorização prévia por escrito do contratante, a quem incumbe aferir as condições de habilitação jurídica, regularidade fiscal e trabalhista da subcontratada, bem como, os requisitos de qualificação técnica, quando exigidos no edital;</w:t>
      </w:r>
    </w:p>
    <w:p w14:paraId="508BC613" w14:textId="77777777" w:rsidR="003F422C" w:rsidRDefault="003F422C" w:rsidP="003F422C">
      <w:pPr>
        <w:pStyle w:val="NormalWeb"/>
        <w:spacing w:before="0" w:after="0"/>
        <w:jc w:val="both"/>
      </w:pPr>
      <w:r>
        <w:rPr>
          <w:b/>
          <w:bCs/>
          <w:color w:val="000000"/>
        </w:rPr>
        <w:t>16.1.2</w:t>
      </w:r>
      <w:r>
        <w:rPr>
          <w:color w:val="000000"/>
        </w:rPr>
        <w:t> Em qualquer hipótese de subcontratação, permanece a responsabilidade integral da contratada pela perfeita execução contratual, cabendo-lhe realizar a supervisão e coordenação das atividades da subcontratada, bem como responder perante o contratante pelo rigoroso cumprimento das obrigações contratuais correspondentes ao objeto da subcontratação.</w:t>
      </w:r>
    </w:p>
    <w:p w14:paraId="1D3A9BF3" w14:textId="77777777" w:rsidR="003F422C" w:rsidRPr="000F1001" w:rsidRDefault="003F422C" w:rsidP="003F422C">
      <w:pPr>
        <w:pStyle w:val="elementtoproof"/>
        <w:jc w:val="both"/>
        <w:rPr>
          <w:rFonts w:ascii="Times New Roman" w:eastAsia="Times New Roman" w:hAnsi="Times New Roman" w:cs="Times New Roman"/>
          <w:color w:val="000000"/>
          <w:sz w:val="24"/>
          <w:szCs w:val="24"/>
          <w:lang w:eastAsia="ar-SA"/>
        </w:rPr>
      </w:pPr>
      <w:r w:rsidRPr="000F1001">
        <w:rPr>
          <w:rFonts w:ascii="Times New Roman" w:eastAsia="Times New Roman" w:hAnsi="Times New Roman" w:cs="Times New Roman"/>
          <w:b/>
          <w:bCs/>
          <w:color w:val="000000"/>
          <w:sz w:val="24"/>
          <w:szCs w:val="24"/>
          <w:lang w:eastAsia="ar-SA"/>
        </w:rPr>
        <w:t>16.1.3</w:t>
      </w:r>
      <w:r w:rsidRPr="000F1001">
        <w:rPr>
          <w:rFonts w:ascii="Times New Roman" w:eastAsia="Times New Roman" w:hAnsi="Times New Roman" w:cs="Times New Roman"/>
          <w:color w:val="000000"/>
          <w:sz w:val="24"/>
          <w:szCs w:val="24"/>
          <w:lang w:eastAsia="ar-SA"/>
        </w:rPr>
        <w:t xml:space="preserve">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6C7D72F8" w14:textId="77777777" w:rsidR="003F422C" w:rsidRPr="003F422C" w:rsidRDefault="003F422C" w:rsidP="003F422C">
      <w:pPr>
        <w:jc w:val="both"/>
        <w:rPr>
          <w:rFonts w:ascii="Calibri" w:eastAsia="Calibri" w:hAnsi="Calibri" w:cs="Calibri"/>
          <w:sz w:val="22"/>
          <w:szCs w:val="22"/>
        </w:rPr>
      </w:pPr>
      <w:r>
        <w:rPr>
          <w:b/>
          <w:bCs/>
          <w:color w:val="000000"/>
          <w:sz w:val="24"/>
          <w:szCs w:val="24"/>
        </w:rPr>
        <w:t>16.1.4</w:t>
      </w:r>
      <w:r>
        <w:rPr>
          <w:color w:val="000000"/>
          <w:sz w:val="24"/>
          <w:szCs w:val="24"/>
        </w:rPr>
        <w:t> Se a contratada ceder o presente Contrato a uma ou mais pessoas físicas ou jurídicas sem autorização prévia e por escrito do contratante, deverá obrigatoriamente reassumir a execução da obra, no prazo máximo de 15 (quinze) dias, da data da notificação ou aplicação da multa, sem prejuízo de outras sanções contratuais, inclusive rescisão do contrato.</w:t>
      </w:r>
    </w:p>
    <w:p w14:paraId="23B08F0E" w14:textId="77777777" w:rsidR="003F422C" w:rsidRDefault="003F422C" w:rsidP="003F422C">
      <w:pPr>
        <w:pStyle w:val="NormalWeb"/>
        <w:spacing w:before="0" w:after="0"/>
        <w:jc w:val="both"/>
      </w:pPr>
      <w:r>
        <w:rPr>
          <w:b/>
          <w:bCs/>
          <w:color w:val="000000"/>
        </w:rPr>
        <w:t>16.1.5</w:t>
      </w:r>
      <w:r>
        <w:rPr>
          <w:color w:val="000000"/>
        </w:rPr>
        <w:t xml:space="preserve"> É vedada a subcontratação total do objeto licitado.</w:t>
      </w:r>
    </w:p>
    <w:p w14:paraId="476CC269" w14:textId="77777777" w:rsidR="003F422C" w:rsidRDefault="003F422C" w:rsidP="003F422C">
      <w:pPr>
        <w:pStyle w:val="elementtoproof"/>
        <w:jc w:val="both"/>
        <w:rPr>
          <w:rFonts w:ascii="Aptos" w:hAnsi="Aptos"/>
          <w:color w:val="000000"/>
          <w:sz w:val="24"/>
          <w:szCs w:val="24"/>
        </w:rPr>
      </w:pPr>
      <w:r>
        <w:rPr>
          <w:rFonts w:ascii="Aptos" w:hAnsi="Aptos"/>
          <w:color w:val="000000"/>
          <w:sz w:val="24"/>
          <w:szCs w:val="24"/>
        </w:rPr>
        <w:t> </w:t>
      </w:r>
    </w:p>
    <w:bookmarkEnd w:id="65"/>
    <w:p w14:paraId="326B0412" w14:textId="77777777" w:rsidR="00217440" w:rsidRPr="005D0BC5" w:rsidRDefault="0046364B" w:rsidP="00584E41">
      <w:pPr>
        <w:tabs>
          <w:tab w:val="left" w:pos="720"/>
        </w:tabs>
        <w:jc w:val="both"/>
        <w:rPr>
          <w:b/>
          <w:bCs/>
          <w:sz w:val="24"/>
          <w:szCs w:val="24"/>
        </w:rPr>
      </w:pPr>
      <w:r w:rsidRPr="005D0BC5">
        <w:rPr>
          <w:b/>
          <w:bCs/>
          <w:sz w:val="24"/>
          <w:szCs w:val="24"/>
        </w:rPr>
        <w:t>1</w:t>
      </w:r>
      <w:r w:rsidR="00144EFD">
        <w:rPr>
          <w:b/>
          <w:bCs/>
          <w:sz w:val="24"/>
          <w:szCs w:val="24"/>
        </w:rPr>
        <w:t>7</w:t>
      </w:r>
      <w:r w:rsidR="00217440" w:rsidRPr="005D0BC5">
        <w:rPr>
          <w:b/>
          <w:bCs/>
          <w:sz w:val="24"/>
          <w:szCs w:val="24"/>
        </w:rPr>
        <w:t>.  DISPOSIÇÕES GERAIS</w:t>
      </w:r>
    </w:p>
    <w:p w14:paraId="4E87FCC8" w14:textId="77777777" w:rsidR="00682BB0" w:rsidRPr="005D0BC5" w:rsidRDefault="001E100C" w:rsidP="00584E41">
      <w:pPr>
        <w:jc w:val="both"/>
        <w:rPr>
          <w:rFonts w:eastAsia="Lucida Sans Unicode"/>
          <w:sz w:val="24"/>
          <w:szCs w:val="24"/>
        </w:rPr>
      </w:pPr>
      <w:bookmarkStart w:id="66" w:name="_Hlk131024325"/>
      <w:r w:rsidRPr="005D0BC5">
        <w:rPr>
          <w:rFonts w:eastAsia="Lucida Sans Unicode"/>
          <w:b/>
          <w:bCs/>
          <w:sz w:val="24"/>
          <w:szCs w:val="24"/>
        </w:rPr>
        <w:t>1</w:t>
      </w:r>
      <w:r w:rsidR="00144EFD">
        <w:rPr>
          <w:rFonts w:eastAsia="Lucida Sans Unicode"/>
          <w:b/>
          <w:bCs/>
          <w:sz w:val="24"/>
          <w:szCs w:val="24"/>
        </w:rPr>
        <w:t>7</w:t>
      </w:r>
      <w:r w:rsidR="0080648A" w:rsidRPr="005D0BC5">
        <w:rPr>
          <w:rFonts w:eastAsia="Lucida Sans Unicode"/>
          <w:b/>
          <w:bCs/>
          <w:sz w:val="24"/>
          <w:szCs w:val="24"/>
        </w:rPr>
        <w:t>.1</w:t>
      </w:r>
      <w:r w:rsidR="0080648A" w:rsidRPr="005D0BC5">
        <w:rPr>
          <w:rFonts w:eastAsia="Lucida Sans Unicode"/>
          <w:sz w:val="24"/>
          <w:szCs w:val="24"/>
        </w:rPr>
        <w:t xml:space="preserve"> O </w:t>
      </w:r>
      <w:r w:rsidRPr="005D0BC5">
        <w:rPr>
          <w:rFonts w:eastAsia="Lucida Sans Unicode"/>
          <w:sz w:val="24"/>
          <w:szCs w:val="24"/>
        </w:rPr>
        <w:t>Município</w:t>
      </w:r>
      <w:r w:rsidR="0080648A" w:rsidRPr="005D0BC5">
        <w:rPr>
          <w:rFonts w:eastAsia="Lucida Sans Unicode"/>
          <w:sz w:val="24"/>
          <w:szCs w:val="24"/>
        </w:rPr>
        <w:t xml:space="preserve"> se reserva o direito de revogar ou anular esta licitação, parcial ou totalmente</w:t>
      </w:r>
      <w:r w:rsidR="00FA6405" w:rsidRPr="005D0BC5">
        <w:rPr>
          <w:rFonts w:eastAsia="Lucida Sans Unicode"/>
          <w:sz w:val="24"/>
          <w:szCs w:val="24"/>
        </w:rPr>
        <w:t xml:space="preserve">. </w:t>
      </w:r>
    </w:p>
    <w:p w14:paraId="51F9611E" w14:textId="77777777" w:rsidR="00217440" w:rsidRPr="005D0BC5" w:rsidRDefault="00682BB0" w:rsidP="00EB1333">
      <w:pPr>
        <w:jc w:val="both"/>
        <w:rPr>
          <w:rFonts w:eastAsia="Lucida Sans Unicode"/>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.1.1</w:t>
      </w:r>
      <w:r w:rsidRPr="005D0BC5">
        <w:rPr>
          <w:rFonts w:eastAsia="Lucida Sans Unicode"/>
          <w:sz w:val="24"/>
          <w:szCs w:val="24"/>
        </w:rPr>
        <w:t xml:space="preserve"> </w:t>
      </w:r>
      <w:r w:rsidR="00FA6405" w:rsidRPr="005D0BC5">
        <w:rPr>
          <w:bCs/>
          <w:sz w:val="24"/>
          <w:szCs w:val="24"/>
        </w:rPr>
        <w:t>A revogação ou anulação da licitação observará os procedimentos e normas previstas no art. 71 da Lei Federal nº 14.133/21.</w:t>
      </w:r>
    </w:p>
    <w:p w14:paraId="670F9B48" w14:textId="77777777" w:rsidR="00217440" w:rsidRPr="005D0BC5" w:rsidRDefault="003E3153" w:rsidP="00584E41">
      <w:pPr>
        <w:jc w:val="both"/>
        <w:rPr>
          <w:rFonts w:eastAsia="Lucida Sans Unicode"/>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.2</w:t>
      </w:r>
      <w:r w:rsidRPr="005D0BC5">
        <w:rPr>
          <w:rFonts w:eastAsia="Lucida Sans Unicode"/>
          <w:sz w:val="24"/>
          <w:szCs w:val="24"/>
        </w:rPr>
        <w:t xml:space="preserve"> </w:t>
      </w:r>
      <w:r w:rsidR="00217440" w:rsidRPr="005D0BC5">
        <w:rPr>
          <w:rFonts w:eastAsia="Lucida Sans Unicode"/>
          <w:sz w:val="24"/>
          <w:szCs w:val="24"/>
        </w:rPr>
        <w:t>O licitador poderá declarar a licitação deserta ou fracassada, quando</w:t>
      </w:r>
      <w:r w:rsidR="00322E8D" w:rsidRPr="005D0BC5">
        <w:rPr>
          <w:rFonts w:eastAsia="Lucida Sans Unicode"/>
          <w:sz w:val="24"/>
          <w:szCs w:val="24"/>
        </w:rPr>
        <w:t>, respectivamente,</w:t>
      </w:r>
      <w:r w:rsidR="00217440" w:rsidRPr="005D0BC5">
        <w:rPr>
          <w:rFonts w:eastAsia="Lucida Sans Unicode"/>
          <w:sz w:val="24"/>
          <w:szCs w:val="24"/>
        </w:rPr>
        <w:t xml:space="preserve"> </w:t>
      </w:r>
      <w:r w:rsidR="001913CA" w:rsidRPr="005D0BC5">
        <w:rPr>
          <w:rFonts w:eastAsia="Lucida Sans Unicode"/>
          <w:sz w:val="24"/>
          <w:szCs w:val="24"/>
        </w:rPr>
        <w:t>não acudirem</w:t>
      </w:r>
      <w:r w:rsidR="00713010" w:rsidRPr="005D0BC5">
        <w:rPr>
          <w:rFonts w:eastAsia="Lucida Sans Unicode"/>
          <w:sz w:val="24"/>
          <w:szCs w:val="24"/>
        </w:rPr>
        <w:t xml:space="preserve"> </w:t>
      </w:r>
      <w:r w:rsidR="00217440" w:rsidRPr="005D0BC5">
        <w:rPr>
          <w:rFonts w:eastAsia="Lucida Sans Unicode"/>
          <w:sz w:val="24"/>
          <w:szCs w:val="24"/>
        </w:rPr>
        <w:t xml:space="preserve">proponentes à licitação </w:t>
      </w:r>
      <w:r w:rsidR="00226D04" w:rsidRPr="005D0BC5">
        <w:rPr>
          <w:rFonts w:eastAsia="Lucida Sans Unicode"/>
          <w:sz w:val="24"/>
          <w:szCs w:val="24"/>
        </w:rPr>
        <w:t>ou nenhuma</w:t>
      </w:r>
      <w:r w:rsidR="00217440" w:rsidRPr="005D0BC5">
        <w:rPr>
          <w:rFonts w:eastAsia="Lucida Sans Unicode"/>
          <w:sz w:val="24"/>
          <w:szCs w:val="24"/>
        </w:rPr>
        <w:t xml:space="preserve"> das </w:t>
      </w:r>
      <w:r w:rsidR="00217440" w:rsidRPr="001274AD">
        <w:rPr>
          <w:rFonts w:eastAsia="Lucida Sans Unicode"/>
          <w:sz w:val="24"/>
          <w:szCs w:val="24"/>
        </w:rPr>
        <w:t>propostas de preços</w:t>
      </w:r>
      <w:r w:rsidR="00217440" w:rsidRPr="005D0BC5">
        <w:rPr>
          <w:rFonts w:eastAsia="Lucida Sans Unicode"/>
          <w:sz w:val="24"/>
          <w:szCs w:val="24"/>
        </w:rPr>
        <w:t xml:space="preserve"> satisfizer o objeto</w:t>
      </w:r>
      <w:r w:rsidR="005A3534" w:rsidRPr="005D0BC5">
        <w:rPr>
          <w:rFonts w:eastAsia="Lucida Sans Unicode"/>
          <w:sz w:val="24"/>
          <w:szCs w:val="24"/>
        </w:rPr>
        <w:t>.</w:t>
      </w:r>
    </w:p>
    <w:p w14:paraId="5CC4FBC3" w14:textId="77777777" w:rsidR="00217440" w:rsidRPr="005D0BC5" w:rsidRDefault="003E3153" w:rsidP="00584E41">
      <w:pPr>
        <w:jc w:val="both"/>
        <w:rPr>
          <w:rFonts w:eastAsia="Lucida Sans Unicode"/>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.3</w:t>
      </w:r>
      <w:r w:rsidR="00217440" w:rsidRPr="005D0BC5">
        <w:rPr>
          <w:rFonts w:eastAsia="Lucida Sans Unicode"/>
          <w:sz w:val="24"/>
          <w:szCs w:val="24"/>
        </w:rPr>
        <w:t xml:space="preserve"> Fica estabelecido que toda e qualquer informação, esclarecimento ou dado fornecidos verbalmente por servidores/empregados do licitador não serão considerados como argumento para impugnações, reclamações</w:t>
      </w:r>
      <w:r w:rsidR="00322E8D" w:rsidRPr="005D0BC5">
        <w:rPr>
          <w:rFonts w:eastAsia="Lucida Sans Unicode"/>
          <w:sz w:val="24"/>
          <w:szCs w:val="24"/>
        </w:rPr>
        <w:t xml:space="preserve"> ou</w:t>
      </w:r>
      <w:r w:rsidR="00217440" w:rsidRPr="005D0BC5">
        <w:rPr>
          <w:rFonts w:eastAsia="Lucida Sans Unicode"/>
          <w:sz w:val="24"/>
          <w:szCs w:val="24"/>
        </w:rPr>
        <w:t xml:space="preserve"> reivindicações por parte das proponentes. </w:t>
      </w:r>
    </w:p>
    <w:p w14:paraId="0BFB432E" w14:textId="77777777" w:rsidR="00217440" w:rsidRPr="005D0BC5" w:rsidRDefault="003E3153" w:rsidP="00584E41">
      <w:pPr>
        <w:jc w:val="both"/>
        <w:rPr>
          <w:sz w:val="24"/>
          <w:szCs w:val="24"/>
        </w:rPr>
      </w:pPr>
      <w:r w:rsidRPr="005D0BC5">
        <w:rPr>
          <w:b/>
          <w:bCs/>
          <w:sz w:val="24"/>
          <w:szCs w:val="24"/>
        </w:rPr>
        <w:t>1</w:t>
      </w:r>
      <w:r w:rsidR="00144EFD">
        <w:rPr>
          <w:b/>
          <w:bCs/>
          <w:sz w:val="24"/>
          <w:szCs w:val="24"/>
        </w:rPr>
        <w:t>7</w:t>
      </w:r>
      <w:r w:rsidRPr="005D0BC5">
        <w:rPr>
          <w:b/>
          <w:bCs/>
          <w:sz w:val="24"/>
          <w:szCs w:val="24"/>
        </w:rPr>
        <w:t>.4</w:t>
      </w:r>
      <w:r w:rsidR="00217440" w:rsidRPr="005D0BC5">
        <w:rPr>
          <w:sz w:val="24"/>
          <w:szCs w:val="24"/>
        </w:rPr>
        <w:t xml:space="preserve"> Quando qualquer objeto de valor histórico ou valor significativo venha a ser descoberto, em qualquer parte do canteiro de obras e/ou local em que está sendo executado o objeto do presente </w:t>
      </w:r>
      <w:r w:rsidR="00405A2B" w:rsidRPr="005D0BC5">
        <w:rPr>
          <w:sz w:val="24"/>
          <w:szCs w:val="24"/>
        </w:rPr>
        <w:t>Edital</w:t>
      </w:r>
      <w:r w:rsidR="00217440" w:rsidRPr="005D0BC5">
        <w:rPr>
          <w:sz w:val="24"/>
          <w:szCs w:val="24"/>
        </w:rPr>
        <w:t>, a Contratada deverá notificar à fiscalização e aguardar instruções sobre os procedimentos a serem seguidos.</w:t>
      </w:r>
    </w:p>
    <w:p w14:paraId="414CFF4C" w14:textId="77777777" w:rsidR="009008FC" w:rsidRPr="005D0BC5" w:rsidRDefault="0075561C" w:rsidP="00584E41">
      <w:pPr>
        <w:jc w:val="both"/>
        <w:rPr>
          <w:rFonts w:eastAsia="Lucida Sans Unicode"/>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.5</w:t>
      </w:r>
      <w:r w:rsidR="00BC6AEE" w:rsidRPr="005D0BC5">
        <w:rPr>
          <w:rFonts w:eastAsia="Lucida Sans Unicode"/>
          <w:sz w:val="24"/>
          <w:szCs w:val="24"/>
        </w:rPr>
        <w:t xml:space="preserve"> </w:t>
      </w:r>
      <w:r w:rsidR="005D7AE2" w:rsidRPr="005D0BC5">
        <w:rPr>
          <w:rFonts w:eastAsia="Lucida Sans Unicode"/>
          <w:sz w:val="24"/>
          <w:szCs w:val="24"/>
        </w:rPr>
        <w:t>Caso as datas previstas para a realização de sessões na presente licitação sejam declaradas feriado ou ponto facultativo, serão realizadas no primeiro dia útil subsequente.</w:t>
      </w:r>
    </w:p>
    <w:p w14:paraId="41EADA4E" w14:textId="77777777" w:rsidR="009008FC" w:rsidRPr="005D0BC5" w:rsidRDefault="0075561C" w:rsidP="00584E41">
      <w:pPr>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.6</w:t>
      </w:r>
      <w:r w:rsidR="009008FC" w:rsidRPr="005D0BC5">
        <w:rPr>
          <w:rFonts w:eastAsia="Lucida Sans Unicode"/>
          <w:sz w:val="24"/>
          <w:szCs w:val="24"/>
        </w:rPr>
        <w:t xml:space="preserve"> </w:t>
      </w:r>
      <w:r w:rsidR="009008FC" w:rsidRPr="005D0BC5">
        <w:rPr>
          <w:sz w:val="24"/>
          <w:szCs w:val="24"/>
        </w:rPr>
        <w:t xml:space="preserve">No julgamento da habilitação e das propostas, </w:t>
      </w:r>
      <w:r w:rsidR="001913CA" w:rsidRPr="005D0BC5">
        <w:rPr>
          <w:sz w:val="24"/>
          <w:szCs w:val="24"/>
        </w:rPr>
        <w:t>o Agente</w:t>
      </w:r>
      <w:r w:rsidR="00F746B5" w:rsidRPr="005D0BC5">
        <w:rPr>
          <w:bCs/>
          <w:sz w:val="24"/>
          <w:szCs w:val="24"/>
        </w:rPr>
        <w:t xml:space="preserve"> de Contratação</w:t>
      </w:r>
      <w:r w:rsidR="00F746B5" w:rsidRPr="005D0BC5">
        <w:rPr>
          <w:b/>
          <w:sz w:val="24"/>
          <w:szCs w:val="24"/>
        </w:rPr>
        <w:t xml:space="preserve"> </w:t>
      </w:r>
      <w:r w:rsidR="009008FC" w:rsidRPr="005D0BC5">
        <w:rPr>
          <w:sz w:val="24"/>
          <w:szCs w:val="24"/>
        </w:rPr>
        <w:t>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9C5B80D" w14:textId="77777777" w:rsidR="0075561C" w:rsidRPr="005D0BC5" w:rsidRDefault="001913CA" w:rsidP="00584E41">
      <w:pPr>
        <w:jc w:val="both"/>
        <w:rPr>
          <w:rFonts w:eastAsia="Lucida Sans Unicode"/>
          <w:sz w:val="24"/>
          <w:szCs w:val="24"/>
        </w:rPr>
      </w:pPr>
      <w:r w:rsidRPr="00EB1333">
        <w:rPr>
          <w:b/>
          <w:bCs/>
          <w:sz w:val="24"/>
          <w:szCs w:val="24"/>
        </w:rPr>
        <w:t>1</w:t>
      </w:r>
      <w:r w:rsidR="00144EFD" w:rsidRPr="00EB1333">
        <w:rPr>
          <w:b/>
          <w:bCs/>
          <w:sz w:val="24"/>
          <w:szCs w:val="24"/>
        </w:rPr>
        <w:t>7</w:t>
      </w:r>
      <w:r w:rsidRPr="00EB1333">
        <w:rPr>
          <w:b/>
          <w:bCs/>
          <w:sz w:val="24"/>
          <w:szCs w:val="24"/>
        </w:rPr>
        <w:t>.6.1</w:t>
      </w:r>
      <w:r w:rsidRPr="005D0BC5">
        <w:rPr>
          <w:sz w:val="24"/>
          <w:szCs w:val="24"/>
        </w:rPr>
        <w:t xml:space="preserve"> O</w:t>
      </w:r>
      <w:r w:rsidR="00713010" w:rsidRPr="005D0BC5">
        <w:rPr>
          <w:bCs/>
          <w:sz w:val="24"/>
          <w:szCs w:val="24"/>
        </w:rPr>
        <w:t xml:space="preserve"> Agente de Contratação</w:t>
      </w:r>
      <w:r w:rsidR="0075561C" w:rsidRPr="005D0BC5">
        <w:rPr>
          <w:b/>
          <w:sz w:val="24"/>
          <w:szCs w:val="24"/>
        </w:rPr>
        <w:t xml:space="preserve"> </w:t>
      </w:r>
      <w:r w:rsidR="0075561C" w:rsidRPr="005D0BC5">
        <w:rPr>
          <w:bCs/>
          <w:sz w:val="24"/>
          <w:szCs w:val="24"/>
        </w:rPr>
        <w:t>poderá promover diligências destinada</w:t>
      </w:r>
      <w:r w:rsidR="00B41F83" w:rsidRPr="005D0BC5">
        <w:rPr>
          <w:bCs/>
          <w:sz w:val="24"/>
          <w:szCs w:val="24"/>
        </w:rPr>
        <w:t>s</w:t>
      </w:r>
      <w:r w:rsidR="0075561C" w:rsidRPr="005D0BC5">
        <w:rPr>
          <w:bCs/>
          <w:sz w:val="24"/>
          <w:szCs w:val="24"/>
        </w:rPr>
        <w:t xml:space="preserve"> à complementação de informações sobre documentos já apresentados, desde que se </w:t>
      </w:r>
      <w:r w:rsidR="003A16C8" w:rsidRPr="005D0BC5">
        <w:rPr>
          <w:bCs/>
          <w:sz w:val="24"/>
          <w:szCs w:val="24"/>
        </w:rPr>
        <w:t>trate</w:t>
      </w:r>
      <w:r w:rsidR="0075561C" w:rsidRPr="005D0BC5">
        <w:rPr>
          <w:bCs/>
          <w:sz w:val="24"/>
          <w:szCs w:val="24"/>
        </w:rPr>
        <w:t xml:space="preserve"> de fatos existentes à época da abertura do certame e atualização de documentos cuja validade tenha expirado após a data de</w:t>
      </w:r>
      <w:r w:rsidR="0075561C" w:rsidRPr="005D0BC5">
        <w:rPr>
          <w:b/>
          <w:sz w:val="24"/>
          <w:szCs w:val="24"/>
        </w:rPr>
        <w:t xml:space="preserve"> </w:t>
      </w:r>
      <w:r w:rsidR="0075561C" w:rsidRPr="005D0BC5">
        <w:rPr>
          <w:bCs/>
          <w:sz w:val="24"/>
          <w:szCs w:val="24"/>
        </w:rPr>
        <w:t>recebimento das propostas, nos termos do art. 64 da Lei Federal nº 14.133/21.</w:t>
      </w:r>
    </w:p>
    <w:p w14:paraId="6132C321" w14:textId="77777777" w:rsidR="00FA6405" w:rsidRDefault="0075561C" w:rsidP="00584E41">
      <w:pPr>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.7</w:t>
      </w:r>
      <w:r w:rsidR="00FA6405" w:rsidRPr="005D0BC5">
        <w:rPr>
          <w:sz w:val="24"/>
          <w:szCs w:val="24"/>
        </w:rPr>
        <w:t xml:space="preserve"> </w:t>
      </w:r>
      <w:r w:rsidR="009008FC" w:rsidRPr="005D0BC5">
        <w:rPr>
          <w:sz w:val="24"/>
          <w:szCs w:val="24"/>
        </w:rPr>
        <w:t>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w:t>
      </w:r>
    </w:p>
    <w:p w14:paraId="7374C537" w14:textId="77777777" w:rsidR="000340BA" w:rsidRPr="00BC29D3" w:rsidRDefault="000340BA" w:rsidP="00584E41">
      <w:pPr>
        <w:jc w:val="both"/>
        <w:rPr>
          <w:sz w:val="24"/>
          <w:szCs w:val="24"/>
        </w:rPr>
      </w:pPr>
      <w:r w:rsidRPr="00BC29D3">
        <w:rPr>
          <w:b/>
          <w:bCs/>
          <w:sz w:val="24"/>
          <w:szCs w:val="24"/>
        </w:rPr>
        <w:t>17.8</w:t>
      </w:r>
      <w:r w:rsidRPr="00BC29D3">
        <w:rPr>
          <w:sz w:val="24"/>
          <w:szCs w:val="24"/>
        </w:rPr>
        <w:t xml:space="preserve"> A prova de autenticidade de cópia de documento público ou particular poderá ser feita perante agente da Administração, mediante apresentação de original ou de declaração de autenticidade por advogado, sob sua responsabilidade pessoal.</w:t>
      </w:r>
    </w:p>
    <w:p w14:paraId="61BED553" w14:textId="77777777" w:rsidR="000340BA" w:rsidRPr="000340BA" w:rsidRDefault="000340BA" w:rsidP="00584E41">
      <w:pPr>
        <w:jc w:val="both"/>
        <w:rPr>
          <w:sz w:val="24"/>
          <w:szCs w:val="24"/>
        </w:rPr>
      </w:pPr>
      <w:r w:rsidRPr="00BC29D3">
        <w:rPr>
          <w:b/>
          <w:bCs/>
          <w:sz w:val="24"/>
          <w:szCs w:val="24"/>
        </w:rPr>
        <w:t xml:space="preserve">17.9 </w:t>
      </w:r>
      <w:r w:rsidRPr="00BC29D3">
        <w:rPr>
          <w:sz w:val="24"/>
          <w:szCs w:val="24"/>
        </w:rPr>
        <w:t>O reconhecimento de firma, inclusive reconhecimento de firma digital, somente será exigido quando houver dúvida de autenticidade, salvo imposição legal.</w:t>
      </w:r>
    </w:p>
    <w:p w14:paraId="710AC537" w14:textId="77777777" w:rsidR="0075561C"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0340BA">
        <w:rPr>
          <w:rFonts w:eastAsia="Lucida Sans Unicode"/>
          <w:b/>
          <w:bCs/>
          <w:sz w:val="24"/>
          <w:szCs w:val="24"/>
        </w:rPr>
        <w:t>10</w:t>
      </w:r>
      <w:r w:rsidR="00FA6405" w:rsidRPr="005D0BC5">
        <w:rPr>
          <w:b/>
          <w:sz w:val="24"/>
          <w:szCs w:val="24"/>
        </w:rPr>
        <w:t xml:space="preserve"> </w:t>
      </w:r>
      <w:r w:rsidR="009008FC" w:rsidRPr="005D0BC5">
        <w:rPr>
          <w:sz w:val="24"/>
          <w:szCs w:val="24"/>
        </w:rPr>
        <w:t xml:space="preserve">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14:paraId="453CB6AE" w14:textId="77777777" w:rsidR="00FA6405" w:rsidRPr="005D0BC5" w:rsidRDefault="0075561C" w:rsidP="00584E41">
      <w:pPr>
        <w:tabs>
          <w:tab w:val="left" w:pos="851"/>
        </w:tabs>
        <w:jc w:val="both"/>
        <w:rPr>
          <w:bCs/>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0340BA">
        <w:rPr>
          <w:rFonts w:eastAsia="Lucida Sans Unicode"/>
          <w:b/>
          <w:bCs/>
          <w:sz w:val="24"/>
          <w:szCs w:val="24"/>
        </w:rPr>
        <w:t>11</w:t>
      </w:r>
      <w:r w:rsidR="00FA6405" w:rsidRPr="005D0BC5">
        <w:rPr>
          <w:sz w:val="24"/>
          <w:szCs w:val="24"/>
        </w:rPr>
        <w:t xml:space="preserve"> </w:t>
      </w:r>
      <w:r w:rsidR="009008FC" w:rsidRPr="005D0BC5">
        <w:rPr>
          <w:sz w:val="24"/>
          <w:szCs w:val="24"/>
        </w:rPr>
        <w:t xml:space="preserve">Os casos omissos e as dúvidas surgidas serão resolvidos </w:t>
      </w:r>
      <w:r w:rsidR="00F746B5" w:rsidRPr="005D0BC5">
        <w:rPr>
          <w:sz w:val="24"/>
          <w:szCs w:val="24"/>
        </w:rPr>
        <w:t>pel</w:t>
      </w:r>
      <w:r w:rsidR="00713010" w:rsidRPr="005D0BC5">
        <w:rPr>
          <w:sz w:val="24"/>
          <w:szCs w:val="24"/>
        </w:rPr>
        <w:t>o Agente de Contratação</w:t>
      </w:r>
      <w:r w:rsidR="00F746B5" w:rsidRPr="005D0BC5">
        <w:rPr>
          <w:bCs/>
          <w:sz w:val="24"/>
          <w:szCs w:val="24"/>
        </w:rPr>
        <w:t>,</w:t>
      </w:r>
      <w:r w:rsidR="009008FC" w:rsidRPr="005D0BC5">
        <w:rPr>
          <w:sz w:val="24"/>
          <w:szCs w:val="24"/>
        </w:rPr>
        <w:t xml:space="preserve"> ouvidas, se for o caso, as Unidades competentes.</w:t>
      </w:r>
    </w:p>
    <w:p w14:paraId="45391A09" w14:textId="77777777" w:rsidR="00FA6405"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.1</w:t>
      </w:r>
      <w:r w:rsidR="000340BA">
        <w:rPr>
          <w:rFonts w:eastAsia="Lucida Sans Unicode"/>
          <w:b/>
          <w:bCs/>
          <w:sz w:val="24"/>
          <w:szCs w:val="24"/>
        </w:rPr>
        <w:t>2</w:t>
      </w:r>
      <w:r w:rsidR="009008FC" w:rsidRPr="005D0BC5">
        <w:rPr>
          <w:b/>
          <w:sz w:val="24"/>
          <w:szCs w:val="24"/>
        </w:rPr>
        <w:tab/>
      </w:r>
      <w:r w:rsidR="009008FC" w:rsidRPr="005D0BC5">
        <w:rPr>
          <w:sz w:val="24"/>
          <w:szCs w:val="24"/>
        </w:rPr>
        <w:t>Fica ressalvada a possibilidade de alteração das condições contratuais em face da superveniência de normas federais e municipais disciplinando a matéria.</w:t>
      </w:r>
    </w:p>
    <w:p w14:paraId="3AA8A988" w14:textId="77777777" w:rsidR="00FA6405"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A3145F" w:rsidRPr="005D0BC5">
        <w:rPr>
          <w:rFonts w:eastAsia="Lucida Sans Unicode"/>
          <w:b/>
          <w:bCs/>
          <w:sz w:val="24"/>
          <w:szCs w:val="24"/>
        </w:rPr>
        <w:t>1</w:t>
      </w:r>
      <w:r w:rsidR="000340BA">
        <w:rPr>
          <w:rFonts w:eastAsia="Lucida Sans Unicode"/>
          <w:b/>
          <w:bCs/>
          <w:sz w:val="24"/>
          <w:szCs w:val="24"/>
        </w:rPr>
        <w:t>3</w:t>
      </w:r>
      <w:r w:rsidR="00A3145F" w:rsidRPr="005D0BC5">
        <w:rPr>
          <w:b/>
          <w:sz w:val="24"/>
          <w:szCs w:val="24"/>
        </w:rPr>
        <w:t xml:space="preserve"> </w:t>
      </w:r>
      <w:r w:rsidR="009008FC" w:rsidRPr="005D0BC5">
        <w:rPr>
          <w:sz w:val="24"/>
          <w:szCs w:val="24"/>
        </w:rPr>
        <w:t>Os atos relativos à licitação efetuados por meio do sistema serão formalizados e registrados em processo administrativo pertinente ao certame.</w:t>
      </w:r>
    </w:p>
    <w:p w14:paraId="737C8D36" w14:textId="77777777" w:rsidR="0075561C"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w:t>
      </w:r>
      <w:r w:rsidR="00A3145F" w:rsidRPr="005D0BC5">
        <w:rPr>
          <w:rFonts w:eastAsia="Lucida Sans Unicode"/>
          <w:b/>
          <w:bCs/>
          <w:sz w:val="24"/>
          <w:szCs w:val="24"/>
        </w:rPr>
        <w:t>1</w:t>
      </w:r>
      <w:r w:rsidR="000340BA">
        <w:rPr>
          <w:rFonts w:eastAsia="Lucida Sans Unicode"/>
          <w:b/>
          <w:bCs/>
          <w:sz w:val="24"/>
          <w:szCs w:val="24"/>
        </w:rPr>
        <w:t>4</w:t>
      </w:r>
      <w:r w:rsidR="00A3145F" w:rsidRPr="005D0BC5">
        <w:rPr>
          <w:b/>
          <w:sz w:val="24"/>
          <w:szCs w:val="24"/>
        </w:rPr>
        <w:t xml:space="preserve"> </w:t>
      </w:r>
      <w:r w:rsidR="009008FC" w:rsidRPr="005D0BC5">
        <w:rPr>
          <w:sz w:val="24"/>
          <w:szCs w:val="24"/>
        </w:rPr>
        <w:t xml:space="preserve">O resultado deste </w:t>
      </w:r>
      <w:r w:rsidR="00FA6405" w:rsidRPr="005D0BC5">
        <w:rPr>
          <w:sz w:val="24"/>
          <w:szCs w:val="24"/>
        </w:rPr>
        <w:t>certame</w:t>
      </w:r>
      <w:r w:rsidR="009008FC" w:rsidRPr="005D0BC5">
        <w:rPr>
          <w:sz w:val="24"/>
          <w:szCs w:val="24"/>
        </w:rPr>
        <w:t xml:space="preserve"> e os demais atos pertinentes a esta licitação sujeitos a publicação serão divulgados no </w:t>
      </w:r>
      <w:r w:rsidR="004B2411" w:rsidRPr="005D0BC5">
        <w:rPr>
          <w:sz w:val="24"/>
          <w:szCs w:val="24"/>
        </w:rPr>
        <w:t>P</w:t>
      </w:r>
      <w:r w:rsidRPr="005D0BC5">
        <w:rPr>
          <w:sz w:val="24"/>
          <w:szCs w:val="24"/>
        </w:rPr>
        <w:t xml:space="preserve">ortal </w:t>
      </w:r>
      <w:r w:rsidR="004B2411" w:rsidRPr="005D0BC5">
        <w:rPr>
          <w:sz w:val="24"/>
          <w:szCs w:val="24"/>
        </w:rPr>
        <w:t>N</w:t>
      </w:r>
      <w:r w:rsidRPr="005D0BC5">
        <w:rPr>
          <w:sz w:val="24"/>
          <w:szCs w:val="24"/>
        </w:rPr>
        <w:t xml:space="preserve">acional de </w:t>
      </w:r>
      <w:r w:rsidR="004B2411" w:rsidRPr="005D0BC5">
        <w:rPr>
          <w:sz w:val="24"/>
          <w:szCs w:val="24"/>
        </w:rPr>
        <w:t>C</w:t>
      </w:r>
      <w:r w:rsidRPr="005D0BC5">
        <w:rPr>
          <w:sz w:val="24"/>
          <w:szCs w:val="24"/>
        </w:rPr>
        <w:t xml:space="preserve">ontratações </w:t>
      </w:r>
      <w:r w:rsidR="004B2411" w:rsidRPr="005D0BC5">
        <w:rPr>
          <w:sz w:val="24"/>
          <w:szCs w:val="24"/>
        </w:rPr>
        <w:t>P</w:t>
      </w:r>
      <w:r w:rsidRPr="005D0BC5">
        <w:rPr>
          <w:sz w:val="24"/>
          <w:szCs w:val="24"/>
        </w:rPr>
        <w:t>úblicas.</w:t>
      </w:r>
    </w:p>
    <w:p w14:paraId="0C424369" w14:textId="77777777" w:rsidR="003A16C8" w:rsidRPr="005D0BC5" w:rsidRDefault="003A16C8" w:rsidP="00584E41">
      <w:pPr>
        <w:jc w:val="both"/>
        <w:rPr>
          <w:sz w:val="24"/>
          <w:szCs w:val="24"/>
        </w:rPr>
      </w:pPr>
      <w:r w:rsidRPr="005D0BC5">
        <w:rPr>
          <w:b/>
          <w:bCs/>
          <w:sz w:val="24"/>
          <w:szCs w:val="24"/>
        </w:rPr>
        <w:t>1</w:t>
      </w:r>
      <w:r w:rsidR="00144EFD">
        <w:rPr>
          <w:b/>
          <w:bCs/>
          <w:sz w:val="24"/>
          <w:szCs w:val="24"/>
        </w:rPr>
        <w:t>7</w:t>
      </w:r>
      <w:r w:rsidRPr="005D0BC5">
        <w:rPr>
          <w:b/>
          <w:bCs/>
          <w:sz w:val="24"/>
          <w:szCs w:val="24"/>
        </w:rPr>
        <w:t>.</w:t>
      </w:r>
      <w:r w:rsidR="00A3145F" w:rsidRPr="005D0BC5">
        <w:rPr>
          <w:b/>
          <w:bCs/>
          <w:sz w:val="24"/>
          <w:szCs w:val="24"/>
        </w:rPr>
        <w:t>1</w:t>
      </w:r>
      <w:r w:rsidR="000340BA">
        <w:rPr>
          <w:b/>
          <w:bCs/>
          <w:sz w:val="24"/>
          <w:szCs w:val="24"/>
        </w:rPr>
        <w:t>5</w:t>
      </w:r>
      <w:r w:rsidR="00A3145F" w:rsidRPr="005D0BC5">
        <w:rPr>
          <w:sz w:val="24"/>
          <w:szCs w:val="24"/>
        </w:rPr>
        <w:t xml:space="preserve"> </w:t>
      </w:r>
      <w:r w:rsidRPr="005D0BC5">
        <w:rPr>
          <w:sz w:val="24"/>
          <w:szCs w:val="24"/>
        </w:rPr>
        <w:t>A realização da licitação não implica necessariamente a contratação total ou parcial do montante previsto, porquanto estimado, podendo a autoridade competente, inclusive, revogá-la, total ou parcialmente, por fatos supervenientes, de interesse público, ou anulá-la por ilegalidade, de ofício ou por provocação do interessado, mediante manifestação escrita e fundamentada, assegurado o contraditório e a ampla defesa, conforme dispõe o art. 71 da Lei Federal n.º 14.133, de 2021.</w:t>
      </w:r>
    </w:p>
    <w:p w14:paraId="6520D11C" w14:textId="5755BD2C" w:rsidR="009008FC" w:rsidRPr="005D0BC5" w:rsidRDefault="0075561C" w:rsidP="00584E41">
      <w:pPr>
        <w:tabs>
          <w:tab w:val="left" w:pos="851"/>
        </w:tabs>
        <w:jc w:val="both"/>
        <w:rPr>
          <w:sz w:val="24"/>
          <w:szCs w:val="24"/>
        </w:rPr>
      </w:pPr>
      <w:r w:rsidRPr="005D0BC5">
        <w:rPr>
          <w:rFonts w:eastAsia="Lucida Sans Unicode"/>
          <w:b/>
          <w:bCs/>
          <w:sz w:val="24"/>
          <w:szCs w:val="24"/>
        </w:rPr>
        <w:t>1</w:t>
      </w:r>
      <w:r w:rsidR="00144EFD">
        <w:rPr>
          <w:rFonts w:eastAsia="Lucida Sans Unicode"/>
          <w:b/>
          <w:bCs/>
          <w:sz w:val="24"/>
          <w:szCs w:val="24"/>
        </w:rPr>
        <w:t>7</w:t>
      </w:r>
      <w:r w:rsidRPr="005D0BC5">
        <w:rPr>
          <w:rFonts w:eastAsia="Lucida Sans Unicode"/>
          <w:b/>
          <w:bCs/>
          <w:sz w:val="24"/>
          <w:szCs w:val="24"/>
        </w:rPr>
        <w:t>.1</w:t>
      </w:r>
      <w:r w:rsidR="000340BA">
        <w:rPr>
          <w:rFonts w:eastAsia="Lucida Sans Unicode"/>
          <w:b/>
          <w:bCs/>
          <w:sz w:val="24"/>
          <w:szCs w:val="24"/>
        </w:rPr>
        <w:t>6</w:t>
      </w:r>
      <w:r w:rsidR="009008FC" w:rsidRPr="005D0BC5">
        <w:rPr>
          <w:b/>
          <w:sz w:val="24"/>
          <w:szCs w:val="24"/>
        </w:rPr>
        <w:tab/>
      </w:r>
      <w:r w:rsidR="009008FC" w:rsidRPr="005D0BC5">
        <w:rPr>
          <w:sz w:val="24"/>
          <w:szCs w:val="24"/>
        </w:rPr>
        <w:t xml:space="preserve">Fica desde logo eleito o Foro da Comarca da </w:t>
      </w:r>
      <w:r w:rsidR="00C47E1B" w:rsidRPr="005D0BC5">
        <w:rPr>
          <w:sz w:val="24"/>
          <w:szCs w:val="24"/>
        </w:rPr>
        <w:t>(</w:t>
      </w:r>
      <w:r w:rsidR="006221AE" w:rsidRPr="005D0BC5">
        <w:rPr>
          <w:sz w:val="24"/>
          <w:szCs w:val="24"/>
          <w:lang w:eastAsia="pt-BR"/>
        </w:rPr>
        <w:fldChar w:fldCharType="begin">
          <w:ffData>
            <w:name w:val="Texto374"/>
            <w:enabled/>
            <w:calcOnExit w:val="0"/>
            <w:textInput/>
          </w:ffData>
        </w:fldChar>
      </w:r>
      <w:r w:rsidR="006221AE" w:rsidRPr="005D0BC5">
        <w:rPr>
          <w:sz w:val="24"/>
          <w:szCs w:val="24"/>
          <w:lang w:eastAsia="pt-BR"/>
        </w:rPr>
        <w:instrText xml:space="preserve"> FORMTEXT </w:instrText>
      </w:r>
      <w:r w:rsidR="006221AE" w:rsidRPr="005D0BC5">
        <w:rPr>
          <w:sz w:val="24"/>
          <w:szCs w:val="24"/>
          <w:lang w:eastAsia="pt-BR"/>
        </w:rPr>
      </w:r>
      <w:r w:rsidR="006221AE" w:rsidRPr="005D0BC5">
        <w:rPr>
          <w:sz w:val="24"/>
          <w:szCs w:val="24"/>
          <w:lang w:eastAsia="pt-BR"/>
        </w:rPr>
        <w:fldChar w:fldCharType="separate"/>
      </w:r>
      <w:r w:rsidR="00172E1A">
        <w:rPr>
          <w:noProof/>
          <w:sz w:val="24"/>
          <w:szCs w:val="24"/>
          <w:lang w:eastAsia="pt-BR"/>
        </w:rPr>
        <w:t>Ibaiti</w:t>
      </w:r>
      <w:r w:rsidR="006221AE" w:rsidRPr="005D0BC5">
        <w:rPr>
          <w:sz w:val="24"/>
          <w:szCs w:val="24"/>
          <w:lang w:eastAsia="pt-BR"/>
        </w:rPr>
        <w:fldChar w:fldCharType="end"/>
      </w:r>
      <w:r w:rsidR="00C47E1B" w:rsidRPr="005D0BC5">
        <w:rPr>
          <w:sz w:val="24"/>
          <w:szCs w:val="24"/>
        </w:rPr>
        <w:t xml:space="preserve">) </w:t>
      </w:r>
      <w:r w:rsidR="009008FC" w:rsidRPr="005D0BC5">
        <w:rPr>
          <w:sz w:val="24"/>
          <w:szCs w:val="24"/>
        </w:rPr>
        <w:t>- para dirimir quaisquer controvérsias decorrentes do presente certame ou de ajuste dele decorrente.</w:t>
      </w:r>
    </w:p>
    <w:p w14:paraId="37030154" w14:textId="77777777" w:rsidR="006221AE" w:rsidRDefault="006221AE" w:rsidP="00584E41">
      <w:pPr>
        <w:shd w:val="clear" w:color="auto" w:fill="FFFFFF"/>
        <w:suppressAutoHyphens w:val="0"/>
        <w:rPr>
          <w:b/>
          <w:bCs/>
          <w:sz w:val="24"/>
          <w:szCs w:val="24"/>
          <w:bdr w:val="none" w:sz="0" w:space="0" w:color="auto" w:frame="1"/>
          <w:lang w:eastAsia="pt-BR"/>
        </w:rPr>
      </w:pPr>
    </w:p>
    <w:p w14:paraId="0956CB69" w14:textId="77777777" w:rsidR="0075561C" w:rsidRPr="005D0BC5" w:rsidRDefault="0075561C" w:rsidP="00584E41">
      <w:pPr>
        <w:shd w:val="clear" w:color="auto" w:fill="FFFFFF"/>
        <w:suppressAutoHyphens w:val="0"/>
        <w:rPr>
          <w:b/>
          <w:bCs/>
          <w:sz w:val="24"/>
          <w:szCs w:val="24"/>
          <w:lang w:eastAsia="pt-BR"/>
        </w:rPr>
      </w:pPr>
      <w:bookmarkStart w:id="67" w:name="_Hlk153358755"/>
      <w:bookmarkStart w:id="68" w:name="_Hlk153358784"/>
      <w:r w:rsidRPr="005D0BC5">
        <w:rPr>
          <w:b/>
          <w:bCs/>
          <w:sz w:val="24"/>
          <w:szCs w:val="24"/>
          <w:bdr w:val="none" w:sz="0" w:space="0" w:color="auto" w:frame="1"/>
          <w:lang w:eastAsia="pt-BR"/>
        </w:rPr>
        <w:t>1</w:t>
      </w:r>
      <w:r w:rsidR="00144EFD">
        <w:rPr>
          <w:b/>
          <w:bCs/>
          <w:sz w:val="24"/>
          <w:szCs w:val="24"/>
          <w:bdr w:val="none" w:sz="0" w:space="0" w:color="auto" w:frame="1"/>
          <w:lang w:eastAsia="pt-BR"/>
        </w:rPr>
        <w:t>8</w:t>
      </w:r>
      <w:r w:rsidRPr="005D0BC5">
        <w:rPr>
          <w:b/>
          <w:bCs/>
          <w:sz w:val="24"/>
          <w:szCs w:val="24"/>
          <w:bdr w:val="none" w:sz="0" w:space="0" w:color="auto" w:frame="1"/>
          <w:lang w:eastAsia="pt-BR"/>
        </w:rPr>
        <w:t xml:space="preserve">. </w:t>
      </w:r>
      <w:r w:rsidR="004B2411" w:rsidRPr="005D0BC5">
        <w:rPr>
          <w:b/>
          <w:bCs/>
          <w:sz w:val="24"/>
          <w:szCs w:val="24"/>
          <w:lang w:eastAsia="pt-BR"/>
        </w:rPr>
        <w:t>LISTA DE DOCUMENTOS ANEXOS</w:t>
      </w:r>
    </w:p>
    <w:p w14:paraId="61C63117" w14:textId="77777777" w:rsidR="004B2411" w:rsidRPr="0075463E" w:rsidRDefault="0075561C" w:rsidP="00584E41">
      <w:pPr>
        <w:shd w:val="clear" w:color="auto" w:fill="FFFFFF"/>
        <w:suppressAutoHyphens w:val="0"/>
        <w:jc w:val="both"/>
        <w:rPr>
          <w:sz w:val="24"/>
          <w:szCs w:val="24"/>
        </w:rPr>
      </w:pPr>
      <w:r w:rsidRPr="005D0BC5">
        <w:rPr>
          <w:b/>
          <w:bCs/>
          <w:sz w:val="24"/>
          <w:szCs w:val="24"/>
          <w:lang w:eastAsia="pt-BR"/>
        </w:rPr>
        <w:t>1</w:t>
      </w:r>
      <w:r w:rsidR="00144EFD">
        <w:rPr>
          <w:b/>
          <w:bCs/>
          <w:sz w:val="24"/>
          <w:szCs w:val="24"/>
          <w:lang w:eastAsia="pt-BR"/>
        </w:rPr>
        <w:t>8</w:t>
      </w:r>
      <w:r w:rsidRPr="005D0BC5">
        <w:rPr>
          <w:b/>
          <w:bCs/>
          <w:sz w:val="24"/>
          <w:szCs w:val="24"/>
          <w:lang w:eastAsia="pt-BR"/>
        </w:rPr>
        <w:t>.</w:t>
      </w:r>
      <w:r w:rsidRPr="0075463E">
        <w:rPr>
          <w:b/>
          <w:bCs/>
          <w:sz w:val="24"/>
          <w:szCs w:val="24"/>
          <w:lang w:eastAsia="pt-BR"/>
        </w:rPr>
        <w:t>1</w:t>
      </w:r>
      <w:r w:rsidRPr="0075463E">
        <w:rPr>
          <w:sz w:val="24"/>
          <w:szCs w:val="24"/>
          <w:lang w:eastAsia="pt-BR"/>
        </w:rPr>
        <w:t xml:space="preserve"> </w:t>
      </w:r>
      <w:r w:rsidR="004B2411" w:rsidRPr="0075463E">
        <w:rPr>
          <w:sz w:val="24"/>
          <w:szCs w:val="24"/>
        </w:rPr>
        <w:t>Integram este Edital, para todos os fins e efeitos, os seguintes anexos:</w:t>
      </w:r>
    </w:p>
    <w:p w14:paraId="0B56372B" w14:textId="77777777" w:rsidR="003A16C8" w:rsidRPr="0075463E" w:rsidRDefault="002F1374" w:rsidP="006221AE">
      <w:pPr>
        <w:jc w:val="both"/>
        <w:rPr>
          <w:sz w:val="24"/>
          <w:szCs w:val="24"/>
        </w:rPr>
      </w:pPr>
      <w:bookmarkStart w:id="69" w:name="_Hlk134609774"/>
      <w:r w:rsidRPr="0075463E">
        <w:rPr>
          <w:sz w:val="24"/>
          <w:szCs w:val="24"/>
        </w:rPr>
        <w:t xml:space="preserve">ANEXO I </w:t>
      </w:r>
      <w:r w:rsidR="005C532F" w:rsidRPr="0075463E">
        <w:rPr>
          <w:sz w:val="24"/>
          <w:szCs w:val="24"/>
        </w:rPr>
        <w:t xml:space="preserve">– </w:t>
      </w:r>
      <w:r w:rsidR="00786C69" w:rsidRPr="0075463E">
        <w:rPr>
          <w:sz w:val="24"/>
          <w:szCs w:val="24"/>
        </w:rPr>
        <w:t>Minuta de Contrato de Empreitada</w:t>
      </w:r>
      <w:r w:rsidR="00A035F5" w:rsidRPr="0075463E">
        <w:rPr>
          <w:sz w:val="24"/>
          <w:szCs w:val="24"/>
        </w:rPr>
        <w:t xml:space="preserve"> </w:t>
      </w:r>
    </w:p>
    <w:bookmarkEnd w:id="67"/>
    <w:p w14:paraId="058F311C" w14:textId="77777777" w:rsidR="002F1374" w:rsidRPr="0075463E" w:rsidRDefault="00977377" w:rsidP="006221AE">
      <w:pPr>
        <w:jc w:val="both"/>
        <w:rPr>
          <w:sz w:val="24"/>
          <w:szCs w:val="24"/>
        </w:rPr>
      </w:pPr>
      <w:r w:rsidRPr="0075463E">
        <w:rPr>
          <w:sz w:val="24"/>
          <w:szCs w:val="24"/>
        </w:rPr>
        <w:t xml:space="preserve">ANEXO II – </w:t>
      </w:r>
      <w:r w:rsidR="00786C69" w:rsidRPr="0075463E">
        <w:rPr>
          <w:sz w:val="24"/>
          <w:szCs w:val="24"/>
        </w:rPr>
        <w:t>Modelo de Proposta de Preços</w:t>
      </w:r>
      <w:r w:rsidR="002F1374" w:rsidRPr="0075463E">
        <w:rPr>
          <w:sz w:val="24"/>
          <w:szCs w:val="24"/>
        </w:rPr>
        <w:t xml:space="preserve"> </w:t>
      </w:r>
    </w:p>
    <w:p w14:paraId="615BB365" w14:textId="77777777" w:rsidR="00D25375" w:rsidRPr="005D0BC5" w:rsidRDefault="00D25375" w:rsidP="00D25375">
      <w:pPr>
        <w:jc w:val="both"/>
        <w:rPr>
          <w:sz w:val="24"/>
          <w:szCs w:val="24"/>
        </w:rPr>
      </w:pPr>
      <w:r w:rsidRPr="005D0BC5">
        <w:rPr>
          <w:sz w:val="24"/>
          <w:szCs w:val="24"/>
        </w:rPr>
        <w:t xml:space="preserve">ANEXO III </w:t>
      </w:r>
      <w:r w:rsidR="004363DA">
        <w:rPr>
          <w:sz w:val="24"/>
          <w:szCs w:val="24"/>
        </w:rPr>
        <w:t>–</w:t>
      </w:r>
      <w:r w:rsidRPr="005D0BC5">
        <w:rPr>
          <w:sz w:val="24"/>
          <w:szCs w:val="24"/>
        </w:rPr>
        <w:t xml:space="preserve"> </w:t>
      </w:r>
      <w:r w:rsidR="004363DA">
        <w:rPr>
          <w:sz w:val="24"/>
          <w:szCs w:val="24"/>
        </w:rPr>
        <w:t xml:space="preserve">Planilha de Serviços - </w:t>
      </w:r>
      <w:r>
        <w:rPr>
          <w:sz w:val="24"/>
          <w:szCs w:val="24"/>
        </w:rPr>
        <w:t xml:space="preserve">Cartilha Global - </w:t>
      </w:r>
      <w:r w:rsidRPr="00162E88">
        <w:rPr>
          <w:sz w:val="22"/>
          <w:szCs w:val="22"/>
        </w:rPr>
        <w:t>ARQUIVO DIGITAL</w:t>
      </w:r>
    </w:p>
    <w:p w14:paraId="15FE1AB0" w14:textId="77777777" w:rsidR="00D25375" w:rsidRPr="00162E88" w:rsidRDefault="00D25375" w:rsidP="00D25375">
      <w:pPr>
        <w:jc w:val="both"/>
        <w:rPr>
          <w:sz w:val="21"/>
          <w:szCs w:val="21"/>
        </w:rPr>
      </w:pPr>
      <w:r w:rsidRPr="005D0BC5">
        <w:rPr>
          <w:sz w:val="24"/>
          <w:szCs w:val="24"/>
        </w:rPr>
        <w:t>ANEXO</w:t>
      </w:r>
      <w:r>
        <w:rPr>
          <w:sz w:val="24"/>
          <w:szCs w:val="24"/>
        </w:rPr>
        <w:t xml:space="preserve"> </w:t>
      </w:r>
      <w:r w:rsidRPr="005D0BC5">
        <w:rPr>
          <w:sz w:val="24"/>
          <w:szCs w:val="24"/>
        </w:rPr>
        <w:t>IV</w:t>
      </w:r>
      <w:r>
        <w:rPr>
          <w:sz w:val="24"/>
          <w:szCs w:val="24"/>
        </w:rPr>
        <w:t xml:space="preserve"> - </w:t>
      </w:r>
      <w:r w:rsidRPr="005D0BC5">
        <w:rPr>
          <w:sz w:val="24"/>
          <w:szCs w:val="24"/>
        </w:rPr>
        <w:t xml:space="preserve">Cronograma Físico-Financeiro </w:t>
      </w:r>
      <w:r>
        <w:rPr>
          <w:sz w:val="24"/>
          <w:szCs w:val="24"/>
        </w:rPr>
        <w:t xml:space="preserve">- </w:t>
      </w:r>
      <w:r w:rsidRPr="00162E88">
        <w:rPr>
          <w:sz w:val="21"/>
          <w:szCs w:val="21"/>
        </w:rPr>
        <w:t>ARQUIVO DIGITAL</w:t>
      </w:r>
    </w:p>
    <w:p w14:paraId="5052821E" w14:textId="77777777" w:rsidR="00FF3F80" w:rsidRPr="0075463E" w:rsidRDefault="005C532F" w:rsidP="006221AE">
      <w:pPr>
        <w:jc w:val="both"/>
        <w:rPr>
          <w:sz w:val="24"/>
          <w:szCs w:val="24"/>
          <w:shd w:val="clear" w:color="auto" w:fill="FFFFFF"/>
        </w:rPr>
      </w:pPr>
      <w:r w:rsidRPr="0075463E">
        <w:rPr>
          <w:sz w:val="24"/>
          <w:szCs w:val="24"/>
        </w:rPr>
        <w:t xml:space="preserve">ANEXO V – </w:t>
      </w:r>
      <w:r w:rsidR="00FF3F80" w:rsidRPr="0075463E">
        <w:rPr>
          <w:sz w:val="24"/>
          <w:szCs w:val="24"/>
          <w:shd w:val="clear" w:color="auto" w:fill="FFFFFF"/>
        </w:rPr>
        <w:t>Planilha de Encargos Sociais</w:t>
      </w:r>
      <w:r w:rsidR="00A035F5" w:rsidRPr="0075463E">
        <w:rPr>
          <w:sz w:val="24"/>
          <w:szCs w:val="24"/>
          <w:shd w:val="clear" w:color="auto" w:fill="FFFFFF"/>
        </w:rPr>
        <w:t xml:space="preserve"> (ES)</w:t>
      </w:r>
      <w:r w:rsidR="00FF3F80" w:rsidRPr="0075463E">
        <w:rPr>
          <w:sz w:val="24"/>
          <w:szCs w:val="24"/>
          <w:shd w:val="clear" w:color="auto" w:fill="FFFFFF"/>
        </w:rPr>
        <w:t xml:space="preserve"> Sobre Custos da Mão de Obra </w:t>
      </w:r>
    </w:p>
    <w:p w14:paraId="08568AE0" w14:textId="77777777" w:rsidR="00D25375" w:rsidRPr="005D0BC5" w:rsidRDefault="00D25375" w:rsidP="00D25375">
      <w:pPr>
        <w:jc w:val="both"/>
        <w:rPr>
          <w:sz w:val="24"/>
          <w:szCs w:val="24"/>
          <w:shd w:val="clear" w:color="auto" w:fill="FFFFFF"/>
        </w:rPr>
      </w:pPr>
      <w:r w:rsidRPr="005D0BC5">
        <w:rPr>
          <w:sz w:val="24"/>
          <w:szCs w:val="24"/>
        </w:rPr>
        <w:t xml:space="preserve">ANEXO VI </w:t>
      </w:r>
      <w:r>
        <w:rPr>
          <w:sz w:val="24"/>
          <w:szCs w:val="24"/>
        </w:rPr>
        <w:t>-</w:t>
      </w:r>
      <w:r w:rsidRPr="005D0BC5">
        <w:rPr>
          <w:sz w:val="24"/>
          <w:szCs w:val="24"/>
          <w:shd w:val="clear" w:color="auto" w:fill="FFFFFF"/>
        </w:rPr>
        <w:t xml:space="preserve"> Modelo de Planilha para Cálculo do BDI</w:t>
      </w:r>
      <w:r>
        <w:rPr>
          <w:sz w:val="24"/>
          <w:szCs w:val="24"/>
          <w:shd w:val="clear" w:color="auto" w:fill="FFFFFF"/>
        </w:rPr>
        <w:t xml:space="preserve"> – ARQUIVO DIGITAL</w:t>
      </w:r>
    </w:p>
    <w:p w14:paraId="7B1A5BE8" w14:textId="77777777" w:rsidR="00D25375" w:rsidRPr="005D0BC5" w:rsidRDefault="00D25375" w:rsidP="00D25375">
      <w:pPr>
        <w:jc w:val="both"/>
        <w:rPr>
          <w:sz w:val="24"/>
          <w:szCs w:val="24"/>
          <w:shd w:val="clear" w:color="auto" w:fill="FFFFFF"/>
        </w:rPr>
      </w:pPr>
      <w:r w:rsidRPr="005D0BC5">
        <w:rPr>
          <w:sz w:val="24"/>
          <w:szCs w:val="24"/>
        </w:rPr>
        <w:t xml:space="preserve">ANEXO VII </w:t>
      </w:r>
      <w:r>
        <w:rPr>
          <w:sz w:val="24"/>
          <w:szCs w:val="24"/>
        </w:rPr>
        <w:t>-</w:t>
      </w:r>
      <w:r w:rsidRPr="005D0BC5">
        <w:rPr>
          <w:sz w:val="24"/>
          <w:szCs w:val="24"/>
          <w:shd w:val="clear" w:color="auto" w:fill="FFFFFF"/>
        </w:rPr>
        <w:t xml:space="preserve"> Planilha do BDI Referencial</w:t>
      </w:r>
      <w:r>
        <w:rPr>
          <w:sz w:val="24"/>
          <w:szCs w:val="24"/>
          <w:shd w:val="clear" w:color="auto" w:fill="FFFFFF"/>
        </w:rPr>
        <w:t xml:space="preserve"> – ARQUIVO DIGITAL</w:t>
      </w:r>
    </w:p>
    <w:p w14:paraId="3D44DDC0" w14:textId="77777777" w:rsidR="005C532F" w:rsidRPr="0075463E" w:rsidRDefault="005C532F" w:rsidP="006221AE">
      <w:pPr>
        <w:jc w:val="both"/>
        <w:rPr>
          <w:sz w:val="24"/>
          <w:szCs w:val="24"/>
        </w:rPr>
      </w:pPr>
      <w:r w:rsidRPr="0075463E">
        <w:rPr>
          <w:sz w:val="24"/>
          <w:szCs w:val="24"/>
        </w:rPr>
        <w:t>ANEXO V</w:t>
      </w:r>
      <w:r w:rsidR="00A035F5" w:rsidRPr="0075463E">
        <w:rPr>
          <w:sz w:val="24"/>
          <w:szCs w:val="24"/>
        </w:rPr>
        <w:t>II</w:t>
      </w:r>
      <w:r w:rsidRPr="0075463E">
        <w:rPr>
          <w:sz w:val="24"/>
          <w:szCs w:val="24"/>
        </w:rPr>
        <w:t xml:space="preserve">I – </w:t>
      </w:r>
      <w:r w:rsidR="00A035F5" w:rsidRPr="0075463E">
        <w:rPr>
          <w:sz w:val="24"/>
          <w:szCs w:val="24"/>
        </w:rPr>
        <w:t>Atestado de Visita Técnica</w:t>
      </w:r>
    </w:p>
    <w:p w14:paraId="15FBDC01" w14:textId="77777777" w:rsidR="005C532F" w:rsidRPr="0075463E" w:rsidRDefault="005C532F" w:rsidP="006221AE">
      <w:pPr>
        <w:jc w:val="both"/>
        <w:rPr>
          <w:sz w:val="24"/>
          <w:szCs w:val="24"/>
        </w:rPr>
      </w:pPr>
      <w:r w:rsidRPr="0075463E">
        <w:rPr>
          <w:sz w:val="24"/>
          <w:szCs w:val="24"/>
        </w:rPr>
        <w:t>ANEXO VI</w:t>
      </w:r>
      <w:r w:rsidR="00A035F5" w:rsidRPr="0075463E">
        <w:rPr>
          <w:sz w:val="24"/>
          <w:szCs w:val="24"/>
        </w:rPr>
        <w:t>II</w:t>
      </w:r>
      <w:r w:rsidRPr="0075463E">
        <w:rPr>
          <w:sz w:val="24"/>
          <w:szCs w:val="24"/>
        </w:rPr>
        <w:t xml:space="preserve">.1 – </w:t>
      </w:r>
      <w:r w:rsidR="00A035F5" w:rsidRPr="0075463E">
        <w:rPr>
          <w:sz w:val="24"/>
          <w:szCs w:val="24"/>
        </w:rPr>
        <w:t>Declaração Formal de Dispensa de Visita Técnica</w:t>
      </w:r>
    </w:p>
    <w:p w14:paraId="7A33D040" w14:textId="77777777" w:rsidR="005C532F" w:rsidRPr="0075463E" w:rsidRDefault="005C532F" w:rsidP="006221AE">
      <w:pPr>
        <w:jc w:val="both"/>
        <w:rPr>
          <w:sz w:val="24"/>
          <w:szCs w:val="24"/>
        </w:rPr>
      </w:pPr>
      <w:r w:rsidRPr="0075463E">
        <w:rPr>
          <w:sz w:val="24"/>
          <w:szCs w:val="24"/>
        </w:rPr>
        <w:t xml:space="preserve">ANEXO </w:t>
      </w:r>
      <w:r w:rsidR="00A035F5" w:rsidRPr="0075463E">
        <w:rPr>
          <w:sz w:val="24"/>
          <w:szCs w:val="24"/>
        </w:rPr>
        <w:t xml:space="preserve">IX </w:t>
      </w:r>
      <w:r w:rsidRPr="0075463E">
        <w:rPr>
          <w:sz w:val="24"/>
          <w:szCs w:val="24"/>
        </w:rPr>
        <w:t xml:space="preserve">– </w:t>
      </w:r>
      <w:r w:rsidR="00A035F5" w:rsidRPr="0075463E">
        <w:rPr>
          <w:sz w:val="24"/>
          <w:szCs w:val="24"/>
        </w:rPr>
        <w:t>Modelo de Declaração de Responsabilidade Técnica</w:t>
      </w:r>
    </w:p>
    <w:p w14:paraId="30C928CD" w14:textId="77777777" w:rsidR="00786C69" w:rsidRPr="0075463E" w:rsidRDefault="00786C69" w:rsidP="006221AE">
      <w:pPr>
        <w:jc w:val="both"/>
        <w:rPr>
          <w:sz w:val="24"/>
          <w:szCs w:val="24"/>
        </w:rPr>
      </w:pPr>
      <w:r w:rsidRPr="0075463E">
        <w:rPr>
          <w:sz w:val="24"/>
          <w:szCs w:val="24"/>
        </w:rPr>
        <w:t xml:space="preserve">ANEXO </w:t>
      </w:r>
      <w:r w:rsidR="00A035F5" w:rsidRPr="0075463E">
        <w:rPr>
          <w:sz w:val="24"/>
          <w:szCs w:val="24"/>
        </w:rPr>
        <w:t>X</w:t>
      </w:r>
      <w:r w:rsidRPr="0075463E">
        <w:rPr>
          <w:sz w:val="24"/>
          <w:szCs w:val="24"/>
        </w:rPr>
        <w:t xml:space="preserve"> – </w:t>
      </w:r>
      <w:r w:rsidR="00A035F5" w:rsidRPr="0075463E">
        <w:rPr>
          <w:sz w:val="24"/>
          <w:szCs w:val="24"/>
        </w:rPr>
        <w:t xml:space="preserve">Modelo de Declaração </w:t>
      </w:r>
      <w:r w:rsidR="00943759" w:rsidRPr="0075463E">
        <w:rPr>
          <w:sz w:val="24"/>
          <w:szCs w:val="24"/>
        </w:rPr>
        <w:t>de</w:t>
      </w:r>
      <w:r w:rsidR="00A035F5" w:rsidRPr="0075463E">
        <w:rPr>
          <w:sz w:val="24"/>
          <w:szCs w:val="24"/>
        </w:rPr>
        <w:t xml:space="preserve"> Capacidade Operacional Financeira</w:t>
      </w:r>
    </w:p>
    <w:p w14:paraId="302F1C90" w14:textId="77777777" w:rsidR="00786C69" w:rsidRPr="0075463E" w:rsidRDefault="00786C69" w:rsidP="006221AE">
      <w:pPr>
        <w:jc w:val="both"/>
        <w:rPr>
          <w:sz w:val="24"/>
          <w:szCs w:val="24"/>
        </w:rPr>
      </w:pPr>
      <w:r w:rsidRPr="0075463E">
        <w:rPr>
          <w:sz w:val="24"/>
          <w:szCs w:val="24"/>
        </w:rPr>
        <w:t xml:space="preserve">ANEXO </w:t>
      </w:r>
      <w:r w:rsidR="00A035F5" w:rsidRPr="0075463E">
        <w:rPr>
          <w:sz w:val="24"/>
          <w:szCs w:val="24"/>
        </w:rPr>
        <w:t>XI</w:t>
      </w:r>
      <w:r w:rsidRPr="0075463E">
        <w:rPr>
          <w:sz w:val="24"/>
          <w:szCs w:val="24"/>
        </w:rPr>
        <w:t xml:space="preserve"> – </w:t>
      </w:r>
      <w:r w:rsidR="00A035F5" w:rsidRPr="0075463E">
        <w:rPr>
          <w:sz w:val="24"/>
          <w:szCs w:val="24"/>
        </w:rPr>
        <w:t xml:space="preserve">Modelo de Declaração </w:t>
      </w:r>
      <w:r w:rsidR="00F55CF0" w:rsidRPr="0075463E">
        <w:rPr>
          <w:sz w:val="24"/>
          <w:szCs w:val="24"/>
        </w:rPr>
        <w:t>d</w:t>
      </w:r>
      <w:r w:rsidR="00A035F5" w:rsidRPr="0075463E">
        <w:rPr>
          <w:sz w:val="24"/>
          <w:szCs w:val="24"/>
        </w:rPr>
        <w:t xml:space="preserve">e Conhecimento e Atendimento Critérios Legais </w:t>
      </w:r>
      <w:r w:rsidR="00943759" w:rsidRPr="0075463E">
        <w:rPr>
          <w:sz w:val="24"/>
          <w:szCs w:val="24"/>
        </w:rPr>
        <w:t>e</w:t>
      </w:r>
      <w:r w:rsidR="00A035F5" w:rsidRPr="0075463E">
        <w:rPr>
          <w:sz w:val="24"/>
          <w:szCs w:val="24"/>
        </w:rPr>
        <w:t xml:space="preserve"> Constitucionais </w:t>
      </w:r>
    </w:p>
    <w:p w14:paraId="1A677CDB" w14:textId="77777777" w:rsidR="00786C69" w:rsidRPr="0075463E" w:rsidRDefault="00786C69" w:rsidP="006221AE">
      <w:pPr>
        <w:jc w:val="both"/>
        <w:rPr>
          <w:sz w:val="24"/>
          <w:szCs w:val="24"/>
        </w:rPr>
      </w:pPr>
      <w:r w:rsidRPr="0075463E">
        <w:rPr>
          <w:sz w:val="24"/>
          <w:szCs w:val="24"/>
        </w:rPr>
        <w:t>ANEXO X</w:t>
      </w:r>
      <w:r w:rsidR="00A035F5" w:rsidRPr="0075463E">
        <w:rPr>
          <w:sz w:val="24"/>
          <w:szCs w:val="24"/>
        </w:rPr>
        <w:t>II</w:t>
      </w:r>
      <w:r w:rsidRPr="0075463E">
        <w:rPr>
          <w:sz w:val="24"/>
          <w:szCs w:val="24"/>
        </w:rPr>
        <w:t xml:space="preserve"> – </w:t>
      </w:r>
      <w:r w:rsidR="00A035F5" w:rsidRPr="0075463E">
        <w:rPr>
          <w:sz w:val="24"/>
          <w:szCs w:val="24"/>
        </w:rPr>
        <w:t xml:space="preserve">Modelo </w:t>
      </w:r>
      <w:r w:rsidRPr="0075463E">
        <w:rPr>
          <w:sz w:val="24"/>
          <w:szCs w:val="24"/>
        </w:rPr>
        <w:t>D</w:t>
      </w:r>
      <w:r w:rsidR="00A035F5" w:rsidRPr="0075463E">
        <w:rPr>
          <w:sz w:val="24"/>
          <w:szCs w:val="24"/>
        </w:rPr>
        <w:t>eclaração de</w:t>
      </w:r>
      <w:r w:rsidRPr="0075463E">
        <w:rPr>
          <w:sz w:val="24"/>
          <w:szCs w:val="24"/>
        </w:rPr>
        <w:t xml:space="preserve"> </w:t>
      </w:r>
      <w:r w:rsidR="00A035F5" w:rsidRPr="0075463E">
        <w:rPr>
          <w:sz w:val="24"/>
          <w:szCs w:val="24"/>
        </w:rPr>
        <w:t>Microempresa ou Empresa de Pequeno Porte</w:t>
      </w:r>
    </w:p>
    <w:p w14:paraId="0F2DAE69" w14:textId="77777777" w:rsidR="00A035F5" w:rsidRPr="0075463E" w:rsidRDefault="00A035F5" w:rsidP="006221AE">
      <w:pPr>
        <w:jc w:val="both"/>
        <w:rPr>
          <w:sz w:val="24"/>
          <w:szCs w:val="24"/>
        </w:rPr>
      </w:pPr>
      <w:r w:rsidRPr="0075463E">
        <w:rPr>
          <w:sz w:val="24"/>
          <w:szCs w:val="24"/>
        </w:rPr>
        <w:t xml:space="preserve">ANEXO XIII – Modelo de </w:t>
      </w:r>
      <w:r w:rsidRPr="0075463E">
        <w:rPr>
          <w:sz w:val="24"/>
          <w:szCs w:val="24"/>
          <w:shd w:val="clear" w:color="auto" w:fill="FFFFFF"/>
        </w:rPr>
        <w:t>Declaração de Compromisso de Utilização de Produtos e Subprodutos de Madeira e de Gerenciamento de Resíduos da Construção Civil</w:t>
      </w:r>
    </w:p>
    <w:p w14:paraId="6688A53E" w14:textId="77777777" w:rsidR="005C532F" w:rsidRPr="0075463E" w:rsidRDefault="005C532F" w:rsidP="006221AE">
      <w:pPr>
        <w:jc w:val="both"/>
        <w:rPr>
          <w:sz w:val="24"/>
          <w:szCs w:val="24"/>
        </w:rPr>
      </w:pPr>
      <w:r w:rsidRPr="0075463E">
        <w:rPr>
          <w:sz w:val="24"/>
          <w:szCs w:val="24"/>
        </w:rPr>
        <w:t xml:space="preserve">ANEXO </w:t>
      </w:r>
      <w:r w:rsidR="00A035F5" w:rsidRPr="0075463E">
        <w:rPr>
          <w:sz w:val="24"/>
          <w:szCs w:val="24"/>
        </w:rPr>
        <w:t>XIV</w:t>
      </w:r>
      <w:r w:rsidRPr="0075463E">
        <w:rPr>
          <w:sz w:val="24"/>
          <w:szCs w:val="24"/>
        </w:rPr>
        <w:t xml:space="preserve"> – </w:t>
      </w:r>
      <w:r w:rsidR="00A035F5" w:rsidRPr="0075463E">
        <w:rPr>
          <w:color w:val="000000"/>
          <w:sz w:val="24"/>
          <w:szCs w:val="24"/>
        </w:rPr>
        <w:t xml:space="preserve">Relação </w:t>
      </w:r>
      <w:r w:rsidR="00F55CF0" w:rsidRPr="0075463E">
        <w:rPr>
          <w:color w:val="000000"/>
          <w:sz w:val="24"/>
          <w:szCs w:val="24"/>
        </w:rPr>
        <w:t>d</w:t>
      </w:r>
      <w:r w:rsidR="00A035F5" w:rsidRPr="0075463E">
        <w:rPr>
          <w:color w:val="000000"/>
          <w:sz w:val="24"/>
          <w:szCs w:val="24"/>
        </w:rPr>
        <w:t xml:space="preserve">e Disponibilidade </w:t>
      </w:r>
      <w:r w:rsidR="00F55CF0" w:rsidRPr="0075463E">
        <w:rPr>
          <w:color w:val="000000"/>
          <w:sz w:val="24"/>
          <w:szCs w:val="24"/>
        </w:rPr>
        <w:t>d</w:t>
      </w:r>
      <w:r w:rsidR="00A035F5" w:rsidRPr="0075463E">
        <w:rPr>
          <w:color w:val="000000"/>
          <w:sz w:val="24"/>
          <w:szCs w:val="24"/>
        </w:rPr>
        <w:t xml:space="preserve">e Veículos, Máquinas </w:t>
      </w:r>
      <w:r w:rsidR="00F55CF0" w:rsidRPr="0075463E">
        <w:rPr>
          <w:color w:val="000000"/>
          <w:sz w:val="24"/>
          <w:szCs w:val="24"/>
        </w:rPr>
        <w:t>e</w:t>
      </w:r>
      <w:r w:rsidR="00A035F5" w:rsidRPr="0075463E">
        <w:rPr>
          <w:color w:val="000000"/>
          <w:sz w:val="24"/>
          <w:szCs w:val="24"/>
        </w:rPr>
        <w:t xml:space="preserve"> Equipamentos</w:t>
      </w:r>
    </w:p>
    <w:p w14:paraId="23383715" w14:textId="77777777" w:rsidR="00786C69" w:rsidRPr="0075463E" w:rsidRDefault="005C532F" w:rsidP="006221AE">
      <w:pPr>
        <w:jc w:val="both"/>
        <w:rPr>
          <w:color w:val="000000"/>
          <w:sz w:val="24"/>
          <w:szCs w:val="24"/>
        </w:rPr>
      </w:pPr>
      <w:r w:rsidRPr="0075463E">
        <w:rPr>
          <w:sz w:val="24"/>
          <w:szCs w:val="24"/>
        </w:rPr>
        <w:t xml:space="preserve">ANEXO </w:t>
      </w:r>
      <w:r w:rsidR="00786C69" w:rsidRPr="0075463E">
        <w:rPr>
          <w:sz w:val="24"/>
          <w:szCs w:val="24"/>
        </w:rPr>
        <w:t>X</w:t>
      </w:r>
      <w:r w:rsidR="00A035F5" w:rsidRPr="0075463E">
        <w:rPr>
          <w:sz w:val="24"/>
          <w:szCs w:val="24"/>
        </w:rPr>
        <w:t>V</w:t>
      </w:r>
      <w:r w:rsidRPr="0075463E">
        <w:rPr>
          <w:sz w:val="24"/>
          <w:szCs w:val="24"/>
        </w:rPr>
        <w:t xml:space="preserve"> – </w:t>
      </w:r>
      <w:r w:rsidR="00A035F5" w:rsidRPr="0075463E">
        <w:rPr>
          <w:color w:val="000000"/>
          <w:sz w:val="24"/>
          <w:szCs w:val="24"/>
        </w:rPr>
        <w:t xml:space="preserve">Cronograma </w:t>
      </w:r>
      <w:r w:rsidR="00F55CF0" w:rsidRPr="0075463E">
        <w:rPr>
          <w:color w:val="000000"/>
          <w:sz w:val="24"/>
          <w:szCs w:val="24"/>
        </w:rPr>
        <w:t>d</w:t>
      </w:r>
      <w:r w:rsidR="00A035F5" w:rsidRPr="0075463E">
        <w:rPr>
          <w:color w:val="000000"/>
          <w:sz w:val="24"/>
          <w:szCs w:val="24"/>
        </w:rPr>
        <w:t xml:space="preserve">e Utilização </w:t>
      </w:r>
      <w:r w:rsidR="00F55CF0" w:rsidRPr="0075463E">
        <w:rPr>
          <w:color w:val="000000"/>
          <w:sz w:val="24"/>
          <w:szCs w:val="24"/>
        </w:rPr>
        <w:t>d</w:t>
      </w:r>
      <w:r w:rsidR="00A035F5" w:rsidRPr="0075463E">
        <w:rPr>
          <w:color w:val="000000"/>
          <w:sz w:val="24"/>
          <w:szCs w:val="24"/>
        </w:rPr>
        <w:t xml:space="preserve">e Veículos, Máquinas </w:t>
      </w:r>
      <w:r w:rsidR="00F55CF0" w:rsidRPr="0075463E">
        <w:rPr>
          <w:color w:val="000000"/>
          <w:sz w:val="24"/>
          <w:szCs w:val="24"/>
        </w:rPr>
        <w:t>e</w:t>
      </w:r>
      <w:r w:rsidR="00A035F5" w:rsidRPr="0075463E">
        <w:rPr>
          <w:color w:val="000000"/>
          <w:sz w:val="24"/>
          <w:szCs w:val="24"/>
        </w:rPr>
        <w:t xml:space="preserve"> Equipamentos</w:t>
      </w:r>
    </w:p>
    <w:p w14:paraId="3EA5E843" w14:textId="77777777" w:rsidR="00786C69" w:rsidRPr="0075463E" w:rsidRDefault="00A035F5" w:rsidP="006221AE">
      <w:pPr>
        <w:jc w:val="both"/>
        <w:rPr>
          <w:sz w:val="24"/>
          <w:szCs w:val="24"/>
        </w:rPr>
      </w:pPr>
      <w:r w:rsidRPr="0075463E">
        <w:rPr>
          <w:sz w:val="24"/>
          <w:szCs w:val="24"/>
        </w:rPr>
        <w:t>ANEXO XVI – Elementos Técnicos Instrutores</w:t>
      </w:r>
      <w:r w:rsidR="00943759" w:rsidRPr="0075463E">
        <w:rPr>
          <w:sz w:val="24"/>
          <w:szCs w:val="24"/>
        </w:rPr>
        <w:t>:</w:t>
      </w:r>
    </w:p>
    <w:bookmarkEnd w:id="66"/>
    <w:bookmarkEnd w:id="68"/>
    <w:bookmarkEnd w:id="69"/>
    <w:p w14:paraId="7DCC1EB0" w14:textId="77777777" w:rsidR="00544A52" w:rsidRPr="005D0BC5" w:rsidRDefault="00544A52" w:rsidP="00544A52">
      <w:pPr>
        <w:numPr>
          <w:ilvl w:val="0"/>
          <w:numId w:val="14"/>
        </w:numPr>
        <w:ind w:left="0" w:firstLine="426"/>
        <w:jc w:val="both"/>
        <w:rPr>
          <w:color w:val="000000"/>
          <w:sz w:val="24"/>
          <w:szCs w:val="24"/>
        </w:rPr>
      </w:pPr>
      <w:r w:rsidRPr="005D0BC5">
        <w:rPr>
          <w:color w:val="000000"/>
          <w:sz w:val="24"/>
          <w:szCs w:val="24"/>
        </w:rPr>
        <w:t>Elementos gráficos (plantas e documentos gráficos);</w:t>
      </w:r>
    </w:p>
    <w:p w14:paraId="1AC249AA" w14:textId="77777777" w:rsidR="00544A52" w:rsidRPr="005D0BC5" w:rsidRDefault="00544A52" w:rsidP="00544A52">
      <w:pPr>
        <w:numPr>
          <w:ilvl w:val="0"/>
          <w:numId w:val="14"/>
        </w:numPr>
        <w:ind w:left="0" w:firstLine="426"/>
        <w:jc w:val="both"/>
        <w:rPr>
          <w:color w:val="000000"/>
          <w:sz w:val="24"/>
          <w:szCs w:val="24"/>
        </w:rPr>
      </w:pPr>
      <w:r w:rsidRPr="005D0BC5">
        <w:rPr>
          <w:color w:val="000000"/>
          <w:sz w:val="24"/>
          <w:szCs w:val="24"/>
        </w:rPr>
        <w:t>Especificações técnicas e memoriais;</w:t>
      </w:r>
    </w:p>
    <w:p w14:paraId="2A90BED3" w14:textId="77777777" w:rsidR="00544A52" w:rsidRPr="00FC160B" w:rsidRDefault="00544A52" w:rsidP="00544A52">
      <w:pPr>
        <w:numPr>
          <w:ilvl w:val="0"/>
          <w:numId w:val="14"/>
        </w:numPr>
        <w:ind w:left="0" w:firstLine="426"/>
        <w:jc w:val="both"/>
        <w:rPr>
          <w:color w:val="000000"/>
          <w:sz w:val="24"/>
          <w:szCs w:val="24"/>
        </w:rPr>
      </w:pPr>
      <w:r w:rsidRPr="005D0BC5">
        <w:rPr>
          <w:color w:val="000000"/>
          <w:sz w:val="24"/>
          <w:szCs w:val="24"/>
        </w:rPr>
        <w:t>Relação de serviços e quantidades</w:t>
      </w:r>
      <w:r>
        <w:rPr>
          <w:color w:val="000000"/>
          <w:sz w:val="24"/>
          <w:szCs w:val="24"/>
        </w:rPr>
        <w:t xml:space="preserve"> e Planilha Orçamentária</w:t>
      </w:r>
    </w:p>
    <w:p w14:paraId="0DF563BF" w14:textId="77777777" w:rsidR="00544A52" w:rsidRDefault="00544A52" w:rsidP="00544A52">
      <w:pPr>
        <w:numPr>
          <w:ilvl w:val="0"/>
          <w:numId w:val="14"/>
        </w:numPr>
        <w:ind w:left="0" w:firstLine="426"/>
        <w:jc w:val="both"/>
        <w:rPr>
          <w:color w:val="000000"/>
          <w:sz w:val="24"/>
          <w:szCs w:val="24"/>
        </w:rPr>
      </w:pPr>
      <w:r w:rsidRPr="005D0BC5">
        <w:rPr>
          <w:color w:val="000000"/>
          <w:sz w:val="24"/>
          <w:szCs w:val="24"/>
        </w:rPr>
        <w:t>Modelo de placa.</w:t>
      </w:r>
    </w:p>
    <w:p w14:paraId="1A00479E" w14:textId="77777777" w:rsidR="00EE1AA2" w:rsidRDefault="00EE1AA2" w:rsidP="006221AE">
      <w:pPr>
        <w:jc w:val="both"/>
        <w:rPr>
          <w:rFonts w:eastAsia="Lucida Sans Unicode"/>
          <w:sz w:val="24"/>
          <w:szCs w:val="24"/>
        </w:rPr>
      </w:pPr>
    </w:p>
    <w:p w14:paraId="17C838D7" w14:textId="77777777" w:rsidR="00EE1AA2" w:rsidRDefault="00EE1AA2" w:rsidP="006221AE">
      <w:pPr>
        <w:jc w:val="both"/>
        <w:rPr>
          <w:rFonts w:eastAsia="Lucida Sans Unicode"/>
          <w:sz w:val="24"/>
          <w:szCs w:val="24"/>
        </w:rPr>
      </w:pPr>
    </w:p>
    <w:p w14:paraId="77394BAC" w14:textId="0E8133B4" w:rsidR="00436C76" w:rsidRPr="0075463E" w:rsidRDefault="00217440" w:rsidP="006221AE">
      <w:pPr>
        <w:jc w:val="both"/>
        <w:rPr>
          <w:rFonts w:eastAsia="Lucida Sans Unicode"/>
          <w:sz w:val="24"/>
          <w:szCs w:val="24"/>
        </w:rPr>
      </w:pPr>
      <w:r w:rsidRPr="0075463E">
        <w:rPr>
          <w:rFonts w:eastAsia="Lucida Sans Unicode"/>
          <w:sz w:val="24"/>
          <w:szCs w:val="24"/>
        </w:rPr>
        <w:fldChar w:fldCharType="begin">
          <w:ffData>
            <w:name w:val="Texto363"/>
            <w:enabled/>
            <w:calcOnExit w:val="0"/>
            <w:textInput/>
          </w:ffData>
        </w:fldChar>
      </w:r>
      <w:r w:rsidRPr="0075463E">
        <w:rPr>
          <w:rFonts w:eastAsia="Lucida Sans Unicode"/>
          <w:sz w:val="24"/>
          <w:szCs w:val="24"/>
        </w:rPr>
        <w:instrText xml:space="preserve"> FORMTEXT </w:instrText>
      </w:r>
      <w:r w:rsidRPr="0075463E">
        <w:rPr>
          <w:rFonts w:eastAsia="Lucida Sans Unicode"/>
          <w:sz w:val="24"/>
          <w:szCs w:val="24"/>
        </w:rPr>
      </w:r>
      <w:r w:rsidRPr="0075463E">
        <w:rPr>
          <w:rFonts w:eastAsia="Lucida Sans Unicode"/>
          <w:sz w:val="24"/>
          <w:szCs w:val="24"/>
        </w:rPr>
        <w:fldChar w:fldCharType="separate"/>
      </w:r>
      <w:r w:rsidR="00172E1A">
        <w:rPr>
          <w:rFonts w:eastAsia="Lucida Sans Unicode"/>
          <w:sz w:val="24"/>
          <w:szCs w:val="24"/>
        </w:rPr>
        <w:t>Conselheiro Mairinck</w:t>
      </w:r>
      <w:r w:rsidRPr="0075463E">
        <w:rPr>
          <w:rFonts w:eastAsia="Lucida Sans Unicode"/>
          <w:sz w:val="24"/>
          <w:szCs w:val="24"/>
        </w:rPr>
        <w:fldChar w:fldCharType="end"/>
      </w:r>
      <w:r w:rsidRPr="0075463E">
        <w:rPr>
          <w:rFonts w:eastAsia="Lucida Sans Unicode"/>
          <w:sz w:val="24"/>
          <w:szCs w:val="24"/>
        </w:rPr>
        <w:t xml:space="preserve">, </w:t>
      </w:r>
      <w:r w:rsidRPr="0075463E">
        <w:rPr>
          <w:rFonts w:eastAsia="Lucida Sans Unicode"/>
          <w:sz w:val="24"/>
          <w:szCs w:val="24"/>
        </w:rPr>
        <w:fldChar w:fldCharType="begin">
          <w:ffData>
            <w:name w:val="Texto360"/>
            <w:enabled/>
            <w:calcOnExit w:val="0"/>
            <w:textInput/>
          </w:ffData>
        </w:fldChar>
      </w:r>
      <w:r w:rsidRPr="0075463E">
        <w:rPr>
          <w:rFonts w:eastAsia="Lucida Sans Unicode"/>
          <w:sz w:val="24"/>
          <w:szCs w:val="24"/>
        </w:rPr>
        <w:instrText xml:space="preserve"> FORMTEXT </w:instrText>
      </w:r>
      <w:r w:rsidRPr="0075463E">
        <w:rPr>
          <w:rFonts w:eastAsia="Lucida Sans Unicode"/>
          <w:sz w:val="24"/>
          <w:szCs w:val="24"/>
        </w:rPr>
      </w:r>
      <w:r w:rsidRPr="0075463E">
        <w:rPr>
          <w:rFonts w:eastAsia="Lucida Sans Unicode"/>
          <w:sz w:val="24"/>
          <w:szCs w:val="24"/>
        </w:rPr>
        <w:fldChar w:fldCharType="separate"/>
      </w:r>
      <w:r w:rsidR="00F45D39">
        <w:rPr>
          <w:rFonts w:eastAsia="Lucida Sans Unicode"/>
          <w:sz w:val="24"/>
          <w:szCs w:val="24"/>
        </w:rPr>
        <w:t>07</w:t>
      </w:r>
      <w:r w:rsidRPr="0075463E">
        <w:rPr>
          <w:rFonts w:eastAsia="Lucida Sans Unicode"/>
          <w:sz w:val="24"/>
          <w:szCs w:val="24"/>
        </w:rPr>
        <w:fldChar w:fldCharType="end"/>
      </w:r>
      <w:r w:rsidRPr="0075463E">
        <w:rPr>
          <w:rFonts w:eastAsia="Lucida Sans Unicode"/>
          <w:sz w:val="24"/>
          <w:szCs w:val="24"/>
        </w:rPr>
        <w:t xml:space="preserve"> de </w:t>
      </w:r>
      <w:r w:rsidRPr="0075463E">
        <w:rPr>
          <w:rFonts w:eastAsia="Lucida Sans Unicode"/>
          <w:sz w:val="24"/>
          <w:szCs w:val="24"/>
        </w:rPr>
        <w:fldChar w:fldCharType="begin">
          <w:ffData>
            <w:name w:val="Texto361"/>
            <w:enabled/>
            <w:calcOnExit w:val="0"/>
            <w:textInput/>
          </w:ffData>
        </w:fldChar>
      </w:r>
      <w:r w:rsidRPr="0075463E">
        <w:rPr>
          <w:rFonts w:eastAsia="Lucida Sans Unicode"/>
          <w:sz w:val="24"/>
          <w:szCs w:val="24"/>
        </w:rPr>
        <w:instrText xml:space="preserve"> FORMTEXT </w:instrText>
      </w:r>
      <w:r w:rsidRPr="0075463E">
        <w:rPr>
          <w:rFonts w:eastAsia="Lucida Sans Unicode"/>
          <w:sz w:val="24"/>
          <w:szCs w:val="24"/>
        </w:rPr>
      </w:r>
      <w:r w:rsidRPr="0075463E">
        <w:rPr>
          <w:rFonts w:eastAsia="Lucida Sans Unicode"/>
          <w:sz w:val="24"/>
          <w:szCs w:val="24"/>
        </w:rPr>
        <w:fldChar w:fldCharType="separate"/>
      </w:r>
      <w:r w:rsidR="00F45D39">
        <w:rPr>
          <w:rFonts w:eastAsia="Lucida Sans Unicode"/>
          <w:sz w:val="24"/>
          <w:szCs w:val="24"/>
        </w:rPr>
        <w:t>maio</w:t>
      </w:r>
      <w:r w:rsidRPr="0075463E">
        <w:rPr>
          <w:rFonts w:eastAsia="Lucida Sans Unicode"/>
          <w:sz w:val="24"/>
          <w:szCs w:val="24"/>
        </w:rPr>
        <w:fldChar w:fldCharType="end"/>
      </w:r>
      <w:r w:rsidRPr="0075463E">
        <w:rPr>
          <w:rFonts w:eastAsia="Lucida Sans Unicode"/>
          <w:sz w:val="24"/>
          <w:szCs w:val="24"/>
        </w:rPr>
        <w:t xml:space="preserve"> de 20</w:t>
      </w:r>
      <w:r w:rsidRPr="0075463E">
        <w:rPr>
          <w:rFonts w:eastAsia="Lucida Sans Unicode"/>
          <w:sz w:val="24"/>
          <w:szCs w:val="24"/>
        </w:rPr>
        <w:fldChar w:fldCharType="begin">
          <w:ffData>
            <w:name w:val="Texto362"/>
            <w:enabled/>
            <w:calcOnExit w:val="0"/>
            <w:textInput/>
          </w:ffData>
        </w:fldChar>
      </w:r>
      <w:r w:rsidRPr="0075463E">
        <w:rPr>
          <w:rFonts w:eastAsia="Lucida Sans Unicode"/>
          <w:sz w:val="24"/>
          <w:szCs w:val="24"/>
        </w:rPr>
        <w:instrText xml:space="preserve"> FORMTEXT </w:instrText>
      </w:r>
      <w:r w:rsidRPr="0075463E">
        <w:rPr>
          <w:rFonts w:eastAsia="Lucida Sans Unicode"/>
          <w:sz w:val="24"/>
          <w:szCs w:val="24"/>
        </w:rPr>
      </w:r>
      <w:r w:rsidRPr="0075463E">
        <w:rPr>
          <w:rFonts w:eastAsia="Lucida Sans Unicode"/>
          <w:sz w:val="24"/>
          <w:szCs w:val="24"/>
        </w:rPr>
        <w:fldChar w:fldCharType="separate"/>
      </w:r>
      <w:r w:rsidR="00172E1A">
        <w:rPr>
          <w:rFonts w:eastAsia="Lucida Sans Unicode"/>
          <w:noProof/>
          <w:sz w:val="24"/>
          <w:szCs w:val="24"/>
        </w:rPr>
        <w:t>24</w:t>
      </w:r>
      <w:r w:rsidRPr="0075463E">
        <w:rPr>
          <w:rFonts w:eastAsia="Lucida Sans Unicode"/>
          <w:sz w:val="24"/>
          <w:szCs w:val="24"/>
        </w:rPr>
        <w:fldChar w:fldCharType="end"/>
      </w:r>
      <w:r w:rsidRPr="0075463E">
        <w:rPr>
          <w:rFonts w:eastAsia="Lucida Sans Unicode"/>
          <w:sz w:val="24"/>
          <w:szCs w:val="24"/>
        </w:rPr>
        <w:t>.</w:t>
      </w:r>
    </w:p>
    <w:p w14:paraId="1FFCBFDA" w14:textId="4514EFA6" w:rsidR="00162148" w:rsidRDefault="00217440" w:rsidP="00162148">
      <w:pPr>
        <w:jc w:val="both"/>
        <w:rPr>
          <w:noProof/>
          <w:sz w:val="24"/>
          <w:szCs w:val="24"/>
        </w:rPr>
      </w:pPr>
      <w:r w:rsidRPr="0075463E">
        <w:rPr>
          <w:b/>
          <w:sz w:val="24"/>
          <w:szCs w:val="24"/>
        </w:rPr>
        <w:t>_____________________</w:t>
      </w:r>
      <w:r w:rsidRPr="0075463E">
        <w:rPr>
          <w:sz w:val="24"/>
          <w:szCs w:val="24"/>
        </w:rPr>
        <w:fldChar w:fldCharType="begin">
          <w:ffData>
            <w:name w:val="Texto364"/>
            <w:enabled/>
            <w:calcOnExit w:val="0"/>
            <w:textInput/>
          </w:ffData>
        </w:fldChar>
      </w:r>
      <w:r w:rsidRPr="0075463E">
        <w:rPr>
          <w:sz w:val="24"/>
          <w:szCs w:val="24"/>
        </w:rPr>
        <w:instrText xml:space="preserve"> FORMTEXT </w:instrText>
      </w:r>
      <w:r w:rsidRPr="0075463E">
        <w:rPr>
          <w:sz w:val="24"/>
          <w:szCs w:val="24"/>
        </w:rPr>
      </w:r>
      <w:r w:rsidRPr="0075463E">
        <w:rPr>
          <w:sz w:val="24"/>
          <w:szCs w:val="24"/>
        </w:rPr>
        <w:fldChar w:fldCharType="separate"/>
      </w:r>
      <w:r w:rsidR="00162148" w:rsidRPr="00162148">
        <w:rPr>
          <w:noProof/>
          <w:sz w:val="24"/>
          <w:szCs w:val="24"/>
        </w:rPr>
        <w:t>_</w:t>
      </w:r>
      <w:r w:rsidR="006D0627">
        <w:rPr>
          <w:noProof/>
          <w:sz w:val="24"/>
          <w:szCs w:val="24"/>
        </w:rPr>
        <w:t>_________</w:t>
      </w:r>
    </w:p>
    <w:p w14:paraId="24050755" w14:textId="0C1FB09E" w:rsidR="00162148" w:rsidRDefault="00162148" w:rsidP="00162148">
      <w:pPr>
        <w:jc w:val="both"/>
        <w:rPr>
          <w:noProof/>
          <w:sz w:val="24"/>
          <w:szCs w:val="24"/>
        </w:rPr>
      </w:pPr>
      <w:r>
        <w:rPr>
          <w:noProof/>
          <w:sz w:val="24"/>
          <w:szCs w:val="24"/>
        </w:rPr>
        <w:t>Alex Sandro Pereira Costa Domingues</w:t>
      </w:r>
    </w:p>
    <w:p w14:paraId="37F6A4DE" w14:textId="67704986" w:rsidR="00162148" w:rsidRDefault="00162148" w:rsidP="00162148">
      <w:pPr>
        <w:jc w:val="both"/>
        <w:rPr>
          <w:noProof/>
          <w:sz w:val="24"/>
          <w:szCs w:val="24"/>
        </w:rPr>
      </w:pPr>
      <w:r>
        <w:rPr>
          <w:noProof/>
          <w:sz w:val="24"/>
          <w:szCs w:val="24"/>
        </w:rPr>
        <w:t>Prefeito Municipal</w:t>
      </w:r>
    </w:p>
    <w:p w14:paraId="7CD08AF8" w14:textId="77777777" w:rsidR="00162148" w:rsidRDefault="00162148" w:rsidP="00162148">
      <w:pPr>
        <w:jc w:val="both"/>
        <w:rPr>
          <w:noProof/>
          <w:sz w:val="24"/>
          <w:szCs w:val="24"/>
        </w:rPr>
      </w:pPr>
    </w:p>
    <w:p w14:paraId="1A83EDF0" w14:textId="77777777" w:rsidR="00162148" w:rsidRPr="00162148" w:rsidRDefault="00162148" w:rsidP="00162148">
      <w:pPr>
        <w:jc w:val="both"/>
        <w:rPr>
          <w:noProof/>
          <w:sz w:val="24"/>
          <w:szCs w:val="24"/>
        </w:rPr>
      </w:pPr>
      <w:r w:rsidRPr="00162148">
        <w:rPr>
          <w:noProof/>
          <w:sz w:val="24"/>
          <w:szCs w:val="24"/>
        </w:rPr>
        <w:t>______________________________</w:t>
      </w:r>
    </w:p>
    <w:p w14:paraId="524BE2AF" w14:textId="77777777" w:rsidR="00162148" w:rsidRPr="00162148" w:rsidRDefault="00162148" w:rsidP="00162148">
      <w:pPr>
        <w:jc w:val="both"/>
        <w:rPr>
          <w:noProof/>
          <w:sz w:val="24"/>
          <w:szCs w:val="24"/>
        </w:rPr>
      </w:pPr>
      <w:r w:rsidRPr="00162148">
        <w:rPr>
          <w:noProof/>
          <w:sz w:val="24"/>
          <w:szCs w:val="24"/>
        </w:rPr>
        <w:t>Marcinio Messias</w:t>
      </w:r>
    </w:p>
    <w:p w14:paraId="067AEE17" w14:textId="3671ABBC" w:rsidR="00162148" w:rsidRDefault="00162148" w:rsidP="00162148">
      <w:pPr>
        <w:jc w:val="both"/>
        <w:rPr>
          <w:noProof/>
          <w:sz w:val="24"/>
          <w:szCs w:val="24"/>
        </w:rPr>
      </w:pPr>
      <w:r w:rsidRPr="00162148">
        <w:rPr>
          <w:noProof/>
          <w:sz w:val="24"/>
          <w:szCs w:val="24"/>
        </w:rPr>
        <w:t>Agente de Contratação</w:t>
      </w:r>
    </w:p>
    <w:p w14:paraId="3E44BD40" w14:textId="77777777" w:rsidR="00162148" w:rsidRDefault="00162148" w:rsidP="00162148">
      <w:pPr>
        <w:jc w:val="both"/>
        <w:rPr>
          <w:noProof/>
          <w:sz w:val="24"/>
          <w:szCs w:val="24"/>
        </w:rPr>
      </w:pPr>
    </w:p>
    <w:p w14:paraId="17C5EDB9" w14:textId="77777777" w:rsidR="00162148" w:rsidRPr="00162148" w:rsidRDefault="00162148" w:rsidP="00162148">
      <w:pPr>
        <w:jc w:val="both"/>
        <w:rPr>
          <w:noProof/>
          <w:sz w:val="24"/>
          <w:szCs w:val="24"/>
        </w:rPr>
      </w:pPr>
      <w:r w:rsidRPr="00162148">
        <w:rPr>
          <w:noProof/>
          <w:sz w:val="24"/>
          <w:szCs w:val="24"/>
        </w:rPr>
        <w:t>__________________________</w:t>
      </w:r>
    </w:p>
    <w:p w14:paraId="1F3D93EC" w14:textId="77777777" w:rsidR="00162148" w:rsidRPr="00162148" w:rsidRDefault="00162148" w:rsidP="00162148">
      <w:pPr>
        <w:jc w:val="both"/>
        <w:rPr>
          <w:noProof/>
          <w:sz w:val="24"/>
          <w:szCs w:val="24"/>
        </w:rPr>
      </w:pPr>
      <w:r w:rsidRPr="00162148">
        <w:rPr>
          <w:noProof/>
          <w:sz w:val="24"/>
          <w:szCs w:val="24"/>
        </w:rPr>
        <w:t>Priscila Claudina Camargo</w:t>
      </w:r>
    </w:p>
    <w:p w14:paraId="7A5F7D39" w14:textId="77777777" w:rsidR="00162148" w:rsidRDefault="00162148" w:rsidP="00162148">
      <w:pPr>
        <w:jc w:val="both"/>
        <w:rPr>
          <w:noProof/>
          <w:sz w:val="24"/>
          <w:szCs w:val="24"/>
        </w:rPr>
      </w:pPr>
      <w:r w:rsidRPr="00162148">
        <w:rPr>
          <w:noProof/>
          <w:sz w:val="24"/>
          <w:szCs w:val="24"/>
        </w:rPr>
        <w:t>Agente de Contratação</w:t>
      </w:r>
    </w:p>
    <w:p w14:paraId="7AB88F49" w14:textId="77777777" w:rsidR="00162148" w:rsidRDefault="00162148" w:rsidP="00162148">
      <w:pPr>
        <w:jc w:val="both"/>
        <w:rPr>
          <w:noProof/>
          <w:sz w:val="24"/>
          <w:szCs w:val="24"/>
        </w:rPr>
      </w:pPr>
    </w:p>
    <w:p w14:paraId="1BEAA365" w14:textId="3C53ED04" w:rsidR="00162148" w:rsidRPr="00162148" w:rsidRDefault="00162148" w:rsidP="00162148">
      <w:pPr>
        <w:jc w:val="both"/>
        <w:rPr>
          <w:noProof/>
          <w:sz w:val="24"/>
          <w:szCs w:val="24"/>
        </w:rPr>
      </w:pPr>
      <w:r w:rsidRPr="00162148">
        <w:rPr>
          <w:noProof/>
          <w:sz w:val="24"/>
          <w:szCs w:val="24"/>
        </w:rPr>
        <w:t>______________________</w:t>
      </w:r>
    </w:p>
    <w:p w14:paraId="138B1BA2" w14:textId="77777777" w:rsidR="00162148" w:rsidRPr="00162148" w:rsidRDefault="00162148" w:rsidP="00162148">
      <w:pPr>
        <w:jc w:val="both"/>
        <w:rPr>
          <w:noProof/>
          <w:sz w:val="24"/>
          <w:szCs w:val="24"/>
        </w:rPr>
      </w:pPr>
      <w:r w:rsidRPr="00162148">
        <w:rPr>
          <w:noProof/>
          <w:sz w:val="24"/>
          <w:szCs w:val="24"/>
        </w:rPr>
        <w:t>Adalto Aparecido Lopes Luiz</w:t>
      </w:r>
    </w:p>
    <w:p w14:paraId="5AAFC355" w14:textId="77777777" w:rsidR="00162148" w:rsidRPr="00162148" w:rsidRDefault="00162148" w:rsidP="00162148">
      <w:pPr>
        <w:jc w:val="both"/>
        <w:rPr>
          <w:noProof/>
          <w:sz w:val="24"/>
          <w:szCs w:val="24"/>
        </w:rPr>
      </w:pPr>
      <w:r w:rsidRPr="00162148">
        <w:rPr>
          <w:noProof/>
          <w:sz w:val="24"/>
          <w:szCs w:val="24"/>
        </w:rPr>
        <w:t>Equipe de Apoio</w:t>
      </w:r>
    </w:p>
    <w:p w14:paraId="23E57789" w14:textId="77777777" w:rsidR="00162148" w:rsidRPr="00162148" w:rsidRDefault="00162148" w:rsidP="00162148">
      <w:pPr>
        <w:jc w:val="both"/>
        <w:rPr>
          <w:noProof/>
          <w:sz w:val="24"/>
          <w:szCs w:val="24"/>
        </w:rPr>
      </w:pPr>
    </w:p>
    <w:p w14:paraId="35278C93" w14:textId="77777777" w:rsidR="00162148" w:rsidRPr="00162148" w:rsidRDefault="00162148" w:rsidP="00162148">
      <w:pPr>
        <w:jc w:val="both"/>
        <w:rPr>
          <w:noProof/>
          <w:sz w:val="24"/>
          <w:szCs w:val="24"/>
        </w:rPr>
      </w:pPr>
      <w:r w:rsidRPr="00162148">
        <w:rPr>
          <w:noProof/>
          <w:sz w:val="24"/>
          <w:szCs w:val="24"/>
        </w:rPr>
        <w:t>__________________________</w:t>
      </w:r>
    </w:p>
    <w:p w14:paraId="4948BA05" w14:textId="77777777" w:rsidR="00162148" w:rsidRPr="00162148" w:rsidRDefault="00162148" w:rsidP="00162148">
      <w:pPr>
        <w:jc w:val="both"/>
        <w:rPr>
          <w:noProof/>
          <w:sz w:val="24"/>
          <w:szCs w:val="24"/>
        </w:rPr>
      </w:pPr>
      <w:r w:rsidRPr="00162148">
        <w:rPr>
          <w:noProof/>
          <w:sz w:val="24"/>
          <w:szCs w:val="24"/>
        </w:rPr>
        <w:t xml:space="preserve">Anderson Ferreira Siqueira </w:t>
      </w:r>
    </w:p>
    <w:p w14:paraId="06152AC3" w14:textId="77777777" w:rsidR="00162148" w:rsidRPr="00162148" w:rsidRDefault="00162148" w:rsidP="00162148">
      <w:pPr>
        <w:jc w:val="both"/>
        <w:rPr>
          <w:noProof/>
          <w:sz w:val="24"/>
          <w:szCs w:val="24"/>
        </w:rPr>
      </w:pPr>
      <w:r w:rsidRPr="00162148">
        <w:rPr>
          <w:noProof/>
          <w:sz w:val="24"/>
          <w:szCs w:val="24"/>
        </w:rPr>
        <w:t>Equipe de Apoio</w:t>
      </w:r>
    </w:p>
    <w:p w14:paraId="75161F41" w14:textId="77777777" w:rsidR="00162148" w:rsidRPr="00162148" w:rsidRDefault="00162148" w:rsidP="00162148">
      <w:pPr>
        <w:jc w:val="both"/>
        <w:rPr>
          <w:noProof/>
          <w:sz w:val="24"/>
          <w:szCs w:val="24"/>
        </w:rPr>
      </w:pPr>
    </w:p>
    <w:p w14:paraId="68B2E66B" w14:textId="77777777" w:rsidR="00162148" w:rsidRPr="00162148" w:rsidRDefault="00162148" w:rsidP="00162148">
      <w:pPr>
        <w:jc w:val="both"/>
        <w:rPr>
          <w:noProof/>
          <w:sz w:val="24"/>
          <w:szCs w:val="24"/>
        </w:rPr>
      </w:pPr>
    </w:p>
    <w:p w14:paraId="323E83E5" w14:textId="77777777" w:rsidR="00162148" w:rsidRPr="00162148" w:rsidRDefault="00162148" w:rsidP="00162148">
      <w:pPr>
        <w:jc w:val="both"/>
        <w:rPr>
          <w:noProof/>
          <w:sz w:val="24"/>
          <w:szCs w:val="24"/>
        </w:rPr>
      </w:pPr>
      <w:r w:rsidRPr="00162148">
        <w:rPr>
          <w:noProof/>
          <w:sz w:val="24"/>
          <w:szCs w:val="24"/>
        </w:rPr>
        <w:t>__________________________</w:t>
      </w:r>
    </w:p>
    <w:p w14:paraId="2356A6AF" w14:textId="77777777" w:rsidR="00162148" w:rsidRPr="00162148" w:rsidRDefault="00162148" w:rsidP="00162148">
      <w:pPr>
        <w:jc w:val="both"/>
        <w:rPr>
          <w:noProof/>
          <w:sz w:val="24"/>
          <w:szCs w:val="24"/>
        </w:rPr>
      </w:pPr>
      <w:r w:rsidRPr="00162148">
        <w:rPr>
          <w:noProof/>
          <w:sz w:val="24"/>
          <w:szCs w:val="24"/>
        </w:rPr>
        <w:t>Sidnei Domingos Ferreira</w:t>
      </w:r>
    </w:p>
    <w:p w14:paraId="4E454DC8" w14:textId="77777777" w:rsidR="00162148" w:rsidRDefault="00162148" w:rsidP="00162148">
      <w:pPr>
        <w:jc w:val="both"/>
        <w:rPr>
          <w:noProof/>
          <w:sz w:val="24"/>
          <w:szCs w:val="24"/>
        </w:rPr>
      </w:pPr>
      <w:r w:rsidRPr="00162148">
        <w:rPr>
          <w:noProof/>
          <w:sz w:val="24"/>
          <w:szCs w:val="24"/>
        </w:rPr>
        <w:t>Equipe de Apoio</w:t>
      </w:r>
    </w:p>
    <w:p w14:paraId="24C0F931" w14:textId="77777777" w:rsidR="00541F77" w:rsidRDefault="00541F77" w:rsidP="00162148">
      <w:pPr>
        <w:jc w:val="both"/>
        <w:rPr>
          <w:noProof/>
          <w:sz w:val="24"/>
          <w:szCs w:val="24"/>
        </w:rPr>
      </w:pPr>
    </w:p>
    <w:p w14:paraId="752441C5" w14:textId="77777777" w:rsidR="00541F77" w:rsidRPr="00541F77" w:rsidRDefault="00541F77" w:rsidP="00541F77">
      <w:pPr>
        <w:jc w:val="both"/>
        <w:rPr>
          <w:noProof/>
          <w:sz w:val="24"/>
          <w:szCs w:val="24"/>
        </w:rPr>
      </w:pPr>
      <w:r w:rsidRPr="00541F77">
        <w:rPr>
          <w:noProof/>
          <w:sz w:val="24"/>
          <w:szCs w:val="24"/>
        </w:rPr>
        <w:t>_________________________</w:t>
      </w:r>
    </w:p>
    <w:p w14:paraId="0AFC18F5" w14:textId="77777777" w:rsidR="00541F77" w:rsidRPr="00541F77" w:rsidRDefault="00541F77" w:rsidP="00541F77">
      <w:pPr>
        <w:jc w:val="both"/>
        <w:rPr>
          <w:noProof/>
          <w:sz w:val="24"/>
          <w:szCs w:val="24"/>
        </w:rPr>
      </w:pPr>
      <w:r w:rsidRPr="00541F77">
        <w:rPr>
          <w:noProof/>
          <w:sz w:val="24"/>
          <w:szCs w:val="24"/>
        </w:rPr>
        <w:t>Elsie de Souza Santos</w:t>
      </w:r>
    </w:p>
    <w:p w14:paraId="1A248B72" w14:textId="0456222F" w:rsidR="00541F77" w:rsidRPr="00162148" w:rsidRDefault="00541F77" w:rsidP="00541F77">
      <w:pPr>
        <w:jc w:val="both"/>
        <w:rPr>
          <w:noProof/>
          <w:sz w:val="24"/>
          <w:szCs w:val="24"/>
        </w:rPr>
      </w:pPr>
      <w:r w:rsidRPr="00541F77">
        <w:rPr>
          <w:noProof/>
          <w:sz w:val="24"/>
          <w:szCs w:val="24"/>
        </w:rPr>
        <w:t>Equipe de Apoio</w:t>
      </w:r>
    </w:p>
    <w:p w14:paraId="53C5D310" w14:textId="77777777" w:rsidR="00162148" w:rsidRPr="00162148" w:rsidRDefault="00162148" w:rsidP="00162148">
      <w:pPr>
        <w:jc w:val="both"/>
        <w:rPr>
          <w:noProof/>
          <w:sz w:val="24"/>
          <w:szCs w:val="24"/>
        </w:rPr>
      </w:pPr>
    </w:p>
    <w:p w14:paraId="6C18EED5" w14:textId="7B9A8823" w:rsidR="00217440" w:rsidRPr="005D0BC5" w:rsidRDefault="00217440" w:rsidP="00162148">
      <w:pPr>
        <w:jc w:val="both"/>
        <w:rPr>
          <w:bCs/>
          <w:sz w:val="24"/>
          <w:szCs w:val="24"/>
        </w:rPr>
      </w:pPr>
      <w:r w:rsidRPr="0075463E">
        <w:rPr>
          <w:sz w:val="24"/>
          <w:szCs w:val="24"/>
        </w:rPr>
        <w:fldChar w:fldCharType="end"/>
      </w:r>
      <w:r w:rsidRPr="005D0BC5">
        <w:rPr>
          <w:bCs/>
          <w:i/>
          <w:sz w:val="24"/>
          <w:szCs w:val="24"/>
        </w:rPr>
        <w:t>do responsável legal</w:t>
      </w:r>
      <w:r w:rsidR="0080648A" w:rsidRPr="005D0BC5">
        <w:rPr>
          <w:bCs/>
          <w:sz w:val="24"/>
          <w:szCs w:val="24"/>
        </w:rPr>
        <w:t>).</w:t>
      </w:r>
    </w:p>
    <w:p w14:paraId="138F4A35" w14:textId="77777777" w:rsidR="00217440" w:rsidRPr="005D0BC5" w:rsidRDefault="00217440" w:rsidP="00584E41">
      <w:pPr>
        <w:pStyle w:val="Legenda"/>
        <w:spacing w:before="0"/>
        <w:jc w:val="left"/>
        <w:rPr>
          <w:color w:val="auto"/>
          <w:szCs w:val="24"/>
        </w:rPr>
        <w:sectPr w:rsidR="00217440" w:rsidRPr="005D0BC5" w:rsidSect="00BB1A7D">
          <w:headerReference w:type="even" r:id="rId15"/>
          <w:headerReference w:type="default" r:id="rId16"/>
          <w:footerReference w:type="even" r:id="rId17"/>
          <w:footerReference w:type="default" r:id="rId18"/>
          <w:headerReference w:type="first" r:id="rId19"/>
          <w:footerReference w:type="first" r:id="rId20"/>
          <w:footnotePr>
            <w:pos w:val="beneathText"/>
          </w:footnotePr>
          <w:pgSz w:w="11905" w:h="16837"/>
          <w:pgMar w:top="1701" w:right="1134" w:bottom="1701" w:left="1701" w:header="720" w:footer="720" w:gutter="0"/>
          <w:cols w:space="720"/>
          <w:docGrid w:linePitch="360"/>
        </w:sectPr>
      </w:pPr>
    </w:p>
    <w:p w14:paraId="7B1E8B39" w14:textId="77777777" w:rsidR="00DA549B" w:rsidRDefault="005365E1" w:rsidP="005365E1">
      <w:pPr>
        <w:pStyle w:val="Rodap"/>
        <w:tabs>
          <w:tab w:val="clear" w:pos="4419"/>
          <w:tab w:val="clear" w:pos="8838"/>
        </w:tabs>
        <w:rPr>
          <w:b/>
          <w:sz w:val="24"/>
          <w:szCs w:val="24"/>
        </w:rPr>
      </w:pPr>
      <w:r>
        <w:rPr>
          <w:b/>
          <w:sz w:val="24"/>
          <w:szCs w:val="24"/>
        </w:rPr>
        <w:t xml:space="preserve">                                                                                                                  </w:t>
      </w:r>
    </w:p>
    <w:p w14:paraId="5DCFFDD8" w14:textId="77777777" w:rsidR="00C24291" w:rsidRPr="005D0BC5" w:rsidRDefault="00DA549B" w:rsidP="00DA549B">
      <w:pPr>
        <w:pStyle w:val="Rodap"/>
        <w:tabs>
          <w:tab w:val="clear" w:pos="4419"/>
          <w:tab w:val="clear" w:pos="8838"/>
        </w:tabs>
        <w:jc w:val="center"/>
        <w:rPr>
          <w:b/>
          <w:sz w:val="24"/>
          <w:szCs w:val="24"/>
        </w:rPr>
      </w:pPr>
      <w:r>
        <w:rPr>
          <w:b/>
          <w:sz w:val="24"/>
          <w:szCs w:val="24"/>
        </w:rPr>
        <w:t xml:space="preserve">  </w:t>
      </w:r>
      <w:r w:rsidR="003A16C8" w:rsidRPr="005D0BC5">
        <w:rPr>
          <w:b/>
          <w:sz w:val="24"/>
          <w:szCs w:val="24"/>
        </w:rPr>
        <w:t>ANEXO I</w:t>
      </w:r>
    </w:p>
    <w:p w14:paraId="0F4A364A" w14:textId="77777777" w:rsidR="003A16C8" w:rsidRPr="005D0BC5" w:rsidRDefault="003A16C8" w:rsidP="00584E41">
      <w:pPr>
        <w:pStyle w:val="Rodap"/>
        <w:tabs>
          <w:tab w:val="clear" w:pos="4419"/>
          <w:tab w:val="clear" w:pos="8838"/>
        </w:tabs>
        <w:ind w:firstLine="4111"/>
        <w:rPr>
          <w:b/>
          <w:sz w:val="24"/>
          <w:szCs w:val="24"/>
        </w:rPr>
      </w:pPr>
    </w:p>
    <w:p w14:paraId="2D118129" w14:textId="77777777" w:rsidR="00C24291" w:rsidRPr="005D0BC5" w:rsidRDefault="00C24291" w:rsidP="00584E41">
      <w:pPr>
        <w:pStyle w:val="Rodap"/>
        <w:tabs>
          <w:tab w:val="clear" w:pos="4419"/>
          <w:tab w:val="clear" w:pos="8838"/>
        </w:tabs>
        <w:ind w:firstLine="4111"/>
        <w:rPr>
          <w:sz w:val="24"/>
          <w:szCs w:val="24"/>
        </w:rPr>
      </w:pPr>
      <w:r w:rsidRPr="005D0BC5">
        <w:rPr>
          <w:b/>
          <w:sz w:val="24"/>
          <w:szCs w:val="24"/>
        </w:rPr>
        <w:t xml:space="preserve">CONTRATO Nº </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sz w:val="24"/>
          <w:szCs w:val="24"/>
        </w:rPr>
        <w:fldChar w:fldCharType="end"/>
      </w:r>
      <w:r w:rsidRPr="005D0BC5">
        <w:rPr>
          <w:b/>
          <w:sz w:val="24"/>
          <w:szCs w:val="24"/>
        </w:rPr>
        <w:t>/20</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sz w:val="24"/>
          <w:szCs w:val="24"/>
        </w:rPr>
        <w:fldChar w:fldCharType="end"/>
      </w:r>
    </w:p>
    <w:p w14:paraId="1394D84A" w14:textId="77777777" w:rsidR="00E8724A" w:rsidRPr="005D0BC5" w:rsidRDefault="00E8724A" w:rsidP="00584E41">
      <w:pPr>
        <w:pStyle w:val="Rodap"/>
        <w:tabs>
          <w:tab w:val="clear" w:pos="4419"/>
          <w:tab w:val="clear" w:pos="8838"/>
        </w:tabs>
        <w:ind w:firstLine="4111"/>
        <w:rPr>
          <w:sz w:val="24"/>
          <w:szCs w:val="24"/>
        </w:rPr>
      </w:pPr>
    </w:p>
    <w:p w14:paraId="503A52EB" w14:textId="31542504" w:rsidR="00C24291" w:rsidRPr="005D0BC5" w:rsidRDefault="00C24291" w:rsidP="00584E41">
      <w:pPr>
        <w:ind w:left="4111"/>
        <w:jc w:val="both"/>
        <w:rPr>
          <w:sz w:val="24"/>
          <w:szCs w:val="24"/>
        </w:rPr>
      </w:pPr>
      <w:r w:rsidRPr="005D0BC5">
        <w:rPr>
          <w:sz w:val="24"/>
          <w:szCs w:val="24"/>
        </w:rPr>
        <w:t xml:space="preserve">CONTRATO DE EMPREITADA DE OBRA POR PREÇO GLOBAL, QUE ENTRE SI CELEBRAM O MUNICÍPIO DE </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172E1A">
        <w:rPr>
          <w:sz w:val="24"/>
          <w:szCs w:val="24"/>
        </w:rPr>
        <w:t>CONSELHEIRO MAIRINCK</w:t>
      </w:r>
      <w:r w:rsidR="00A45DAE" w:rsidRPr="005D0BC5">
        <w:rPr>
          <w:sz w:val="24"/>
          <w:szCs w:val="24"/>
        </w:rPr>
        <w:fldChar w:fldCharType="end"/>
      </w:r>
      <w:r w:rsidRPr="005D0BC5">
        <w:rPr>
          <w:sz w:val="24"/>
          <w:szCs w:val="24"/>
        </w:rPr>
        <w:t xml:space="preserve"> E A </w:t>
      </w:r>
      <w:r w:rsidR="00A45DAE" w:rsidRPr="005D0BC5">
        <w:rPr>
          <w:sz w:val="24"/>
          <w:szCs w:val="24"/>
        </w:rPr>
        <w:fldChar w:fldCharType="begin">
          <w:ffData>
            <w:name w:val="Texto1"/>
            <w:enabled/>
            <w:calcOnExit w:val="0"/>
            <w:textInput/>
          </w:ffData>
        </w:fldChar>
      </w:r>
      <w:r w:rsidR="00A45DAE" w:rsidRPr="005D0BC5">
        <w:rPr>
          <w:sz w:val="24"/>
          <w:szCs w:val="24"/>
        </w:rPr>
        <w:instrText xml:space="preserve"> FORMTEXT </w:instrText>
      </w:r>
      <w:r w:rsidR="00A45DAE" w:rsidRPr="005D0BC5">
        <w:rPr>
          <w:sz w:val="24"/>
          <w:szCs w:val="24"/>
        </w:rPr>
      </w:r>
      <w:r w:rsidR="00A45DAE" w:rsidRPr="005D0BC5">
        <w:rPr>
          <w:sz w:val="24"/>
          <w:szCs w:val="24"/>
        </w:rPr>
        <w:fldChar w:fldCharType="separate"/>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noProof/>
          <w:sz w:val="24"/>
          <w:szCs w:val="24"/>
        </w:rPr>
        <w:t> </w:t>
      </w:r>
      <w:r w:rsidR="00A45DAE" w:rsidRPr="005D0BC5">
        <w:rPr>
          <w:sz w:val="24"/>
          <w:szCs w:val="24"/>
        </w:rPr>
        <w:fldChar w:fldCharType="end"/>
      </w:r>
      <w:r w:rsidRPr="005D0BC5">
        <w:rPr>
          <w:sz w:val="24"/>
          <w:szCs w:val="24"/>
        </w:rPr>
        <w:t>, NA FORMA ABAIXO:</w:t>
      </w:r>
    </w:p>
    <w:p w14:paraId="688BD883" w14:textId="77777777" w:rsidR="00C24291" w:rsidRPr="005D0BC5" w:rsidRDefault="00C24291" w:rsidP="00584E41">
      <w:pPr>
        <w:ind w:left="3544"/>
        <w:jc w:val="both"/>
        <w:rPr>
          <w:sz w:val="24"/>
          <w:szCs w:val="24"/>
        </w:rPr>
      </w:pPr>
    </w:p>
    <w:p w14:paraId="57FDFCF2" w14:textId="77777777" w:rsidR="00891C5B" w:rsidRPr="005D0BC5" w:rsidRDefault="00891C5B" w:rsidP="00584E41">
      <w:pPr>
        <w:ind w:left="3544"/>
        <w:jc w:val="both"/>
        <w:rPr>
          <w:sz w:val="24"/>
          <w:szCs w:val="24"/>
        </w:rPr>
      </w:pPr>
    </w:p>
    <w:p w14:paraId="45DDA435" w14:textId="77777777" w:rsidR="00891C5B" w:rsidRPr="005D0BC5" w:rsidRDefault="00891C5B" w:rsidP="00584E41">
      <w:pPr>
        <w:ind w:left="3544"/>
        <w:jc w:val="both"/>
        <w:rPr>
          <w:sz w:val="24"/>
          <w:szCs w:val="24"/>
        </w:rPr>
      </w:pPr>
    </w:p>
    <w:p w14:paraId="62F16C5A" w14:textId="77777777" w:rsidR="00891C5B" w:rsidRPr="005D0BC5" w:rsidRDefault="00891C5B" w:rsidP="00584E41">
      <w:pPr>
        <w:jc w:val="both"/>
        <w:rPr>
          <w:sz w:val="24"/>
          <w:szCs w:val="24"/>
        </w:rPr>
      </w:pPr>
      <w:bookmarkStart w:id="70" w:name="_Hlk135659349"/>
      <w:r w:rsidRPr="005D0BC5">
        <w:rPr>
          <w:sz w:val="24"/>
          <w:szCs w:val="24"/>
        </w:rPr>
        <w:t xml:space="preserve">O </w:t>
      </w:r>
      <w:r w:rsidRPr="005D0BC5">
        <w:rPr>
          <w:i/>
          <w:iCs/>
          <w:sz w:val="24"/>
          <w:szCs w:val="24"/>
          <w:u w:val="single"/>
        </w:rPr>
        <w:t>(inserir nome do contratante)</w:t>
      </w:r>
      <w:r w:rsidRPr="005D0BC5">
        <w:rPr>
          <w:sz w:val="24"/>
          <w:szCs w:val="24"/>
        </w:rPr>
        <w:t>, situado na</w:t>
      </w:r>
      <w:r w:rsidRPr="005D0BC5">
        <w:rPr>
          <w:i/>
          <w:iCs/>
          <w:sz w:val="24"/>
          <w:szCs w:val="24"/>
          <w:u w:val="single"/>
        </w:rPr>
        <w:t xml:space="preserve"> (inserir endereço)</w:t>
      </w:r>
      <w:r w:rsidRPr="005D0BC5">
        <w:rPr>
          <w:sz w:val="24"/>
          <w:szCs w:val="24"/>
        </w:rPr>
        <w:t>, PR, CNPJ</w:t>
      </w:r>
      <w:r w:rsidRPr="005D0BC5">
        <w:rPr>
          <w:i/>
          <w:iCs/>
          <w:sz w:val="24"/>
          <w:szCs w:val="24"/>
        </w:rPr>
        <w:t xml:space="preserve"> </w:t>
      </w:r>
      <w:r w:rsidRPr="005D0BC5">
        <w:rPr>
          <w:i/>
          <w:iCs/>
          <w:sz w:val="24"/>
          <w:szCs w:val="24"/>
          <w:u w:val="single"/>
        </w:rPr>
        <w:t>(inserir nº)</w:t>
      </w:r>
      <w:r w:rsidRPr="005D0BC5">
        <w:rPr>
          <w:sz w:val="24"/>
          <w:szCs w:val="24"/>
        </w:rPr>
        <w:t xml:space="preserve">, a seguir denominado </w:t>
      </w:r>
      <w:r w:rsidRPr="005D0BC5">
        <w:rPr>
          <w:b/>
          <w:bCs/>
          <w:sz w:val="24"/>
          <w:szCs w:val="24"/>
        </w:rPr>
        <w:t>CONTRATANTE</w:t>
      </w:r>
      <w:r w:rsidRPr="005D0BC5">
        <w:rPr>
          <w:sz w:val="24"/>
          <w:szCs w:val="24"/>
        </w:rPr>
        <w:t xml:space="preserve">, neste ato representado por seu </w:t>
      </w:r>
      <w:r w:rsidRPr="005D0BC5">
        <w:rPr>
          <w:bCs/>
          <w:i/>
          <w:iCs/>
          <w:sz w:val="24"/>
          <w:szCs w:val="24"/>
          <w:u w:val="single"/>
        </w:rPr>
        <w:t>(inserir nome do representante legal)</w:t>
      </w:r>
      <w:r w:rsidRPr="005D0BC5">
        <w:rPr>
          <w:rFonts w:eastAsia="Tahoma"/>
          <w:b/>
          <w:sz w:val="24"/>
          <w:szCs w:val="24"/>
        </w:rPr>
        <w:t xml:space="preserve">, </w:t>
      </w:r>
      <w:r w:rsidRPr="005D0BC5">
        <w:rPr>
          <w:rFonts w:eastAsia="Tahoma"/>
          <w:sz w:val="24"/>
          <w:szCs w:val="24"/>
        </w:rPr>
        <w:t xml:space="preserve"> portador da cédula de identidade R.G. n. º </w:t>
      </w:r>
      <w:r w:rsidRPr="005D0BC5">
        <w:rPr>
          <w:i/>
          <w:iCs/>
          <w:sz w:val="24"/>
          <w:szCs w:val="24"/>
          <w:u w:val="single"/>
        </w:rPr>
        <w:t>(inserir nº)</w:t>
      </w:r>
      <w:r w:rsidRPr="005D0BC5">
        <w:rPr>
          <w:rFonts w:eastAsia="Tahoma"/>
          <w:sz w:val="24"/>
          <w:szCs w:val="24"/>
        </w:rPr>
        <w:t xml:space="preserve">, inscrito no CPF sob n. º </w:t>
      </w:r>
      <w:r w:rsidRPr="005D0BC5">
        <w:rPr>
          <w:i/>
          <w:iCs/>
          <w:sz w:val="24"/>
          <w:szCs w:val="24"/>
          <w:u w:val="single"/>
        </w:rPr>
        <w:t>(inserir nº)</w:t>
      </w:r>
      <w:r w:rsidRPr="005D0BC5">
        <w:rPr>
          <w:sz w:val="24"/>
          <w:szCs w:val="24"/>
        </w:rPr>
        <w:t xml:space="preserve">, e a empresa </w:t>
      </w:r>
      <w:r w:rsidRPr="005D0BC5">
        <w:rPr>
          <w:i/>
          <w:iCs/>
          <w:sz w:val="24"/>
          <w:szCs w:val="24"/>
          <w:u w:val="single"/>
        </w:rPr>
        <w:t>(inserir nome da empresa)</w:t>
      </w:r>
      <w:r w:rsidRPr="005D0BC5">
        <w:rPr>
          <w:sz w:val="24"/>
          <w:szCs w:val="24"/>
        </w:rPr>
        <w:t xml:space="preserve">, CNPJ </w:t>
      </w:r>
      <w:r w:rsidRPr="005D0BC5">
        <w:rPr>
          <w:i/>
          <w:iCs/>
          <w:sz w:val="24"/>
          <w:szCs w:val="24"/>
          <w:u w:val="single"/>
        </w:rPr>
        <w:t>(inserir nº</w:t>
      </w:r>
      <w:r w:rsidRPr="005D0BC5">
        <w:rPr>
          <w:sz w:val="24"/>
          <w:szCs w:val="24"/>
        </w:rPr>
        <w:t xml:space="preserve">, localizada na </w:t>
      </w:r>
      <w:r w:rsidRPr="005D0BC5">
        <w:rPr>
          <w:i/>
          <w:iCs/>
          <w:sz w:val="24"/>
          <w:szCs w:val="24"/>
          <w:u w:val="single"/>
        </w:rPr>
        <w:t>(inserir endereço)</w:t>
      </w:r>
      <w:r w:rsidRPr="005D0BC5">
        <w:rPr>
          <w:sz w:val="24"/>
          <w:szCs w:val="24"/>
        </w:rPr>
        <w:t xml:space="preserve">, a seguir denominada </w:t>
      </w:r>
      <w:r w:rsidRPr="005D0BC5">
        <w:rPr>
          <w:b/>
          <w:bCs/>
          <w:sz w:val="24"/>
          <w:szCs w:val="24"/>
        </w:rPr>
        <w:t>CONTRATADA,</w:t>
      </w:r>
      <w:r w:rsidRPr="005D0BC5">
        <w:rPr>
          <w:sz w:val="24"/>
          <w:szCs w:val="24"/>
        </w:rPr>
        <w:t xml:space="preserve"> representada por </w:t>
      </w:r>
      <w:r w:rsidRPr="005D0BC5">
        <w:rPr>
          <w:bCs/>
          <w:i/>
          <w:iCs/>
          <w:sz w:val="24"/>
          <w:szCs w:val="24"/>
          <w:u w:val="single"/>
        </w:rPr>
        <w:t xml:space="preserve">(inserir nome do representante legal) </w:t>
      </w:r>
      <w:r w:rsidRPr="005D0BC5">
        <w:rPr>
          <w:sz w:val="24"/>
          <w:szCs w:val="24"/>
        </w:rPr>
        <w:t xml:space="preserve">portador da cédula de identidade R.G. n. º </w:t>
      </w:r>
      <w:r w:rsidRPr="005D0BC5">
        <w:rPr>
          <w:i/>
          <w:iCs/>
          <w:sz w:val="24"/>
          <w:szCs w:val="24"/>
          <w:u w:val="single"/>
        </w:rPr>
        <w:t>(inserir nº)</w:t>
      </w:r>
      <w:r w:rsidRPr="005D0BC5">
        <w:rPr>
          <w:sz w:val="24"/>
          <w:szCs w:val="24"/>
        </w:rPr>
        <w:t xml:space="preserve"> , inscrito no CPF sob n. º </w:t>
      </w:r>
      <w:r w:rsidRPr="005D0BC5">
        <w:rPr>
          <w:i/>
          <w:iCs/>
          <w:sz w:val="24"/>
          <w:szCs w:val="24"/>
          <w:u w:val="single"/>
        </w:rPr>
        <w:t>(inserir nº)</w:t>
      </w:r>
      <w:r w:rsidRPr="005D0BC5">
        <w:rPr>
          <w:sz w:val="24"/>
          <w:szCs w:val="24"/>
        </w:rPr>
        <w:t xml:space="preserve">, residente na </w:t>
      </w:r>
      <w:r w:rsidRPr="005D0BC5">
        <w:rPr>
          <w:i/>
          <w:iCs/>
          <w:sz w:val="24"/>
          <w:szCs w:val="24"/>
          <w:u w:val="single"/>
        </w:rPr>
        <w:t>(inserir endereço)</w:t>
      </w:r>
      <w:r w:rsidRPr="005D0BC5">
        <w:rPr>
          <w:sz w:val="24"/>
          <w:szCs w:val="24"/>
        </w:rPr>
        <w:t>, firmam o presente Contrato de Empreitada com fundamento na Lei Federal n. º 14.133/2021, na proposta da CONTRATADA datada de (</w:t>
      </w:r>
      <w:r w:rsidRPr="005D0BC5">
        <w:rPr>
          <w:i/>
          <w:iCs/>
          <w:sz w:val="24"/>
          <w:szCs w:val="24"/>
          <w:u w:val="single"/>
        </w:rPr>
        <w:t>inserir data)</w:t>
      </w:r>
      <w:r w:rsidRPr="005D0BC5">
        <w:rPr>
          <w:sz w:val="24"/>
          <w:szCs w:val="24"/>
        </w:rPr>
        <w:t xml:space="preserve">, protocolo n. º </w:t>
      </w:r>
      <w:r w:rsidRPr="005D0BC5">
        <w:rPr>
          <w:i/>
          <w:iCs/>
          <w:sz w:val="24"/>
          <w:szCs w:val="24"/>
          <w:u w:val="single"/>
        </w:rPr>
        <w:t xml:space="preserve">(inserir nº), </w:t>
      </w:r>
      <w:r w:rsidRPr="005D0BC5">
        <w:rPr>
          <w:sz w:val="24"/>
          <w:szCs w:val="24"/>
        </w:rPr>
        <w:t>conforme condições que estipulam a seguir:</w:t>
      </w:r>
      <w:bookmarkStart w:id="71" w:name="_Hlk131068657"/>
      <w:bookmarkEnd w:id="70"/>
    </w:p>
    <w:bookmarkEnd w:id="71"/>
    <w:p w14:paraId="62D6B680" w14:textId="77777777" w:rsidR="00C24291" w:rsidRPr="005D0BC5" w:rsidRDefault="00C24291" w:rsidP="00584E41">
      <w:pPr>
        <w:jc w:val="both"/>
        <w:rPr>
          <w:sz w:val="24"/>
          <w:szCs w:val="24"/>
        </w:rPr>
      </w:pPr>
    </w:p>
    <w:p w14:paraId="6224255D" w14:textId="77777777" w:rsidR="00C24291" w:rsidRPr="005D0BC5" w:rsidRDefault="00C24291" w:rsidP="00584E41">
      <w:pPr>
        <w:jc w:val="both"/>
        <w:rPr>
          <w:b/>
          <w:sz w:val="24"/>
          <w:szCs w:val="24"/>
        </w:rPr>
      </w:pPr>
      <w:r w:rsidRPr="005D0BC5">
        <w:rPr>
          <w:b/>
          <w:sz w:val="24"/>
          <w:szCs w:val="24"/>
        </w:rPr>
        <w:t>CLÁUSULA PRIMEIRA - DO OBJETO</w:t>
      </w:r>
    </w:p>
    <w:p w14:paraId="1FBA4AF6" w14:textId="77777777" w:rsidR="00C24291" w:rsidRPr="005D0BC5" w:rsidRDefault="00C24291" w:rsidP="00584E41">
      <w:pPr>
        <w:jc w:val="both"/>
        <w:rPr>
          <w:b/>
          <w:sz w:val="24"/>
          <w:szCs w:val="24"/>
        </w:rPr>
      </w:pPr>
    </w:p>
    <w:p w14:paraId="48DA819B" w14:textId="298BC0B6" w:rsidR="00C24291" w:rsidRPr="005D0BC5" w:rsidRDefault="00C24291" w:rsidP="00584E41">
      <w:pPr>
        <w:numPr>
          <w:ilvl w:val="1"/>
          <w:numId w:val="36"/>
        </w:numPr>
        <w:ind w:left="11" w:hanging="11"/>
        <w:jc w:val="both"/>
        <w:rPr>
          <w:sz w:val="24"/>
          <w:szCs w:val="24"/>
        </w:rPr>
      </w:pPr>
      <w:r w:rsidRPr="005D0BC5">
        <w:rPr>
          <w:sz w:val="24"/>
          <w:szCs w:val="24"/>
        </w:rPr>
        <w:t>O objeto do presente Contrato é a execução de</w:t>
      </w:r>
      <w:r w:rsidR="003A16C8" w:rsidRPr="005D0BC5">
        <w:rPr>
          <w:sz w:val="24"/>
          <w:szCs w:val="24"/>
        </w:rPr>
        <w:t xml:space="preserve"> </w:t>
      </w:r>
      <w:r w:rsidRPr="005D0BC5">
        <w:rPr>
          <w:i/>
          <w:iCs/>
          <w:sz w:val="24"/>
          <w:szCs w:val="24"/>
          <w:u w:val="single"/>
        </w:rPr>
        <w:t>(</w:t>
      </w:r>
      <w:r w:rsidR="008720A2" w:rsidRPr="005D0BC5">
        <w:rPr>
          <w:sz w:val="24"/>
          <w:szCs w:val="24"/>
        </w:rPr>
        <w:fldChar w:fldCharType="begin">
          <w:ffData>
            <w:name w:val="Texto1"/>
            <w:enabled/>
            <w:calcOnExit w:val="0"/>
            <w:textInput/>
          </w:ffData>
        </w:fldChar>
      </w:r>
      <w:r w:rsidR="008720A2" w:rsidRPr="005D0BC5">
        <w:rPr>
          <w:sz w:val="24"/>
          <w:szCs w:val="24"/>
        </w:rPr>
        <w:instrText xml:space="preserve"> FORMTEXT </w:instrText>
      </w:r>
      <w:r w:rsidR="008720A2" w:rsidRPr="005D0BC5">
        <w:rPr>
          <w:sz w:val="24"/>
          <w:szCs w:val="24"/>
        </w:rPr>
      </w:r>
      <w:r w:rsidR="008720A2" w:rsidRPr="005D0BC5">
        <w:rPr>
          <w:sz w:val="24"/>
          <w:szCs w:val="24"/>
        </w:rPr>
        <w:fldChar w:fldCharType="separate"/>
      </w:r>
      <w:r w:rsidR="00172E1A">
        <w:rPr>
          <w:noProof/>
          <w:sz w:val="24"/>
          <w:szCs w:val="24"/>
        </w:rPr>
        <w:t>Construção de Infraestrutura Urbana (Lazer)</w:t>
      </w:r>
      <w:r w:rsidR="008720A2" w:rsidRPr="005D0BC5">
        <w:rPr>
          <w:sz w:val="24"/>
          <w:szCs w:val="24"/>
        </w:rPr>
        <w:fldChar w:fldCharType="end"/>
      </w:r>
      <w:r w:rsidRPr="005D0BC5">
        <w:rPr>
          <w:bCs/>
          <w:i/>
          <w:iCs/>
          <w:sz w:val="24"/>
          <w:szCs w:val="24"/>
          <w:u w:val="single"/>
        </w:rPr>
        <w:t>)</w:t>
      </w:r>
      <w:r w:rsidRPr="005D0BC5">
        <w:rPr>
          <w:bCs/>
          <w:sz w:val="24"/>
          <w:szCs w:val="24"/>
        </w:rPr>
        <w:t>,</w:t>
      </w:r>
      <w:r w:rsidRPr="005D0BC5">
        <w:rPr>
          <w:sz w:val="24"/>
          <w:szCs w:val="24"/>
        </w:rPr>
        <w:t xml:space="preserve"> sob regime de empreitada </w:t>
      </w:r>
      <w:r w:rsidR="00891C5B" w:rsidRPr="005D0BC5">
        <w:rPr>
          <w:sz w:val="24"/>
          <w:szCs w:val="24"/>
        </w:rPr>
        <w:t xml:space="preserve">por preço </w:t>
      </w:r>
      <w:r w:rsidRPr="005D0BC5">
        <w:rPr>
          <w:sz w:val="24"/>
          <w:szCs w:val="24"/>
        </w:rPr>
        <w:t xml:space="preserve">global, tipo menor preço, em consonância com </w:t>
      </w:r>
      <w:r w:rsidR="00A96DD3" w:rsidRPr="005D0BC5">
        <w:rPr>
          <w:sz w:val="24"/>
          <w:szCs w:val="24"/>
        </w:rPr>
        <w:t xml:space="preserve">o cronograma físico-financeiro, </w:t>
      </w:r>
      <w:r w:rsidRPr="005D0BC5">
        <w:rPr>
          <w:sz w:val="24"/>
          <w:szCs w:val="24"/>
        </w:rPr>
        <w:t>os projetos, especificações técnicas e demais peças e documentos da</w:t>
      </w:r>
      <w:r w:rsidRPr="005D0BC5">
        <w:rPr>
          <w:iCs/>
          <w:sz w:val="24"/>
          <w:szCs w:val="24"/>
        </w:rPr>
        <w:t xml:space="preserve"> </w:t>
      </w:r>
      <w:r w:rsidR="00F12D5F" w:rsidRPr="005D0BC5">
        <w:rPr>
          <w:iCs/>
          <w:sz w:val="24"/>
          <w:szCs w:val="24"/>
        </w:rPr>
        <w:t>CONCORRÊNCIA</w:t>
      </w:r>
      <w:r w:rsidRPr="005D0BC5">
        <w:rPr>
          <w:sz w:val="24"/>
          <w:szCs w:val="24"/>
        </w:rPr>
        <w:t xml:space="preserve"> </w:t>
      </w:r>
      <w:r w:rsidR="00EA7873" w:rsidRPr="005D0BC5">
        <w:rPr>
          <w:sz w:val="24"/>
          <w:szCs w:val="24"/>
        </w:rPr>
        <w:t xml:space="preserve">ELETRONICA </w:t>
      </w:r>
      <w:r w:rsidRPr="005D0BC5">
        <w:rPr>
          <w:sz w:val="24"/>
          <w:szCs w:val="24"/>
        </w:rPr>
        <w:t>n</w:t>
      </w:r>
      <w:r w:rsidR="007F1C17" w:rsidRPr="005D0BC5">
        <w:rPr>
          <w:sz w:val="24"/>
          <w:szCs w:val="24"/>
        </w:rPr>
        <w:t xml:space="preserve">. </w:t>
      </w:r>
      <w:r w:rsidRPr="005D0BC5">
        <w:rPr>
          <w:sz w:val="24"/>
          <w:szCs w:val="24"/>
        </w:rPr>
        <w:t xml:space="preserve">º </w:t>
      </w:r>
      <w:r w:rsidR="006A091D" w:rsidRPr="005D0BC5">
        <w:rPr>
          <w:sz w:val="24"/>
          <w:szCs w:val="24"/>
        </w:rPr>
        <w:fldChar w:fldCharType="begin">
          <w:ffData>
            <w:name w:val="Texto1"/>
            <w:enabled/>
            <w:calcOnExit w:val="0"/>
            <w:textInput/>
          </w:ffData>
        </w:fldChar>
      </w:r>
      <w:r w:rsidR="006A091D" w:rsidRPr="005D0BC5">
        <w:rPr>
          <w:sz w:val="24"/>
          <w:szCs w:val="24"/>
        </w:rPr>
        <w:instrText xml:space="preserve"> FORMTEXT </w:instrText>
      </w:r>
      <w:r w:rsidR="006A091D" w:rsidRPr="005D0BC5">
        <w:rPr>
          <w:sz w:val="24"/>
          <w:szCs w:val="24"/>
        </w:rPr>
      </w:r>
      <w:r w:rsidR="006A091D" w:rsidRPr="005D0BC5">
        <w:rPr>
          <w:sz w:val="24"/>
          <w:szCs w:val="24"/>
        </w:rPr>
        <w:fldChar w:fldCharType="separate"/>
      </w:r>
      <w:r w:rsidR="00172E1A">
        <w:rPr>
          <w:noProof/>
          <w:sz w:val="24"/>
          <w:szCs w:val="24"/>
        </w:rPr>
        <w:t>03/2024</w:t>
      </w:r>
      <w:r w:rsidR="006A091D" w:rsidRPr="005D0BC5">
        <w:rPr>
          <w:sz w:val="24"/>
          <w:szCs w:val="24"/>
        </w:rPr>
        <w:fldChar w:fldCharType="end"/>
      </w:r>
      <w:r w:rsidR="00F12D5F" w:rsidRPr="005D0BC5">
        <w:rPr>
          <w:sz w:val="24"/>
          <w:szCs w:val="24"/>
        </w:rPr>
        <w:t>.</w:t>
      </w:r>
    </w:p>
    <w:p w14:paraId="01AAE0AB" w14:textId="77777777" w:rsidR="00F80685" w:rsidRPr="005D0BC5" w:rsidRDefault="00A96DD3" w:rsidP="00584E41">
      <w:pPr>
        <w:pStyle w:val="Standarduser"/>
        <w:shd w:val="clear" w:color="auto" w:fill="FFFFFF"/>
        <w:jc w:val="both"/>
        <w:rPr>
          <w:rFonts w:ascii="Times New Roman" w:hAnsi="Times New Roman" w:cs="Times New Roman"/>
          <w:color w:val="auto"/>
          <w:sz w:val="24"/>
          <w:szCs w:val="24"/>
        </w:rPr>
      </w:pPr>
      <w:r w:rsidRPr="005D0BC5">
        <w:rPr>
          <w:rFonts w:ascii="Times New Roman" w:eastAsia="Arial Unicode MS" w:hAnsi="Times New Roman" w:cs="Times New Roman"/>
          <w:b/>
          <w:bCs/>
          <w:sz w:val="24"/>
          <w:szCs w:val="24"/>
        </w:rPr>
        <w:t>1.</w:t>
      </w:r>
      <w:r w:rsidR="00437CBD" w:rsidRPr="005D0BC5">
        <w:rPr>
          <w:rFonts w:ascii="Times New Roman" w:eastAsia="Arial Unicode MS" w:hAnsi="Times New Roman" w:cs="Times New Roman"/>
          <w:b/>
          <w:bCs/>
          <w:sz w:val="24"/>
          <w:szCs w:val="24"/>
        </w:rPr>
        <w:t>2</w:t>
      </w:r>
      <w:r w:rsidR="008E5510" w:rsidRPr="005D0BC5">
        <w:rPr>
          <w:rFonts w:ascii="Times New Roman" w:eastAsia="Arial Unicode MS" w:hAnsi="Times New Roman" w:cs="Times New Roman"/>
          <w:b/>
          <w:bCs/>
          <w:sz w:val="24"/>
          <w:szCs w:val="24"/>
        </w:rPr>
        <w:t>.</w:t>
      </w:r>
      <w:r w:rsidRPr="005D0BC5">
        <w:rPr>
          <w:rFonts w:ascii="Times New Roman" w:eastAsia="Arial Unicode MS" w:hAnsi="Times New Roman" w:cs="Times New Roman"/>
          <w:sz w:val="24"/>
          <w:szCs w:val="24"/>
        </w:rPr>
        <w:t xml:space="preserve"> </w:t>
      </w:r>
      <w:r w:rsidRPr="005D0BC5">
        <w:rPr>
          <w:rFonts w:ascii="Times New Roman" w:hAnsi="Times New Roman" w:cs="Times New Roman"/>
          <w:color w:val="auto"/>
          <w:sz w:val="24"/>
          <w:szCs w:val="24"/>
        </w:rPr>
        <w:t xml:space="preserve">Na data da assinatura do contrato será realizada a reunião de partida, na qual estarão presentes representantes da CONTRATANTE e CONTRATADA, dentre eles, necessariamente, o fiscal e responsável pelo objeto contratado, bem como, supervisor do PARANACIDADE. </w:t>
      </w:r>
    </w:p>
    <w:p w14:paraId="1379ACEE" w14:textId="77777777" w:rsidR="00A96DD3" w:rsidRPr="005D0BC5" w:rsidRDefault="00F80685" w:rsidP="005365E1">
      <w:pPr>
        <w:pStyle w:val="Standarduser"/>
        <w:shd w:val="clear" w:color="auto" w:fill="FFFFFF"/>
        <w:jc w:val="both"/>
        <w:rPr>
          <w:rFonts w:ascii="Times New Roman" w:hAnsi="Times New Roman" w:cs="Times New Roman"/>
          <w:color w:val="auto"/>
          <w:sz w:val="24"/>
          <w:szCs w:val="24"/>
        </w:rPr>
      </w:pPr>
      <w:r w:rsidRPr="005D0BC5">
        <w:rPr>
          <w:rFonts w:ascii="Times New Roman" w:hAnsi="Times New Roman" w:cs="Times New Roman"/>
          <w:b/>
          <w:bCs/>
          <w:color w:val="auto"/>
          <w:sz w:val="24"/>
          <w:szCs w:val="24"/>
        </w:rPr>
        <w:t>1.3.1</w:t>
      </w:r>
      <w:r w:rsidRPr="005D0BC5">
        <w:rPr>
          <w:rFonts w:ascii="Times New Roman" w:hAnsi="Times New Roman" w:cs="Times New Roman"/>
          <w:color w:val="auto"/>
          <w:sz w:val="24"/>
          <w:szCs w:val="24"/>
        </w:rPr>
        <w:t xml:space="preserve"> </w:t>
      </w:r>
      <w:r w:rsidR="00A96DD3" w:rsidRPr="005D0BC5">
        <w:rPr>
          <w:rFonts w:ascii="Times New Roman" w:hAnsi="Times New Roman" w:cs="Times New Roman"/>
          <w:color w:val="auto"/>
          <w:sz w:val="24"/>
          <w:szCs w:val="24"/>
        </w:rPr>
        <w:t xml:space="preserve">Nessa oportunidade deverão ser tratadas as especificidades do objeto contratado, esclarecendo suas características gerais, implantação, cronograma físico-financeiro, </w:t>
      </w:r>
      <w:r w:rsidR="00EA7873" w:rsidRPr="005D0BC5">
        <w:rPr>
          <w:rFonts w:ascii="Times New Roman" w:hAnsi="Times New Roman" w:cs="Times New Roman"/>
          <w:color w:val="auto"/>
          <w:sz w:val="24"/>
          <w:szCs w:val="24"/>
        </w:rPr>
        <w:t>ocasião em que</w:t>
      </w:r>
      <w:r w:rsidR="00EC36C9" w:rsidRPr="005D0BC5">
        <w:rPr>
          <w:rFonts w:ascii="Times New Roman" w:hAnsi="Times New Roman" w:cs="Times New Roman"/>
          <w:color w:val="auto"/>
          <w:sz w:val="24"/>
          <w:szCs w:val="24"/>
        </w:rPr>
        <w:t xml:space="preserve"> proceder-se-á à </w:t>
      </w:r>
      <w:r w:rsidR="00A96DD3" w:rsidRPr="005D0BC5">
        <w:rPr>
          <w:rFonts w:ascii="Times New Roman" w:hAnsi="Times New Roman" w:cs="Times New Roman"/>
          <w:color w:val="auto"/>
          <w:sz w:val="24"/>
          <w:szCs w:val="24"/>
        </w:rPr>
        <w:t>abertura do “Diário de Obra” e aprovar-se-á o cronograma físico de execução. Ademais, ressaltar-se-ão as normas relativas às medições, condições de pagamento e obrigações da CONTRATADA.</w:t>
      </w:r>
    </w:p>
    <w:p w14:paraId="3DEBF1C4" w14:textId="77777777" w:rsidR="00C24291" w:rsidRPr="005D0BC5" w:rsidRDefault="00C24291" w:rsidP="00584E41">
      <w:pPr>
        <w:jc w:val="both"/>
        <w:rPr>
          <w:sz w:val="24"/>
          <w:szCs w:val="24"/>
        </w:rPr>
      </w:pPr>
    </w:p>
    <w:p w14:paraId="1FA6CBBD" w14:textId="77777777" w:rsidR="00C24291" w:rsidRPr="005D0BC5" w:rsidRDefault="00C24291" w:rsidP="00584E41">
      <w:pPr>
        <w:jc w:val="both"/>
        <w:rPr>
          <w:b/>
          <w:sz w:val="24"/>
          <w:szCs w:val="24"/>
        </w:rPr>
      </w:pPr>
      <w:r w:rsidRPr="005D0BC5">
        <w:rPr>
          <w:b/>
          <w:sz w:val="24"/>
          <w:szCs w:val="24"/>
        </w:rPr>
        <w:t>CLÁUSULA SEGUNDA - DO VALOR</w:t>
      </w:r>
    </w:p>
    <w:p w14:paraId="5CE2DBD6" w14:textId="77777777" w:rsidR="00C24291" w:rsidRPr="008720A2" w:rsidRDefault="00923169" w:rsidP="00584E41">
      <w:pPr>
        <w:jc w:val="both"/>
        <w:rPr>
          <w:sz w:val="24"/>
          <w:szCs w:val="24"/>
        </w:rPr>
      </w:pPr>
      <w:r w:rsidRPr="005D0BC5">
        <w:rPr>
          <w:b/>
          <w:bCs/>
          <w:sz w:val="24"/>
          <w:szCs w:val="24"/>
        </w:rPr>
        <w:t>2.1</w:t>
      </w:r>
      <w:r w:rsidRPr="005D0BC5">
        <w:rPr>
          <w:sz w:val="24"/>
          <w:szCs w:val="24"/>
        </w:rPr>
        <w:t xml:space="preserve"> </w:t>
      </w:r>
      <w:r w:rsidR="00C24291" w:rsidRPr="005D0BC5">
        <w:rPr>
          <w:sz w:val="24"/>
          <w:szCs w:val="24"/>
        </w:rPr>
        <w:t>O preço global para a execução do objeto deste Contrato</w:t>
      </w:r>
      <w:r w:rsidR="00C24291" w:rsidRPr="008720A2">
        <w:rPr>
          <w:sz w:val="24"/>
          <w:szCs w:val="24"/>
        </w:rPr>
        <w:t xml:space="preserve"> é de R$</w:t>
      </w:r>
      <w:r w:rsidR="008720A2" w:rsidRPr="008720A2">
        <w:rPr>
          <w:sz w:val="24"/>
          <w:szCs w:val="24"/>
        </w:rPr>
        <w:t xml:space="preserve"> </w:t>
      </w:r>
      <w:r w:rsidR="008720A2" w:rsidRPr="008720A2">
        <w:rPr>
          <w:sz w:val="24"/>
          <w:szCs w:val="24"/>
        </w:rPr>
        <w:fldChar w:fldCharType="begin">
          <w:ffData>
            <w:name w:val="Texto1"/>
            <w:enabled/>
            <w:calcOnExit w:val="0"/>
            <w:textInput/>
          </w:ffData>
        </w:fldChar>
      </w:r>
      <w:r w:rsidR="008720A2" w:rsidRPr="008720A2">
        <w:rPr>
          <w:sz w:val="24"/>
          <w:szCs w:val="24"/>
        </w:rPr>
        <w:instrText xml:space="preserve"> FORMTEXT </w:instrText>
      </w:r>
      <w:r w:rsidR="008720A2" w:rsidRPr="008720A2">
        <w:rPr>
          <w:sz w:val="24"/>
          <w:szCs w:val="24"/>
        </w:rPr>
      </w:r>
      <w:r w:rsidR="008720A2" w:rsidRPr="008720A2">
        <w:rPr>
          <w:sz w:val="24"/>
          <w:szCs w:val="24"/>
        </w:rPr>
        <w:fldChar w:fldCharType="separate"/>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sz w:val="24"/>
          <w:szCs w:val="24"/>
        </w:rPr>
        <w:fldChar w:fldCharType="end"/>
      </w:r>
      <w:r w:rsidR="00C24291" w:rsidRPr="008720A2">
        <w:rPr>
          <w:sz w:val="24"/>
          <w:szCs w:val="24"/>
        </w:rPr>
        <w:t xml:space="preserve"> </w:t>
      </w:r>
      <w:r w:rsidR="00C24291" w:rsidRPr="008720A2">
        <w:rPr>
          <w:i/>
          <w:iCs/>
          <w:sz w:val="24"/>
          <w:szCs w:val="24"/>
        </w:rPr>
        <w:t>(</w:t>
      </w:r>
      <w:r w:rsidR="008720A2" w:rsidRPr="008720A2">
        <w:rPr>
          <w:sz w:val="24"/>
          <w:szCs w:val="24"/>
        </w:rPr>
        <w:fldChar w:fldCharType="begin">
          <w:ffData>
            <w:name w:val="Texto1"/>
            <w:enabled/>
            <w:calcOnExit w:val="0"/>
            <w:textInput/>
          </w:ffData>
        </w:fldChar>
      </w:r>
      <w:r w:rsidR="008720A2" w:rsidRPr="008720A2">
        <w:rPr>
          <w:sz w:val="24"/>
          <w:szCs w:val="24"/>
        </w:rPr>
        <w:instrText xml:space="preserve"> FORMTEXT </w:instrText>
      </w:r>
      <w:r w:rsidR="008720A2" w:rsidRPr="008720A2">
        <w:rPr>
          <w:sz w:val="24"/>
          <w:szCs w:val="24"/>
        </w:rPr>
      </w:r>
      <w:r w:rsidR="008720A2" w:rsidRPr="008720A2">
        <w:rPr>
          <w:sz w:val="24"/>
          <w:szCs w:val="24"/>
        </w:rPr>
        <w:fldChar w:fldCharType="separate"/>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noProof/>
          <w:sz w:val="24"/>
          <w:szCs w:val="24"/>
        </w:rPr>
        <w:t> </w:t>
      </w:r>
      <w:r w:rsidR="008720A2" w:rsidRPr="008720A2">
        <w:rPr>
          <w:sz w:val="24"/>
          <w:szCs w:val="24"/>
        </w:rPr>
        <w:fldChar w:fldCharType="end"/>
      </w:r>
      <w:r w:rsidR="00C24291" w:rsidRPr="008720A2">
        <w:rPr>
          <w:i/>
          <w:iCs/>
          <w:sz w:val="24"/>
          <w:szCs w:val="24"/>
        </w:rPr>
        <w:t>)</w:t>
      </w:r>
      <w:r w:rsidR="00C24291" w:rsidRPr="008720A2">
        <w:rPr>
          <w:sz w:val="24"/>
          <w:szCs w:val="24"/>
        </w:rPr>
        <w:t>,</w:t>
      </w:r>
      <w:r w:rsidR="00195EE2">
        <w:rPr>
          <w:sz w:val="24"/>
          <w:szCs w:val="24"/>
        </w:rPr>
        <w:t xml:space="preserve"> </w:t>
      </w:r>
      <w:r w:rsidR="00C24291" w:rsidRPr="008720A2">
        <w:rPr>
          <w:sz w:val="24"/>
          <w:szCs w:val="24"/>
        </w:rPr>
        <w:t>daqui por diante denominado “VALOR CONTRATUAL”.</w:t>
      </w:r>
    </w:p>
    <w:p w14:paraId="06189A34" w14:textId="77777777" w:rsidR="00EC36C9" w:rsidRPr="005D0BC5" w:rsidRDefault="00EC36C9" w:rsidP="00584E41">
      <w:pPr>
        <w:jc w:val="both"/>
        <w:rPr>
          <w:sz w:val="24"/>
          <w:szCs w:val="24"/>
        </w:rPr>
      </w:pPr>
    </w:p>
    <w:p w14:paraId="78E08139" w14:textId="77777777" w:rsidR="00437CBD" w:rsidRPr="005D0BC5" w:rsidRDefault="002C4405" w:rsidP="00584E41">
      <w:pPr>
        <w:jc w:val="both"/>
        <w:rPr>
          <w:b/>
          <w:sz w:val="24"/>
          <w:szCs w:val="24"/>
        </w:rPr>
      </w:pPr>
      <w:r w:rsidRPr="005D0BC5">
        <w:rPr>
          <w:b/>
          <w:sz w:val="24"/>
          <w:szCs w:val="24"/>
        </w:rPr>
        <w:t>CLÁUSULA TERCEIRA - DOS RECURSOS</w:t>
      </w:r>
    </w:p>
    <w:p w14:paraId="723AAFD0" w14:textId="77777777" w:rsidR="00162148" w:rsidRPr="00162148" w:rsidRDefault="00437CBD" w:rsidP="00162148">
      <w:pPr>
        <w:jc w:val="both"/>
        <w:rPr>
          <w:sz w:val="24"/>
          <w:szCs w:val="24"/>
        </w:rPr>
      </w:pPr>
      <w:r w:rsidRPr="005D0BC5">
        <w:rPr>
          <w:b/>
          <w:bCs/>
          <w:sz w:val="24"/>
          <w:szCs w:val="24"/>
        </w:rPr>
        <w:t>3.1</w:t>
      </w:r>
      <w:r w:rsidRPr="005D0BC5">
        <w:rPr>
          <w:sz w:val="24"/>
          <w:szCs w:val="24"/>
        </w:rPr>
        <w:t xml:space="preserve"> As despesas com a execução do objeto deste contrato correrão à conta dos recursos advindos da </w:t>
      </w:r>
      <w:r w:rsidRPr="005D0BC5">
        <w:rPr>
          <w:sz w:val="24"/>
          <w:szCs w:val="24"/>
        </w:rPr>
        <w:fldChar w:fldCharType="begin">
          <w:ffData>
            <w:name w:val="Texto93"/>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p>
    <w:p w14:paraId="57CA5AB9" w14:textId="5077AA29" w:rsidR="00437CBD" w:rsidRPr="005D0BC5" w:rsidRDefault="00162148" w:rsidP="00162148">
      <w:pPr>
        <w:jc w:val="both"/>
        <w:rPr>
          <w:sz w:val="24"/>
          <w:szCs w:val="24"/>
        </w:rPr>
      </w:pPr>
      <w:r w:rsidRPr="00162148">
        <w:rPr>
          <w:sz w:val="24"/>
          <w:szCs w:val="24"/>
        </w:rPr>
        <w:t xml:space="preserve"> Os recursos estão dispostos na rubrica orçamentária 09 secretaira de Esporte, 001- manutenção das Atividades Esportivas, 27.812.0006-2036 – Manutenção do Esporte, natureza da despesa 4.4.90.52.00.00 – equipamentos e material permanente, fonte 000 da Lei Orçamentária nº 816 de 20 de outubro de 2023, para 2024. </w:t>
      </w:r>
      <w:r w:rsidR="00437CBD" w:rsidRPr="005D0BC5">
        <w:rPr>
          <w:sz w:val="24"/>
          <w:szCs w:val="24"/>
        </w:rPr>
        <w:fldChar w:fldCharType="end"/>
      </w:r>
      <w:r w:rsidR="00437CBD" w:rsidRPr="005D0BC5">
        <w:rPr>
          <w:sz w:val="24"/>
          <w:szCs w:val="24"/>
        </w:rPr>
        <w:t>.</w:t>
      </w:r>
    </w:p>
    <w:p w14:paraId="09073E28" w14:textId="77777777" w:rsidR="00C669BE" w:rsidRPr="005D0BC5" w:rsidRDefault="00C669BE" w:rsidP="00584E41">
      <w:pPr>
        <w:jc w:val="both"/>
        <w:rPr>
          <w:sz w:val="24"/>
          <w:szCs w:val="24"/>
        </w:rPr>
      </w:pPr>
    </w:p>
    <w:p w14:paraId="75E83AED" w14:textId="77777777" w:rsidR="00C24291" w:rsidRPr="005D0BC5" w:rsidRDefault="00093E60" w:rsidP="00584E41">
      <w:pPr>
        <w:jc w:val="both"/>
        <w:rPr>
          <w:b/>
          <w:sz w:val="24"/>
          <w:szCs w:val="24"/>
        </w:rPr>
      </w:pPr>
      <w:r w:rsidRPr="005D0BC5">
        <w:rPr>
          <w:b/>
          <w:sz w:val="24"/>
          <w:szCs w:val="24"/>
        </w:rPr>
        <w:t xml:space="preserve">CLÁUSULA </w:t>
      </w:r>
      <w:r w:rsidR="00C24291" w:rsidRPr="005D0BC5">
        <w:rPr>
          <w:b/>
          <w:sz w:val="24"/>
          <w:szCs w:val="24"/>
        </w:rPr>
        <w:t xml:space="preserve">QUARTA </w:t>
      </w:r>
      <w:r w:rsidR="00C669BE" w:rsidRPr="005D0BC5">
        <w:rPr>
          <w:b/>
          <w:sz w:val="24"/>
          <w:szCs w:val="24"/>
        </w:rPr>
        <w:t>–</w:t>
      </w:r>
      <w:r w:rsidR="00C24291" w:rsidRPr="005D0BC5">
        <w:rPr>
          <w:b/>
          <w:sz w:val="24"/>
          <w:szCs w:val="24"/>
        </w:rPr>
        <w:t xml:space="preserve"> DO PRAZO DE EXECUÇÃO</w:t>
      </w:r>
      <w:r w:rsidR="003F5E83" w:rsidRPr="005D0BC5">
        <w:rPr>
          <w:b/>
          <w:sz w:val="24"/>
          <w:szCs w:val="24"/>
        </w:rPr>
        <w:t>, DO INÍCIO DOS SERVIÇOS</w:t>
      </w:r>
      <w:r w:rsidR="00C24291" w:rsidRPr="005D0BC5">
        <w:rPr>
          <w:b/>
          <w:sz w:val="24"/>
          <w:szCs w:val="24"/>
        </w:rPr>
        <w:t xml:space="preserve"> E</w:t>
      </w:r>
      <w:r w:rsidR="00C669BE" w:rsidRPr="005D0BC5">
        <w:rPr>
          <w:b/>
          <w:sz w:val="24"/>
          <w:szCs w:val="24"/>
        </w:rPr>
        <w:t xml:space="preserve"> </w:t>
      </w:r>
      <w:r w:rsidR="00C24291" w:rsidRPr="005D0BC5">
        <w:rPr>
          <w:b/>
          <w:sz w:val="24"/>
          <w:szCs w:val="24"/>
        </w:rPr>
        <w:t>PRORROGAÇÃO</w:t>
      </w:r>
    </w:p>
    <w:p w14:paraId="6929915A" w14:textId="0123902C" w:rsidR="000B016F" w:rsidRPr="005D0BC5" w:rsidRDefault="00923169" w:rsidP="00584E41">
      <w:pPr>
        <w:jc w:val="both"/>
        <w:rPr>
          <w:sz w:val="24"/>
          <w:szCs w:val="24"/>
        </w:rPr>
      </w:pPr>
      <w:bookmarkStart w:id="72" w:name="_Hlk111531511"/>
      <w:r w:rsidRPr="005D0BC5">
        <w:rPr>
          <w:b/>
          <w:bCs/>
          <w:sz w:val="24"/>
          <w:szCs w:val="24"/>
        </w:rPr>
        <w:t>4.1</w:t>
      </w:r>
      <w:r w:rsidRPr="005D0BC5">
        <w:rPr>
          <w:sz w:val="24"/>
          <w:szCs w:val="24"/>
        </w:rPr>
        <w:t xml:space="preserve"> </w:t>
      </w:r>
      <w:r w:rsidR="000B016F" w:rsidRPr="005D0BC5">
        <w:rPr>
          <w:sz w:val="24"/>
          <w:szCs w:val="24"/>
        </w:rPr>
        <w:t xml:space="preserve">A CONTRATADA obriga-se a entregar ao CONTRATANTE o objeto deste Contrato, inteiramente concluído, em condições de aceitação e de utilização, em até </w:t>
      </w:r>
      <w:r w:rsidR="000B016F" w:rsidRPr="005D0BC5">
        <w:rPr>
          <w:sz w:val="24"/>
          <w:szCs w:val="24"/>
        </w:rPr>
        <w:fldChar w:fldCharType="begin">
          <w:ffData>
            <w:name w:val="Texto93"/>
            <w:enabled/>
            <w:calcOnExit w:val="0"/>
            <w:textInput/>
          </w:ffData>
        </w:fldChar>
      </w:r>
      <w:r w:rsidR="000B016F" w:rsidRPr="005D0BC5">
        <w:rPr>
          <w:sz w:val="24"/>
          <w:szCs w:val="24"/>
        </w:rPr>
        <w:instrText xml:space="preserve"> FORMTEXT </w:instrText>
      </w:r>
      <w:r w:rsidR="000B016F" w:rsidRPr="005D0BC5">
        <w:rPr>
          <w:sz w:val="24"/>
          <w:szCs w:val="24"/>
        </w:rPr>
      </w:r>
      <w:r w:rsidR="000B016F" w:rsidRPr="005D0BC5">
        <w:rPr>
          <w:sz w:val="24"/>
          <w:szCs w:val="24"/>
        </w:rPr>
        <w:fldChar w:fldCharType="separate"/>
      </w:r>
      <w:r w:rsidR="002A3097">
        <w:rPr>
          <w:sz w:val="24"/>
          <w:szCs w:val="24"/>
        </w:rPr>
        <w:t>180</w:t>
      </w:r>
      <w:r w:rsidR="000B016F" w:rsidRPr="005D0BC5">
        <w:rPr>
          <w:sz w:val="24"/>
          <w:szCs w:val="24"/>
        </w:rPr>
        <w:fldChar w:fldCharType="end"/>
      </w:r>
      <w:r w:rsidR="000B016F" w:rsidRPr="005D0BC5">
        <w:rPr>
          <w:sz w:val="24"/>
          <w:szCs w:val="24"/>
        </w:rPr>
        <w:t xml:space="preserve"> (</w:t>
      </w:r>
      <w:r w:rsidR="000B016F" w:rsidRPr="005D0BC5">
        <w:rPr>
          <w:sz w:val="24"/>
          <w:szCs w:val="24"/>
        </w:rPr>
        <w:fldChar w:fldCharType="begin">
          <w:ffData>
            <w:name w:val="Texto93"/>
            <w:enabled/>
            <w:calcOnExit w:val="0"/>
            <w:textInput/>
          </w:ffData>
        </w:fldChar>
      </w:r>
      <w:r w:rsidR="000B016F" w:rsidRPr="005D0BC5">
        <w:rPr>
          <w:sz w:val="24"/>
          <w:szCs w:val="24"/>
        </w:rPr>
        <w:instrText xml:space="preserve"> FORMTEXT </w:instrText>
      </w:r>
      <w:r w:rsidR="000B016F" w:rsidRPr="005D0BC5">
        <w:rPr>
          <w:sz w:val="24"/>
          <w:szCs w:val="24"/>
        </w:rPr>
      </w:r>
      <w:r w:rsidR="000B016F" w:rsidRPr="005D0BC5">
        <w:rPr>
          <w:sz w:val="24"/>
          <w:szCs w:val="24"/>
        </w:rPr>
        <w:fldChar w:fldCharType="separate"/>
      </w:r>
      <w:r w:rsidR="002A3097">
        <w:rPr>
          <w:sz w:val="24"/>
          <w:szCs w:val="24"/>
        </w:rPr>
        <w:t>cento e oitenta</w:t>
      </w:r>
      <w:r w:rsidR="000B016F" w:rsidRPr="005D0BC5">
        <w:rPr>
          <w:sz w:val="24"/>
          <w:szCs w:val="24"/>
        </w:rPr>
        <w:fldChar w:fldCharType="end"/>
      </w:r>
      <w:r w:rsidR="000B016F" w:rsidRPr="005D0BC5">
        <w:rPr>
          <w:sz w:val="24"/>
          <w:szCs w:val="24"/>
        </w:rPr>
        <w:t>)   dias</w:t>
      </w:r>
      <w:r w:rsidR="002A1876">
        <w:rPr>
          <w:sz w:val="24"/>
          <w:szCs w:val="24"/>
        </w:rPr>
        <w:t xml:space="preserve"> </w:t>
      </w:r>
      <w:r w:rsidR="005A096F" w:rsidRPr="002A1876">
        <w:rPr>
          <w:sz w:val="24"/>
          <w:szCs w:val="24"/>
        </w:rPr>
        <w:t xml:space="preserve">contados a partir da data da assinatura </w:t>
      </w:r>
      <w:r w:rsidR="00514862" w:rsidRPr="002A1876">
        <w:rPr>
          <w:sz w:val="24"/>
          <w:szCs w:val="24"/>
        </w:rPr>
        <w:t>citada no</w:t>
      </w:r>
      <w:r w:rsidR="005A096F" w:rsidRPr="002A1876">
        <w:rPr>
          <w:sz w:val="24"/>
          <w:szCs w:val="24"/>
        </w:rPr>
        <w:t xml:space="preserve"> extrato do contrato publicado</w:t>
      </w:r>
      <w:r w:rsidR="00514862" w:rsidRPr="002A1876">
        <w:rPr>
          <w:sz w:val="24"/>
          <w:szCs w:val="24"/>
        </w:rPr>
        <w:t xml:space="preserve"> no Diário Oficial</w:t>
      </w:r>
      <w:r w:rsidR="005A096F" w:rsidRPr="002A1876">
        <w:rPr>
          <w:sz w:val="24"/>
          <w:szCs w:val="24"/>
        </w:rPr>
        <w:t>.</w:t>
      </w:r>
    </w:p>
    <w:p w14:paraId="7ABA2240" w14:textId="77777777" w:rsidR="00C24291" w:rsidRPr="005D0BC5" w:rsidRDefault="00923169" w:rsidP="005365E1">
      <w:pPr>
        <w:jc w:val="both"/>
        <w:rPr>
          <w:sz w:val="24"/>
          <w:szCs w:val="24"/>
        </w:rPr>
      </w:pPr>
      <w:r w:rsidRPr="005D0BC5">
        <w:rPr>
          <w:b/>
          <w:bCs/>
          <w:sz w:val="24"/>
          <w:szCs w:val="24"/>
        </w:rPr>
        <w:t>4.1.1</w:t>
      </w:r>
      <w:r w:rsidRPr="005D0BC5">
        <w:rPr>
          <w:sz w:val="24"/>
          <w:szCs w:val="24"/>
        </w:rPr>
        <w:t xml:space="preserve"> O início da execução do </w:t>
      </w:r>
      <w:r w:rsidR="00E230D0" w:rsidRPr="005D0BC5">
        <w:rPr>
          <w:sz w:val="24"/>
          <w:szCs w:val="24"/>
        </w:rPr>
        <w:t>objeto,</w:t>
      </w:r>
      <w:r w:rsidR="00EA537C" w:rsidRPr="005D0BC5">
        <w:rPr>
          <w:sz w:val="24"/>
          <w:szCs w:val="24"/>
        </w:rPr>
        <w:t xml:space="preserve"> sem prejuízo do estabelecido no item anterior, </w:t>
      </w:r>
      <w:r w:rsidRPr="005D0BC5">
        <w:rPr>
          <w:sz w:val="24"/>
          <w:szCs w:val="24"/>
        </w:rPr>
        <w:t>deverá ocorrer em, no máximo</w:t>
      </w:r>
      <w:r w:rsidR="00E600BD" w:rsidRPr="005D0BC5">
        <w:rPr>
          <w:sz w:val="24"/>
          <w:szCs w:val="24"/>
        </w:rPr>
        <w:t xml:space="preserve"> </w:t>
      </w:r>
      <w:r w:rsidRPr="005D0BC5">
        <w:rPr>
          <w:sz w:val="24"/>
          <w:szCs w:val="24"/>
        </w:rPr>
        <w:t xml:space="preserve">21 </w:t>
      </w:r>
      <w:r w:rsidR="00DB6BB4" w:rsidRPr="005D0BC5">
        <w:rPr>
          <w:sz w:val="24"/>
          <w:szCs w:val="24"/>
        </w:rPr>
        <w:t>(vinte e</w:t>
      </w:r>
      <w:r w:rsidR="006B40B2" w:rsidRPr="005D0BC5">
        <w:rPr>
          <w:sz w:val="24"/>
          <w:szCs w:val="24"/>
        </w:rPr>
        <w:t xml:space="preserve"> </w:t>
      </w:r>
      <w:r w:rsidR="00DB6BB4" w:rsidRPr="005D0BC5">
        <w:rPr>
          <w:sz w:val="24"/>
          <w:szCs w:val="24"/>
        </w:rPr>
        <w:t>um</w:t>
      </w:r>
      <w:r w:rsidR="00DB6BB4" w:rsidRPr="002A1876">
        <w:rPr>
          <w:sz w:val="24"/>
          <w:szCs w:val="24"/>
        </w:rPr>
        <w:t xml:space="preserve">) </w:t>
      </w:r>
      <w:r w:rsidRPr="002A1876">
        <w:rPr>
          <w:sz w:val="24"/>
          <w:szCs w:val="24"/>
        </w:rPr>
        <w:t xml:space="preserve">dias </w:t>
      </w:r>
      <w:bookmarkEnd w:id="72"/>
      <w:r w:rsidR="00CD1367" w:rsidRPr="002A1876">
        <w:rPr>
          <w:sz w:val="24"/>
          <w:szCs w:val="24"/>
        </w:rPr>
        <w:t xml:space="preserve">da data da assinatura </w:t>
      </w:r>
      <w:r w:rsidR="00514862" w:rsidRPr="002A1876">
        <w:rPr>
          <w:sz w:val="24"/>
          <w:szCs w:val="24"/>
        </w:rPr>
        <w:t>citada n</w:t>
      </w:r>
      <w:r w:rsidR="00CD1367" w:rsidRPr="002A1876">
        <w:rPr>
          <w:sz w:val="24"/>
          <w:szCs w:val="24"/>
        </w:rPr>
        <w:t>o extrato do contrato publicado</w:t>
      </w:r>
      <w:r w:rsidR="00514862" w:rsidRPr="002A1876">
        <w:rPr>
          <w:sz w:val="24"/>
          <w:szCs w:val="24"/>
        </w:rPr>
        <w:t xml:space="preserve"> no Diário Oficial</w:t>
      </w:r>
      <w:r w:rsidR="00CD1367" w:rsidRPr="002A1876">
        <w:rPr>
          <w:sz w:val="24"/>
          <w:szCs w:val="24"/>
        </w:rPr>
        <w:t>.</w:t>
      </w:r>
    </w:p>
    <w:p w14:paraId="51C0FB6B" w14:textId="77777777" w:rsidR="000459A2" w:rsidRPr="005D0BC5" w:rsidRDefault="00923169" w:rsidP="00584E41">
      <w:pPr>
        <w:jc w:val="both"/>
        <w:rPr>
          <w:sz w:val="24"/>
          <w:szCs w:val="24"/>
        </w:rPr>
      </w:pPr>
      <w:r w:rsidRPr="005D0BC5">
        <w:rPr>
          <w:b/>
          <w:bCs/>
          <w:sz w:val="24"/>
          <w:szCs w:val="24"/>
        </w:rPr>
        <w:t>4.</w:t>
      </w:r>
      <w:r w:rsidR="006B40B2" w:rsidRPr="005D0BC5">
        <w:rPr>
          <w:b/>
          <w:bCs/>
          <w:sz w:val="24"/>
          <w:szCs w:val="24"/>
        </w:rPr>
        <w:t>2</w:t>
      </w:r>
      <w:r w:rsidRPr="005D0BC5">
        <w:rPr>
          <w:sz w:val="24"/>
          <w:szCs w:val="24"/>
        </w:rPr>
        <w:t xml:space="preserve"> </w:t>
      </w:r>
      <w:r w:rsidR="00C24291" w:rsidRPr="005D0BC5">
        <w:rPr>
          <w:sz w:val="24"/>
          <w:szCs w:val="24"/>
        </w:rPr>
        <w:t xml:space="preserve">Somente será admitida </w:t>
      </w:r>
      <w:r w:rsidR="00162542" w:rsidRPr="005D0BC5">
        <w:rPr>
          <w:sz w:val="24"/>
          <w:szCs w:val="24"/>
        </w:rPr>
        <w:t xml:space="preserve">a </w:t>
      </w:r>
      <w:r w:rsidR="00C24291" w:rsidRPr="005D0BC5">
        <w:rPr>
          <w:sz w:val="24"/>
          <w:szCs w:val="24"/>
        </w:rPr>
        <w:t xml:space="preserve">alteração do prazo </w:t>
      </w:r>
      <w:r w:rsidR="00162542" w:rsidRPr="005D0BC5">
        <w:rPr>
          <w:sz w:val="24"/>
          <w:szCs w:val="24"/>
        </w:rPr>
        <w:t xml:space="preserve">de execução </w:t>
      </w:r>
      <w:r w:rsidR="001B157E" w:rsidRPr="005D0BC5">
        <w:rPr>
          <w:sz w:val="24"/>
          <w:szCs w:val="24"/>
        </w:rPr>
        <w:t>diante</w:t>
      </w:r>
      <w:r w:rsidR="00C24291" w:rsidRPr="005D0BC5">
        <w:rPr>
          <w:sz w:val="24"/>
          <w:szCs w:val="24"/>
        </w:rPr>
        <w:t>:</w:t>
      </w:r>
      <w:r w:rsidR="001B157E" w:rsidRPr="005D0BC5">
        <w:rPr>
          <w:sz w:val="24"/>
          <w:szCs w:val="24"/>
        </w:rPr>
        <w:t xml:space="preserve"> </w:t>
      </w:r>
    </w:p>
    <w:p w14:paraId="737A0F9C" w14:textId="77777777" w:rsidR="00C24291" w:rsidRPr="005D0BC5" w:rsidRDefault="00C24291" w:rsidP="005365E1">
      <w:pPr>
        <w:tabs>
          <w:tab w:val="left" w:pos="-1843"/>
        </w:tabs>
        <w:jc w:val="both"/>
        <w:rPr>
          <w:sz w:val="24"/>
          <w:szCs w:val="24"/>
        </w:rPr>
      </w:pPr>
      <w:r w:rsidRPr="005D0BC5">
        <w:rPr>
          <w:sz w:val="24"/>
          <w:szCs w:val="24"/>
        </w:rPr>
        <w:t xml:space="preserve">a) </w:t>
      </w:r>
      <w:r w:rsidR="001B157E" w:rsidRPr="005D0BC5">
        <w:rPr>
          <w:sz w:val="24"/>
          <w:szCs w:val="24"/>
        </w:rPr>
        <w:t xml:space="preserve">da </w:t>
      </w:r>
      <w:r w:rsidRPr="005D0BC5">
        <w:rPr>
          <w:sz w:val="24"/>
          <w:szCs w:val="24"/>
        </w:rPr>
        <w:t>alteração do projeto e/ou de especificações técnicas pelo CONTRATANTE;</w:t>
      </w:r>
    </w:p>
    <w:p w14:paraId="2CB5C869" w14:textId="77777777" w:rsidR="00C24291" w:rsidRPr="005D0BC5" w:rsidRDefault="00C24291" w:rsidP="005365E1">
      <w:pPr>
        <w:jc w:val="both"/>
        <w:rPr>
          <w:sz w:val="24"/>
          <w:szCs w:val="24"/>
        </w:rPr>
      </w:pPr>
      <w:r w:rsidRPr="005D0BC5">
        <w:rPr>
          <w:sz w:val="24"/>
          <w:szCs w:val="24"/>
        </w:rPr>
        <w:t xml:space="preserve">b) </w:t>
      </w:r>
      <w:r w:rsidR="001B157E" w:rsidRPr="005D0BC5">
        <w:rPr>
          <w:sz w:val="24"/>
          <w:szCs w:val="24"/>
        </w:rPr>
        <w:t xml:space="preserve"> do aumento, por ato do CONTRATANTE, das quantidades inicialmente previstas</w:t>
      </w:r>
      <w:r w:rsidRPr="005D0BC5">
        <w:rPr>
          <w:sz w:val="24"/>
          <w:szCs w:val="24"/>
        </w:rPr>
        <w:t xml:space="preserve">, obedecidos os limites fixados </w:t>
      </w:r>
      <w:r w:rsidR="00F17DD9" w:rsidRPr="005D0BC5">
        <w:rPr>
          <w:sz w:val="24"/>
          <w:szCs w:val="24"/>
        </w:rPr>
        <w:t>na lei</w:t>
      </w:r>
      <w:r w:rsidRPr="005D0BC5">
        <w:rPr>
          <w:sz w:val="24"/>
          <w:szCs w:val="24"/>
        </w:rPr>
        <w:t>;</w:t>
      </w:r>
    </w:p>
    <w:p w14:paraId="54D63DFC" w14:textId="77777777" w:rsidR="00C24291" w:rsidRPr="005D0BC5" w:rsidRDefault="00C24291" w:rsidP="005365E1">
      <w:pPr>
        <w:jc w:val="both"/>
        <w:rPr>
          <w:sz w:val="24"/>
          <w:szCs w:val="24"/>
        </w:rPr>
      </w:pPr>
      <w:r w:rsidRPr="005D0BC5">
        <w:rPr>
          <w:sz w:val="24"/>
          <w:szCs w:val="24"/>
        </w:rPr>
        <w:t xml:space="preserve">c) </w:t>
      </w:r>
      <w:r w:rsidR="001B157E" w:rsidRPr="005D0BC5">
        <w:rPr>
          <w:sz w:val="24"/>
          <w:szCs w:val="24"/>
        </w:rPr>
        <w:t xml:space="preserve">do </w:t>
      </w:r>
      <w:r w:rsidRPr="005D0BC5">
        <w:rPr>
          <w:sz w:val="24"/>
          <w:szCs w:val="24"/>
        </w:rPr>
        <w:t>atraso no fornecimento de dados informativos, materiais e qualquer subsídio concernente ao objeto contratado, que estejam sob responsabilidade expressa do CONTRATANTE;</w:t>
      </w:r>
    </w:p>
    <w:p w14:paraId="3A14BE38" w14:textId="77777777" w:rsidR="00C24291" w:rsidRPr="005D0BC5" w:rsidRDefault="00C24291" w:rsidP="005365E1">
      <w:pPr>
        <w:jc w:val="both"/>
        <w:rPr>
          <w:sz w:val="24"/>
          <w:szCs w:val="24"/>
        </w:rPr>
      </w:pPr>
      <w:r w:rsidRPr="005D0BC5">
        <w:rPr>
          <w:sz w:val="24"/>
          <w:szCs w:val="24"/>
        </w:rPr>
        <w:t xml:space="preserve">d) </w:t>
      </w:r>
      <w:r w:rsidR="001B157E" w:rsidRPr="005D0BC5">
        <w:rPr>
          <w:sz w:val="24"/>
          <w:szCs w:val="24"/>
        </w:rPr>
        <w:t>d</w:t>
      </w:r>
      <w:r w:rsidR="001170CB" w:rsidRPr="005D0BC5">
        <w:rPr>
          <w:sz w:val="24"/>
          <w:szCs w:val="24"/>
        </w:rPr>
        <w:t xml:space="preserve">a interrupção da execução do contrato ou diminuição do ritmo de trabalho por ordem e no interesse </w:t>
      </w:r>
      <w:r w:rsidRPr="005D0BC5">
        <w:rPr>
          <w:sz w:val="24"/>
          <w:szCs w:val="24"/>
        </w:rPr>
        <w:t>do CONTRATANTE;</w:t>
      </w:r>
    </w:p>
    <w:p w14:paraId="48D243BC" w14:textId="77777777" w:rsidR="00C24291" w:rsidRPr="005D0BC5" w:rsidRDefault="00C24291" w:rsidP="005365E1">
      <w:pPr>
        <w:jc w:val="both"/>
        <w:rPr>
          <w:sz w:val="24"/>
          <w:szCs w:val="24"/>
        </w:rPr>
      </w:pPr>
      <w:r w:rsidRPr="005D0BC5">
        <w:rPr>
          <w:sz w:val="24"/>
          <w:szCs w:val="24"/>
        </w:rPr>
        <w:t xml:space="preserve">e) </w:t>
      </w:r>
      <w:r w:rsidR="001B157E" w:rsidRPr="005D0BC5">
        <w:rPr>
          <w:sz w:val="24"/>
          <w:szCs w:val="24"/>
        </w:rPr>
        <w:t>de impedimento de execução do contrato por fato ou ato de terceiro reconhecido pelo CONTRATANTE em documento contemporâneo à sua ocorrência</w:t>
      </w:r>
      <w:r w:rsidRPr="005D0BC5">
        <w:rPr>
          <w:sz w:val="24"/>
          <w:szCs w:val="24"/>
        </w:rPr>
        <w:t>;</w:t>
      </w:r>
    </w:p>
    <w:p w14:paraId="457D5186" w14:textId="77777777" w:rsidR="00C24291" w:rsidRPr="005D0BC5" w:rsidRDefault="00C24291" w:rsidP="005365E1">
      <w:pPr>
        <w:jc w:val="both"/>
        <w:rPr>
          <w:sz w:val="24"/>
          <w:szCs w:val="24"/>
        </w:rPr>
      </w:pPr>
      <w:r w:rsidRPr="005D0BC5">
        <w:rPr>
          <w:sz w:val="24"/>
          <w:szCs w:val="24"/>
        </w:rPr>
        <w:t xml:space="preserve">f) </w:t>
      </w:r>
      <w:r w:rsidR="001B157E" w:rsidRPr="005D0BC5">
        <w:rPr>
          <w:sz w:val="24"/>
          <w:szCs w:val="24"/>
        </w:rPr>
        <w:t>da superveniência de fato excepcional ou imprevisível, estranho à vontade das partes, que altere fundamentalmente as condições de execução do contrato;</w:t>
      </w:r>
    </w:p>
    <w:p w14:paraId="73AD4D6E" w14:textId="77777777" w:rsidR="00C24291" w:rsidRPr="005D0BC5" w:rsidRDefault="00C24291" w:rsidP="005365E1">
      <w:pPr>
        <w:jc w:val="both"/>
        <w:rPr>
          <w:sz w:val="24"/>
          <w:szCs w:val="24"/>
        </w:rPr>
      </w:pPr>
      <w:r w:rsidRPr="005D0BC5">
        <w:rPr>
          <w:sz w:val="24"/>
          <w:szCs w:val="24"/>
        </w:rPr>
        <w:t xml:space="preserve">g) </w:t>
      </w:r>
      <w:r w:rsidR="001170CB" w:rsidRPr="005D0BC5">
        <w:rPr>
          <w:sz w:val="24"/>
          <w:szCs w:val="24"/>
        </w:rPr>
        <w:t xml:space="preserve">de </w:t>
      </w:r>
      <w:r w:rsidRPr="005D0BC5">
        <w:rPr>
          <w:sz w:val="24"/>
          <w:szCs w:val="24"/>
        </w:rPr>
        <w:t xml:space="preserve">outros </w:t>
      </w:r>
      <w:r w:rsidR="00093E60" w:rsidRPr="005D0BC5">
        <w:rPr>
          <w:sz w:val="24"/>
          <w:szCs w:val="24"/>
        </w:rPr>
        <w:t>casos previstos</w:t>
      </w:r>
      <w:r w:rsidRPr="005D0BC5">
        <w:rPr>
          <w:sz w:val="24"/>
          <w:szCs w:val="24"/>
        </w:rPr>
        <w:t xml:space="preserve"> em lei.</w:t>
      </w:r>
    </w:p>
    <w:p w14:paraId="5A80674D" w14:textId="77777777" w:rsidR="00B546C9" w:rsidRPr="005D0BC5" w:rsidRDefault="00923169" w:rsidP="00584E41">
      <w:pPr>
        <w:jc w:val="both"/>
        <w:rPr>
          <w:sz w:val="24"/>
          <w:szCs w:val="24"/>
        </w:rPr>
      </w:pPr>
      <w:r w:rsidRPr="005D0BC5">
        <w:rPr>
          <w:b/>
          <w:bCs/>
          <w:sz w:val="24"/>
          <w:szCs w:val="24"/>
        </w:rPr>
        <w:t>4.</w:t>
      </w:r>
      <w:r w:rsidR="006B40B2" w:rsidRPr="005D0BC5">
        <w:rPr>
          <w:b/>
          <w:bCs/>
          <w:sz w:val="24"/>
          <w:szCs w:val="24"/>
        </w:rPr>
        <w:t>3</w:t>
      </w:r>
      <w:r w:rsidRPr="005D0BC5">
        <w:rPr>
          <w:sz w:val="24"/>
          <w:szCs w:val="24"/>
        </w:rPr>
        <w:t xml:space="preserve"> </w:t>
      </w:r>
      <w:r w:rsidR="00C77A79" w:rsidRPr="005D0BC5">
        <w:rPr>
          <w:sz w:val="24"/>
          <w:szCs w:val="24"/>
        </w:rPr>
        <w:t xml:space="preserve">Salvo exceções legais, as paralisações da execução do contrato somente podem ser determinadas pelo CONTRATANTE no seu interesse, e os documentos que as formalizam servirão como fundamento para a </w:t>
      </w:r>
      <w:r w:rsidR="00B57DA2" w:rsidRPr="005D0BC5">
        <w:rPr>
          <w:sz w:val="24"/>
          <w:szCs w:val="24"/>
        </w:rPr>
        <w:t>readequação/</w:t>
      </w:r>
      <w:r w:rsidR="00C77A79" w:rsidRPr="005D0BC5">
        <w:rPr>
          <w:sz w:val="24"/>
          <w:szCs w:val="24"/>
        </w:rPr>
        <w:t>alteração do</w:t>
      </w:r>
      <w:r w:rsidR="00B57DA2" w:rsidRPr="005D0BC5">
        <w:rPr>
          <w:sz w:val="24"/>
          <w:szCs w:val="24"/>
        </w:rPr>
        <w:t>s</w:t>
      </w:r>
      <w:r w:rsidR="00C77A79" w:rsidRPr="005D0BC5">
        <w:rPr>
          <w:sz w:val="24"/>
          <w:szCs w:val="24"/>
        </w:rPr>
        <w:t xml:space="preserve"> pr</w:t>
      </w:r>
      <w:r w:rsidR="000459A2" w:rsidRPr="005D0BC5">
        <w:rPr>
          <w:sz w:val="24"/>
          <w:szCs w:val="24"/>
        </w:rPr>
        <w:t>a</w:t>
      </w:r>
      <w:r w:rsidR="00C77A79" w:rsidRPr="005D0BC5">
        <w:rPr>
          <w:sz w:val="24"/>
          <w:szCs w:val="24"/>
        </w:rPr>
        <w:t>zo</w:t>
      </w:r>
      <w:r w:rsidR="00B57DA2" w:rsidRPr="005D0BC5">
        <w:rPr>
          <w:sz w:val="24"/>
          <w:szCs w:val="24"/>
        </w:rPr>
        <w:t>s pactuados</w:t>
      </w:r>
      <w:r w:rsidR="00C77A79" w:rsidRPr="005D0BC5">
        <w:rPr>
          <w:sz w:val="24"/>
          <w:szCs w:val="24"/>
        </w:rPr>
        <w:t>.</w:t>
      </w:r>
      <w:r w:rsidR="00C24291" w:rsidRPr="005D0BC5">
        <w:rPr>
          <w:sz w:val="24"/>
          <w:szCs w:val="24"/>
        </w:rPr>
        <w:t xml:space="preserve"> </w:t>
      </w:r>
    </w:p>
    <w:p w14:paraId="0B07D602" w14:textId="77777777" w:rsidR="00B546C9" w:rsidRPr="005D0BC5" w:rsidRDefault="00B546C9" w:rsidP="00584E41">
      <w:pPr>
        <w:jc w:val="both"/>
        <w:rPr>
          <w:sz w:val="24"/>
          <w:szCs w:val="24"/>
        </w:rPr>
      </w:pPr>
      <w:r w:rsidRPr="0060507A">
        <w:rPr>
          <w:b/>
          <w:bCs/>
          <w:sz w:val="24"/>
          <w:szCs w:val="24"/>
        </w:rPr>
        <w:t>4.4</w:t>
      </w:r>
      <w:r w:rsidRPr="0060507A">
        <w:rPr>
          <w:sz w:val="24"/>
          <w:szCs w:val="24"/>
        </w:rPr>
        <w:t xml:space="preserve"> Havendo </w:t>
      </w:r>
      <w:r w:rsidRPr="0060507A">
        <w:rPr>
          <w:color w:val="000000"/>
          <w:sz w:val="24"/>
          <w:szCs w:val="24"/>
          <w:lang w:eastAsia="pt-BR"/>
        </w:rPr>
        <w:t>impedimento, ordem de paralisação ou suspensão do contrato, o cronograma de execução será prorrogado automaticamente pelo tempo correspondente, anotadas tais circunstâncias mediante simples apostila</w:t>
      </w:r>
      <w:r w:rsidR="00EA537C" w:rsidRPr="0060507A">
        <w:rPr>
          <w:color w:val="000000"/>
          <w:sz w:val="24"/>
          <w:szCs w:val="24"/>
          <w:lang w:eastAsia="pt-BR"/>
        </w:rPr>
        <w:t>, submetendo-se toda documentação ao Paranacidade.</w:t>
      </w:r>
      <w:bookmarkStart w:id="73" w:name="art115§6"/>
      <w:bookmarkEnd w:id="73"/>
    </w:p>
    <w:p w14:paraId="46A9C6D2" w14:textId="77777777" w:rsidR="00B546C9" w:rsidRPr="005D0BC5" w:rsidRDefault="00B546C9" w:rsidP="005365E1">
      <w:pPr>
        <w:jc w:val="both"/>
        <w:rPr>
          <w:sz w:val="24"/>
          <w:szCs w:val="24"/>
        </w:rPr>
      </w:pPr>
      <w:r w:rsidRPr="005D0BC5">
        <w:rPr>
          <w:b/>
          <w:bCs/>
          <w:sz w:val="24"/>
          <w:szCs w:val="24"/>
        </w:rPr>
        <w:t>4.4.1</w:t>
      </w:r>
      <w:r w:rsidRPr="005D0BC5">
        <w:rPr>
          <w:sz w:val="24"/>
          <w:szCs w:val="24"/>
        </w:rPr>
        <w:t xml:space="preserve"> </w:t>
      </w:r>
      <w:r w:rsidRPr="005D0BC5">
        <w:rPr>
          <w:color w:val="000000"/>
          <w:sz w:val="24"/>
          <w:szCs w:val="24"/>
          <w:lang w:eastAsia="pt-BR"/>
        </w:rPr>
        <w:t xml:space="preserve">verificada a ocorrência do disposto no item anterior por mais de 1 (um) mês, a </w:t>
      </w:r>
      <w:r w:rsidRPr="00BC29D3">
        <w:rPr>
          <w:color w:val="000000"/>
          <w:sz w:val="24"/>
          <w:szCs w:val="24"/>
          <w:lang w:eastAsia="pt-BR"/>
        </w:rPr>
        <w:t>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w:t>
      </w:r>
    </w:p>
    <w:p w14:paraId="7A3D33B0" w14:textId="77777777" w:rsidR="0071461B" w:rsidRPr="00E43EE0" w:rsidRDefault="00B546C9" w:rsidP="00E43EE0">
      <w:pPr>
        <w:pStyle w:val="BodyText21"/>
        <w:widowControl w:val="0"/>
        <w:tabs>
          <w:tab w:val="left" w:pos="-7200"/>
        </w:tabs>
        <w:spacing w:after="0" w:line="240" w:lineRule="auto"/>
        <w:rPr>
          <w:rFonts w:ascii="Times New Roman" w:hAnsi="Times New Roman" w:cs="Times New Roman"/>
          <w:b/>
          <w:bCs/>
          <w:sz w:val="24"/>
          <w:szCs w:val="24"/>
          <w:u w:val="single"/>
        </w:rPr>
      </w:pPr>
      <w:r w:rsidRPr="005D0BC5">
        <w:rPr>
          <w:rFonts w:ascii="Times New Roman" w:eastAsia="Arial Unicode MS" w:hAnsi="Times New Roman" w:cs="Times New Roman"/>
          <w:b/>
          <w:bCs/>
          <w:sz w:val="24"/>
          <w:szCs w:val="24"/>
        </w:rPr>
        <w:t>4.5</w:t>
      </w:r>
      <w:r w:rsidRPr="005D0BC5">
        <w:rPr>
          <w:rFonts w:ascii="Times New Roman" w:eastAsia="Arial Unicode MS" w:hAnsi="Times New Roman" w:cs="Times New Roman"/>
          <w:sz w:val="24"/>
          <w:szCs w:val="24"/>
        </w:rPr>
        <w:t xml:space="preserve"> A solicitação de aditivo de prazo de execução, suspensão do contrato, assim como de acréscimos ou supressões </w:t>
      </w:r>
      <w:r w:rsidR="00405A2B" w:rsidRPr="005D0BC5">
        <w:rPr>
          <w:rFonts w:ascii="Times New Roman" w:eastAsia="Arial Unicode MS" w:hAnsi="Times New Roman" w:cs="Times New Roman"/>
          <w:sz w:val="24"/>
          <w:szCs w:val="24"/>
        </w:rPr>
        <w:t>do objeto</w:t>
      </w:r>
      <w:r w:rsidRPr="005D0BC5">
        <w:rPr>
          <w:rFonts w:ascii="Times New Roman" w:eastAsia="Arial Unicode MS" w:hAnsi="Times New Roman" w:cs="Times New Roman"/>
          <w:sz w:val="24"/>
          <w:szCs w:val="24"/>
        </w:rPr>
        <w:t xml:space="preserve"> deverá ser realizada no prazo de </w:t>
      </w:r>
      <w:r w:rsidR="00E43EE0">
        <w:rPr>
          <w:rFonts w:ascii="Times New Roman" w:eastAsia="Arial Unicode MS" w:hAnsi="Times New Roman" w:cs="Times New Roman"/>
          <w:sz w:val="24"/>
          <w:szCs w:val="24"/>
        </w:rPr>
        <w:t xml:space="preserve">vigência </w:t>
      </w:r>
      <w:r w:rsidRPr="005D0BC5">
        <w:rPr>
          <w:rFonts w:ascii="Times New Roman" w:eastAsia="Arial Unicode MS" w:hAnsi="Times New Roman" w:cs="Times New Roman"/>
          <w:sz w:val="24"/>
          <w:szCs w:val="24"/>
        </w:rPr>
        <w:t>do contrato</w:t>
      </w:r>
      <w:r w:rsidRPr="0071461B">
        <w:rPr>
          <w:rFonts w:ascii="Times New Roman" w:eastAsia="Arial Unicode MS" w:hAnsi="Times New Roman" w:cs="Times New Roman"/>
          <w:sz w:val="24"/>
          <w:szCs w:val="24"/>
        </w:rPr>
        <w:t xml:space="preserve">. </w:t>
      </w:r>
    </w:p>
    <w:p w14:paraId="18F4D922" w14:textId="77777777" w:rsidR="005365E1" w:rsidRDefault="00334F63" w:rsidP="005365E1">
      <w:pPr>
        <w:pStyle w:val="BodyText21"/>
        <w:widowControl w:val="0"/>
        <w:tabs>
          <w:tab w:val="left" w:pos="-10517"/>
        </w:tabs>
        <w:spacing w:after="0" w:line="240" w:lineRule="auto"/>
        <w:rPr>
          <w:rFonts w:ascii="Times New Roman" w:hAnsi="Times New Roman" w:cs="Times New Roman"/>
          <w:sz w:val="24"/>
          <w:szCs w:val="24"/>
        </w:rPr>
      </w:pPr>
      <w:r w:rsidRPr="005365E1">
        <w:rPr>
          <w:rFonts w:ascii="Times New Roman" w:hAnsi="Times New Roman" w:cs="Times New Roman"/>
          <w:b/>
          <w:bCs/>
          <w:sz w:val="24"/>
          <w:szCs w:val="24"/>
        </w:rPr>
        <w:t>4.5.1</w:t>
      </w:r>
      <w:r w:rsidRPr="00E43EE0">
        <w:rPr>
          <w:rFonts w:ascii="Times New Roman" w:hAnsi="Times New Roman" w:cs="Times New Roman"/>
          <w:sz w:val="24"/>
          <w:szCs w:val="24"/>
        </w:rPr>
        <w:t xml:space="preserve"> As solicitações de aditivos submetidas as Paranacidade devem vir acompanhadas de parecer técnico emitido pela fiscalização e analisadas pelo gestor do contrato, parecer jurídico, cronograma e anuência d</w:t>
      </w:r>
      <w:r w:rsidR="004C7CB4" w:rsidRPr="00E43EE0">
        <w:rPr>
          <w:rFonts w:ascii="Times New Roman" w:hAnsi="Times New Roman" w:cs="Times New Roman"/>
          <w:sz w:val="24"/>
          <w:szCs w:val="24"/>
        </w:rPr>
        <w:t>o</w:t>
      </w:r>
      <w:r w:rsidRPr="00E43EE0">
        <w:rPr>
          <w:rFonts w:ascii="Times New Roman" w:hAnsi="Times New Roman" w:cs="Times New Roman"/>
          <w:sz w:val="24"/>
          <w:szCs w:val="24"/>
        </w:rPr>
        <w:t xml:space="preserve"> CONTRATANTE.</w:t>
      </w:r>
    </w:p>
    <w:p w14:paraId="043A99F0" w14:textId="77777777" w:rsidR="00334F63" w:rsidRPr="00E04822" w:rsidRDefault="00334F63" w:rsidP="005365E1">
      <w:pPr>
        <w:pStyle w:val="BodyText21"/>
        <w:widowControl w:val="0"/>
        <w:tabs>
          <w:tab w:val="left" w:pos="-10517"/>
        </w:tabs>
        <w:spacing w:after="0" w:line="240" w:lineRule="auto"/>
        <w:rPr>
          <w:rFonts w:ascii="Times New Roman" w:hAnsi="Times New Roman" w:cs="Times New Roman"/>
          <w:sz w:val="24"/>
          <w:szCs w:val="24"/>
        </w:rPr>
      </w:pPr>
      <w:r w:rsidRPr="005365E1">
        <w:rPr>
          <w:rFonts w:ascii="Times New Roman" w:hAnsi="Times New Roman" w:cs="Times New Roman"/>
          <w:b/>
          <w:bCs/>
          <w:sz w:val="24"/>
          <w:szCs w:val="24"/>
        </w:rPr>
        <w:t>4.5.2</w:t>
      </w:r>
      <w:r w:rsidRPr="00E43EE0">
        <w:rPr>
          <w:rFonts w:ascii="Times New Roman" w:hAnsi="Times New Roman" w:cs="Times New Roman"/>
          <w:sz w:val="24"/>
          <w:szCs w:val="24"/>
        </w:rPr>
        <w:t xml:space="preserve"> Após análise do gestor do contrato, os acréscimos e supressões, a serem formalizados em termo aditivo, deverão ser planilhados com a indicação do que será acrescido ou suprimido, sujeita à aprovação do CONTRATANTE, bem como a anuência do Paranacidade.</w:t>
      </w:r>
    </w:p>
    <w:p w14:paraId="57304296" w14:textId="77777777" w:rsidR="00C24291" w:rsidRPr="00E04822" w:rsidRDefault="00923169" w:rsidP="000A16DE">
      <w:pPr>
        <w:jc w:val="both"/>
        <w:rPr>
          <w:sz w:val="24"/>
          <w:szCs w:val="24"/>
        </w:rPr>
      </w:pPr>
      <w:r w:rsidRPr="00E04822">
        <w:rPr>
          <w:b/>
          <w:bCs/>
          <w:sz w:val="24"/>
          <w:szCs w:val="24"/>
        </w:rPr>
        <w:t>4.</w:t>
      </w:r>
      <w:r w:rsidR="00D72282" w:rsidRPr="00E04822">
        <w:rPr>
          <w:b/>
          <w:bCs/>
          <w:sz w:val="24"/>
          <w:szCs w:val="24"/>
        </w:rPr>
        <w:t>6</w:t>
      </w:r>
      <w:r w:rsidRPr="00E04822">
        <w:rPr>
          <w:sz w:val="24"/>
          <w:szCs w:val="24"/>
        </w:rPr>
        <w:t xml:space="preserve"> </w:t>
      </w:r>
      <w:r w:rsidR="00C24291" w:rsidRPr="00E04822">
        <w:rPr>
          <w:sz w:val="24"/>
          <w:szCs w:val="24"/>
        </w:rPr>
        <w:t xml:space="preserve">Ficando a CONTRATADA temporariamente impossibilitada, total ou parcialmente, de cumprir seus deveres e responsabilidades relativos à execução da obra, deverá comunicar e justificar o fato por escrito para que o CONTRATANTE </w:t>
      </w:r>
      <w:r w:rsidR="00C77A79" w:rsidRPr="00E04822">
        <w:rPr>
          <w:sz w:val="24"/>
          <w:szCs w:val="24"/>
        </w:rPr>
        <w:t xml:space="preserve">avalie e </w:t>
      </w:r>
      <w:r w:rsidR="00C24291" w:rsidRPr="00E04822">
        <w:rPr>
          <w:sz w:val="24"/>
          <w:szCs w:val="24"/>
        </w:rPr>
        <w:t xml:space="preserve">tome as </w:t>
      </w:r>
      <w:r w:rsidR="00093E60" w:rsidRPr="00E04822">
        <w:rPr>
          <w:sz w:val="24"/>
          <w:szCs w:val="24"/>
        </w:rPr>
        <w:t>providências cabíveis</w:t>
      </w:r>
      <w:r w:rsidR="00C24291" w:rsidRPr="00E04822">
        <w:rPr>
          <w:sz w:val="24"/>
          <w:szCs w:val="24"/>
        </w:rPr>
        <w:t>.</w:t>
      </w:r>
      <w:r w:rsidR="00C77A79" w:rsidRPr="00E04822">
        <w:rPr>
          <w:sz w:val="24"/>
          <w:szCs w:val="24"/>
        </w:rPr>
        <w:t xml:space="preserve"> Os atrasos provenientes de greves ocorridas na CONTRATADA ou atrasos por parte de suas eventuais subcontratadas não poderão ser alegados como justificativa</w:t>
      </w:r>
      <w:r w:rsidR="000459A2" w:rsidRPr="00E04822">
        <w:rPr>
          <w:sz w:val="24"/>
          <w:szCs w:val="24"/>
        </w:rPr>
        <w:t>.</w:t>
      </w:r>
      <w:r w:rsidR="00C77A79" w:rsidRPr="00E04822">
        <w:rPr>
          <w:sz w:val="24"/>
          <w:szCs w:val="24"/>
        </w:rPr>
        <w:t xml:space="preserve"> </w:t>
      </w:r>
      <w:r w:rsidR="00C24291" w:rsidRPr="00E04822">
        <w:rPr>
          <w:sz w:val="24"/>
          <w:szCs w:val="24"/>
        </w:rPr>
        <w:tab/>
      </w:r>
    </w:p>
    <w:p w14:paraId="71774962" w14:textId="77777777" w:rsidR="00C24291" w:rsidRPr="005D0BC5" w:rsidRDefault="00923169" w:rsidP="000A16DE">
      <w:pPr>
        <w:jc w:val="both"/>
        <w:rPr>
          <w:sz w:val="24"/>
          <w:szCs w:val="24"/>
        </w:rPr>
      </w:pPr>
      <w:r w:rsidRPr="00E04822">
        <w:rPr>
          <w:b/>
          <w:bCs/>
          <w:sz w:val="24"/>
          <w:szCs w:val="24"/>
        </w:rPr>
        <w:t>4.</w:t>
      </w:r>
      <w:r w:rsidR="00D72282" w:rsidRPr="00E04822">
        <w:rPr>
          <w:b/>
          <w:bCs/>
          <w:sz w:val="24"/>
          <w:szCs w:val="24"/>
        </w:rPr>
        <w:t>7</w:t>
      </w:r>
      <w:r w:rsidRPr="00E04822">
        <w:rPr>
          <w:sz w:val="24"/>
          <w:szCs w:val="24"/>
        </w:rPr>
        <w:t xml:space="preserve"> </w:t>
      </w:r>
      <w:r w:rsidR="00C24291" w:rsidRPr="00E04822">
        <w:rPr>
          <w:sz w:val="24"/>
          <w:szCs w:val="24"/>
        </w:rPr>
        <w:t>O CONTRATANTE se reserva o direito de contratar a execução da obra com outra empresa, desde que rescindido o presente contrato e respeitadas as condições da licitação, não cabendo direito à CONTRATADA de formular qualquer reivindicação, pleito ou reclamação.</w:t>
      </w:r>
    </w:p>
    <w:p w14:paraId="08472D17" w14:textId="77777777" w:rsidR="00C24291" w:rsidRPr="005D0BC5" w:rsidRDefault="00C24291" w:rsidP="00584E41">
      <w:pPr>
        <w:jc w:val="both"/>
        <w:rPr>
          <w:b/>
          <w:sz w:val="24"/>
          <w:szCs w:val="24"/>
        </w:rPr>
      </w:pPr>
    </w:p>
    <w:p w14:paraId="2D9981D4" w14:textId="77777777" w:rsidR="00C24291" w:rsidRPr="005D0BC5" w:rsidRDefault="00C24291" w:rsidP="00584E41">
      <w:pPr>
        <w:jc w:val="both"/>
        <w:rPr>
          <w:b/>
          <w:sz w:val="24"/>
          <w:szCs w:val="24"/>
        </w:rPr>
      </w:pPr>
      <w:r w:rsidRPr="005D0BC5">
        <w:rPr>
          <w:b/>
          <w:sz w:val="24"/>
          <w:szCs w:val="24"/>
        </w:rPr>
        <w:t xml:space="preserve">CLÁUSULA QUINTA - DA VIGÊNCIA </w:t>
      </w:r>
    </w:p>
    <w:p w14:paraId="75167DE0" w14:textId="75194833" w:rsidR="00F210CC" w:rsidRDefault="00DB6BB4" w:rsidP="00F210CC">
      <w:pPr>
        <w:shd w:val="clear" w:color="auto" w:fill="FFFFFF"/>
        <w:jc w:val="both"/>
        <w:rPr>
          <w:sz w:val="24"/>
          <w:szCs w:val="24"/>
          <w:lang w:eastAsia="en-US"/>
        </w:rPr>
      </w:pPr>
      <w:r w:rsidRPr="003465A3">
        <w:rPr>
          <w:b/>
          <w:bCs/>
          <w:sz w:val="24"/>
          <w:szCs w:val="24"/>
        </w:rPr>
        <w:t>5.1</w:t>
      </w:r>
      <w:r w:rsidRPr="003465A3">
        <w:rPr>
          <w:sz w:val="24"/>
          <w:szCs w:val="24"/>
        </w:rPr>
        <w:t xml:space="preserve"> </w:t>
      </w:r>
      <w:r w:rsidR="004F2130" w:rsidRPr="003465A3">
        <w:rPr>
          <w:sz w:val="24"/>
          <w:szCs w:val="24"/>
        </w:rPr>
        <w:t xml:space="preserve">O prazo de vigência do presente Contrato é de </w:t>
      </w:r>
      <w:r w:rsidR="009759AE">
        <w:rPr>
          <w:sz w:val="24"/>
          <w:szCs w:val="24"/>
        </w:rPr>
        <w:t>360</w:t>
      </w:r>
      <w:r w:rsidR="00365F58" w:rsidRPr="003465A3">
        <w:rPr>
          <w:sz w:val="24"/>
          <w:szCs w:val="24"/>
        </w:rPr>
        <w:t xml:space="preserve"> </w:t>
      </w:r>
      <w:r w:rsidR="004F2130" w:rsidRPr="003465A3">
        <w:rPr>
          <w:sz w:val="24"/>
          <w:szCs w:val="24"/>
        </w:rPr>
        <w:t>(</w:t>
      </w:r>
      <w:r w:rsidR="009759AE">
        <w:rPr>
          <w:sz w:val="24"/>
          <w:szCs w:val="24"/>
        </w:rPr>
        <w:t>trezentos e sessenta</w:t>
      </w:r>
      <w:r w:rsidR="004F2130" w:rsidRPr="003465A3">
        <w:rPr>
          <w:sz w:val="24"/>
          <w:szCs w:val="24"/>
        </w:rPr>
        <w:t xml:space="preserve">) dias, </w:t>
      </w:r>
      <w:r w:rsidR="00F210CC" w:rsidRPr="00777695">
        <w:rPr>
          <w:color w:val="000000"/>
          <w:sz w:val="24"/>
          <w:szCs w:val="24"/>
        </w:rPr>
        <w:t xml:space="preserve">contados a partir da </w:t>
      </w:r>
      <w:r w:rsidR="00F210CC" w:rsidRPr="00777695">
        <w:rPr>
          <w:b/>
          <w:bCs/>
          <w:color w:val="000000"/>
          <w:sz w:val="24"/>
          <w:szCs w:val="24"/>
        </w:rPr>
        <w:t>data da assinatura citada no extrato</w:t>
      </w:r>
      <w:r w:rsidR="00F210CC" w:rsidRPr="00777695">
        <w:rPr>
          <w:color w:val="000000"/>
          <w:sz w:val="24"/>
          <w:szCs w:val="24"/>
        </w:rPr>
        <w:t xml:space="preserve"> do contrato publicado no diário oficial.</w:t>
      </w:r>
    </w:p>
    <w:p w14:paraId="7AE7EEBC" w14:textId="77777777" w:rsidR="00DB6BB4" w:rsidRPr="005D0BC5" w:rsidRDefault="00DB6BB4" w:rsidP="00584E41">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sz w:val="24"/>
          <w:szCs w:val="24"/>
        </w:rPr>
        <w:t>5.</w:t>
      </w:r>
      <w:r w:rsidR="000C4F3A" w:rsidRPr="005D0BC5">
        <w:rPr>
          <w:rFonts w:ascii="Times New Roman" w:hAnsi="Times New Roman" w:cs="Times New Roman"/>
          <w:b/>
          <w:bCs/>
          <w:sz w:val="24"/>
          <w:szCs w:val="24"/>
        </w:rPr>
        <w:t>2</w:t>
      </w:r>
      <w:r w:rsidRPr="005D0BC5">
        <w:rPr>
          <w:rFonts w:ascii="Times New Roman" w:hAnsi="Times New Roman" w:cs="Times New Roman"/>
          <w:b/>
          <w:bCs/>
          <w:sz w:val="24"/>
          <w:szCs w:val="24"/>
        </w:rPr>
        <w:t>.</w:t>
      </w:r>
      <w:r w:rsidRPr="005D0BC5">
        <w:rPr>
          <w:rFonts w:ascii="Times New Roman" w:hAnsi="Times New Roman" w:cs="Times New Roman"/>
          <w:sz w:val="24"/>
          <w:szCs w:val="24"/>
        </w:rPr>
        <w:t xml:space="preserve"> </w:t>
      </w:r>
      <w:r w:rsidRPr="005D0BC5">
        <w:rPr>
          <w:rFonts w:ascii="Times New Roman" w:hAnsi="Times New Roman" w:cs="Times New Roman"/>
          <w:color w:val="000000"/>
          <w:sz w:val="24"/>
          <w:szCs w:val="24"/>
        </w:rPr>
        <w:t>O prazo de vigência será automaticamente prorrogado quando seu objeto não for concluído no p</w:t>
      </w:r>
      <w:r w:rsidR="003465A3">
        <w:rPr>
          <w:rFonts w:ascii="Times New Roman" w:hAnsi="Times New Roman" w:cs="Times New Roman"/>
          <w:color w:val="000000"/>
          <w:sz w:val="24"/>
          <w:szCs w:val="24"/>
        </w:rPr>
        <w:t>razo</w:t>
      </w:r>
      <w:r w:rsidRPr="005D0BC5">
        <w:rPr>
          <w:rFonts w:ascii="Times New Roman" w:hAnsi="Times New Roman" w:cs="Times New Roman"/>
          <w:color w:val="000000"/>
          <w:sz w:val="24"/>
          <w:szCs w:val="24"/>
        </w:rPr>
        <w:t xml:space="preserve"> firmado no contrato.</w:t>
      </w:r>
    </w:p>
    <w:p w14:paraId="2EBEA5F3" w14:textId="77777777" w:rsidR="00DB6BB4" w:rsidRPr="005D0BC5" w:rsidRDefault="00DB6BB4" w:rsidP="00584E41">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color w:val="000000"/>
          <w:sz w:val="24"/>
          <w:szCs w:val="24"/>
        </w:rPr>
        <w:t>5.</w:t>
      </w:r>
      <w:r w:rsidR="000C4F3A" w:rsidRPr="005D0BC5">
        <w:rPr>
          <w:rFonts w:ascii="Times New Roman" w:hAnsi="Times New Roman" w:cs="Times New Roman"/>
          <w:b/>
          <w:bCs/>
          <w:color w:val="000000"/>
          <w:sz w:val="24"/>
          <w:szCs w:val="24"/>
        </w:rPr>
        <w:t>3</w:t>
      </w:r>
      <w:r w:rsidR="000C4F3A" w:rsidRPr="005D0BC5">
        <w:rPr>
          <w:rFonts w:ascii="Times New Roman" w:hAnsi="Times New Roman" w:cs="Times New Roman"/>
          <w:color w:val="000000"/>
          <w:sz w:val="24"/>
          <w:szCs w:val="24"/>
        </w:rPr>
        <w:t xml:space="preserve"> </w:t>
      </w:r>
      <w:r w:rsidRPr="005D0BC5">
        <w:rPr>
          <w:rFonts w:ascii="Times New Roman" w:hAnsi="Times New Roman" w:cs="Times New Roman"/>
          <w:color w:val="000000"/>
          <w:sz w:val="24"/>
          <w:szCs w:val="24"/>
        </w:rPr>
        <w:t>Quando a não conclusão decorrer de culpa do contratado:</w:t>
      </w:r>
    </w:p>
    <w:p w14:paraId="62F1144C" w14:textId="77777777" w:rsidR="00DB6BB4" w:rsidRPr="005D0BC5" w:rsidRDefault="00DB6BB4" w:rsidP="005365E1">
      <w:pPr>
        <w:pStyle w:val="Standard"/>
        <w:spacing w:after="0" w:line="240" w:lineRule="auto"/>
        <w:jc w:val="both"/>
        <w:rPr>
          <w:rFonts w:ascii="Times New Roman" w:hAnsi="Times New Roman"/>
          <w:sz w:val="24"/>
          <w:szCs w:val="24"/>
        </w:rPr>
      </w:pPr>
      <w:r w:rsidRPr="005D0BC5">
        <w:rPr>
          <w:rFonts w:ascii="Times New Roman" w:eastAsia="Times New Roman" w:hAnsi="Times New Roman"/>
          <w:color w:val="000000"/>
          <w:sz w:val="24"/>
          <w:szCs w:val="24"/>
        </w:rPr>
        <w:t>a) o contratado será constituído em mora, aplicáveis a ele as respectivas sanções administrativas;</w:t>
      </w:r>
    </w:p>
    <w:p w14:paraId="55A48A37" w14:textId="77777777" w:rsidR="00DB6BB4" w:rsidRPr="005D0BC5" w:rsidRDefault="00DB6BB4" w:rsidP="005365E1">
      <w:pPr>
        <w:pStyle w:val="Textbody"/>
        <w:spacing w:after="0" w:line="240" w:lineRule="auto"/>
        <w:jc w:val="both"/>
        <w:rPr>
          <w:rFonts w:ascii="Times New Roman" w:hAnsi="Times New Roman"/>
          <w:sz w:val="24"/>
          <w:szCs w:val="24"/>
        </w:rPr>
      </w:pPr>
      <w:bookmarkStart w:id="74" w:name="art111pii11"/>
      <w:bookmarkEnd w:id="74"/>
      <w:r w:rsidRPr="005D0BC5">
        <w:rPr>
          <w:rFonts w:ascii="Times New Roman" w:eastAsia="Times New Roman" w:hAnsi="Times New Roman"/>
          <w:color w:val="000000"/>
          <w:sz w:val="24"/>
          <w:szCs w:val="24"/>
        </w:rPr>
        <w:t>b) a Administração poderá optar pela extinção do contrato e, nesse caso, adotará as medidas admitidas em lei para a continuidade da execução contratual.</w:t>
      </w:r>
    </w:p>
    <w:p w14:paraId="24573B52" w14:textId="77777777" w:rsidR="004F2130" w:rsidRPr="005D0BC5" w:rsidRDefault="004F2130" w:rsidP="00584E41">
      <w:pPr>
        <w:jc w:val="both"/>
        <w:rPr>
          <w:b/>
          <w:sz w:val="24"/>
          <w:szCs w:val="24"/>
        </w:rPr>
      </w:pPr>
    </w:p>
    <w:p w14:paraId="418B7C60" w14:textId="77777777" w:rsidR="00C24291" w:rsidRPr="005D0BC5" w:rsidRDefault="00C24291" w:rsidP="00584E41">
      <w:pPr>
        <w:jc w:val="both"/>
        <w:rPr>
          <w:b/>
          <w:sz w:val="24"/>
          <w:szCs w:val="24"/>
        </w:rPr>
      </w:pPr>
      <w:r w:rsidRPr="005D0BC5">
        <w:rPr>
          <w:b/>
          <w:sz w:val="24"/>
          <w:szCs w:val="24"/>
        </w:rPr>
        <w:t>CLÁUSULA SEXTA - DAS OBRIGAÇÕES DA CONTRATADA</w:t>
      </w:r>
    </w:p>
    <w:p w14:paraId="1F2F4292" w14:textId="77777777" w:rsidR="00C24291" w:rsidRPr="005D0BC5" w:rsidRDefault="00DB6BB4" w:rsidP="00584E41">
      <w:pPr>
        <w:jc w:val="both"/>
        <w:rPr>
          <w:sz w:val="24"/>
          <w:szCs w:val="24"/>
        </w:rPr>
      </w:pPr>
      <w:r w:rsidRPr="005D0BC5">
        <w:rPr>
          <w:b/>
          <w:bCs/>
          <w:sz w:val="24"/>
          <w:szCs w:val="24"/>
        </w:rPr>
        <w:t>6.1</w:t>
      </w:r>
      <w:r w:rsidRPr="005D0BC5">
        <w:rPr>
          <w:sz w:val="24"/>
          <w:szCs w:val="24"/>
        </w:rPr>
        <w:t xml:space="preserve"> </w:t>
      </w:r>
      <w:r w:rsidR="00C24291" w:rsidRPr="005D0BC5">
        <w:rPr>
          <w:sz w:val="24"/>
          <w:szCs w:val="24"/>
        </w:rPr>
        <w:t xml:space="preserve">A CONTRATADA se obriga a: </w:t>
      </w:r>
    </w:p>
    <w:p w14:paraId="7319B0C1" w14:textId="77777777" w:rsidR="00C24291" w:rsidRPr="005365E1" w:rsidRDefault="00062B0C" w:rsidP="005365E1">
      <w:pPr>
        <w:numPr>
          <w:ilvl w:val="0"/>
          <w:numId w:val="15"/>
        </w:numPr>
        <w:ind w:left="0" w:firstLine="0"/>
        <w:jc w:val="both"/>
        <w:rPr>
          <w:sz w:val="24"/>
          <w:szCs w:val="24"/>
        </w:rPr>
      </w:pPr>
      <w:r w:rsidRPr="005D0BC5">
        <w:rPr>
          <w:sz w:val="24"/>
          <w:szCs w:val="24"/>
        </w:rPr>
        <w:t xml:space="preserve"> </w:t>
      </w:r>
      <w:r w:rsidR="00C24291" w:rsidRPr="005365E1">
        <w:rPr>
          <w:sz w:val="24"/>
          <w:szCs w:val="24"/>
        </w:rPr>
        <w:t>confecção e colocação de placas de obra, conforme modelo</w:t>
      </w:r>
      <w:r w:rsidR="007C374E" w:rsidRPr="005365E1">
        <w:rPr>
          <w:sz w:val="24"/>
          <w:szCs w:val="24"/>
        </w:rPr>
        <w:t xml:space="preserve"> disponibilizado</w:t>
      </w:r>
      <w:r w:rsidR="00C24291" w:rsidRPr="005365E1">
        <w:rPr>
          <w:sz w:val="24"/>
          <w:szCs w:val="24"/>
        </w:rPr>
        <w:t>;</w:t>
      </w:r>
    </w:p>
    <w:p w14:paraId="3B9ED486" w14:textId="77777777" w:rsidR="00B325E6" w:rsidRPr="005365E1" w:rsidRDefault="00062B0C" w:rsidP="005365E1">
      <w:pPr>
        <w:numPr>
          <w:ilvl w:val="0"/>
          <w:numId w:val="15"/>
        </w:numPr>
        <w:ind w:left="0" w:firstLine="0"/>
        <w:jc w:val="both"/>
        <w:rPr>
          <w:sz w:val="24"/>
          <w:szCs w:val="24"/>
        </w:rPr>
      </w:pPr>
      <w:bookmarkStart w:id="75" w:name="_Hlk12624185"/>
      <w:r w:rsidRPr="005365E1">
        <w:rPr>
          <w:sz w:val="24"/>
          <w:szCs w:val="24"/>
        </w:rPr>
        <w:t xml:space="preserve"> </w:t>
      </w:r>
      <w:bookmarkStart w:id="76" w:name="_Hlk12889813"/>
      <w:r w:rsidR="0063267B" w:rsidRPr="005365E1">
        <w:rPr>
          <w:sz w:val="24"/>
          <w:szCs w:val="24"/>
        </w:rPr>
        <w:t>as placas devem ser afixadas em local visível, preferencialmente no acesso principal do empreendimento ou voltadas para a via que favoreça a melhor visualização, devendo ser mantidas em bom estado de conservação, inclusive quanto à integridade do padrão das cores, durante o período de exercício da obra, substituindo-as ou recuperando-as quando verificado o seu desgaste, precariedade ou, ainda, por solicitação do PARANACIDADE</w:t>
      </w:r>
      <w:bookmarkEnd w:id="76"/>
      <w:r w:rsidR="004C7095" w:rsidRPr="005365E1">
        <w:rPr>
          <w:sz w:val="24"/>
          <w:szCs w:val="24"/>
        </w:rPr>
        <w:t>;</w:t>
      </w:r>
    </w:p>
    <w:bookmarkEnd w:id="75"/>
    <w:p w14:paraId="574BEE9F"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assegurar a execução do objeto deste Contrato, a proteção e a conservação dos serviços executados bem como</w:t>
      </w:r>
      <w:r w:rsidR="000F6460" w:rsidRPr="005365E1">
        <w:rPr>
          <w:sz w:val="24"/>
          <w:szCs w:val="24"/>
        </w:rPr>
        <w:t xml:space="preserve">, </w:t>
      </w:r>
      <w:r w:rsidR="00C24291" w:rsidRPr="005365E1">
        <w:rPr>
          <w:sz w:val="24"/>
          <w:szCs w:val="24"/>
        </w:rPr>
        <w:t>respeitar rigorosamente as recomendações da ABNT;</w:t>
      </w:r>
    </w:p>
    <w:p w14:paraId="170E30B7"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notificar a fiscalização, no mínimo, com 48 (</w:t>
      </w:r>
      <w:r w:rsidR="00C24291" w:rsidRPr="005365E1">
        <w:rPr>
          <w:i/>
          <w:sz w:val="24"/>
          <w:szCs w:val="24"/>
        </w:rPr>
        <w:t>quarenta e oito</w:t>
      </w:r>
      <w:r w:rsidR="00C24291" w:rsidRPr="005365E1">
        <w:rPr>
          <w:sz w:val="24"/>
          <w:szCs w:val="24"/>
        </w:rPr>
        <w:t>) horas de antecedência, da concretagem dos elementos armados da estrutura, da remoção de qualquer forma de concreto e</w:t>
      </w:r>
      <w:r w:rsidR="004B6B91" w:rsidRPr="005365E1">
        <w:rPr>
          <w:sz w:val="24"/>
          <w:szCs w:val="24"/>
        </w:rPr>
        <w:t>, quando for o caso,</w:t>
      </w:r>
      <w:r w:rsidR="00C24291" w:rsidRPr="005365E1">
        <w:rPr>
          <w:sz w:val="24"/>
          <w:szCs w:val="24"/>
        </w:rPr>
        <w:t xml:space="preserve"> do início dos testes de operação das instalações elétricas e hidráulicas;</w:t>
      </w:r>
    </w:p>
    <w:p w14:paraId="166FA5FD"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manter, em todos os locais de serviços, um seguro sistema de sinalização e segurança, principalmente em vias públicas, de acordo com as normas de segurança do trabalho;</w:t>
      </w:r>
    </w:p>
    <w:p w14:paraId="543F95A7"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dar ciência à fiscalização da ocorrência de qualquer fato ou condição que possa atrasar ou impedir a conclusão do objeto deste Contrato;</w:t>
      </w:r>
    </w:p>
    <w:p w14:paraId="265D1118"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manter no local d</w:t>
      </w:r>
      <w:r w:rsidR="004B6B91" w:rsidRPr="005365E1">
        <w:rPr>
          <w:sz w:val="24"/>
          <w:szCs w:val="24"/>
        </w:rPr>
        <w:t>a execução do</w:t>
      </w:r>
      <w:r w:rsidR="00C24291" w:rsidRPr="005365E1">
        <w:rPr>
          <w:sz w:val="24"/>
          <w:szCs w:val="24"/>
        </w:rPr>
        <w:t xml:space="preserve"> objeto deste Contrato, devidamente atualizado, Livro Diário de Ocorrência;</w:t>
      </w:r>
    </w:p>
    <w:p w14:paraId="5B658EFF" w14:textId="77777777" w:rsidR="00C24291" w:rsidRPr="005365E1" w:rsidRDefault="004B6B91"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providenciar a matrícula do objeto deste Contrato no INSS;</w:t>
      </w:r>
    </w:p>
    <w:p w14:paraId="622BBF33"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não manter em seu quadro de pessoal menores em horário noturno de trabalho ou em serviços perigosos ou insalubres, não manter</w:t>
      </w:r>
      <w:r w:rsidR="004B6B91" w:rsidRPr="005365E1">
        <w:rPr>
          <w:sz w:val="24"/>
          <w:szCs w:val="24"/>
        </w:rPr>
        <w:t>,</w:t>
      </w:r>
      <w:r w:rsidR="00C24291" w:rsidRPr="005365E1">
        <w:rPr>
          <w:sz w:val="24"/>
          <w:szCs w:val="24"/>
        </w:rPr>
        <w:t xml:space="preserve"> ainda, em qualquer trabalho, menores de 16 (dezesseis) anos, salvo na condição de aprendiz, a partir de 14 (quatorze) anos</w:t>
      </w:r>
      <w:r w:rsidR="004B6B91" w:rsidRPr="005365E1">
        <w:rPr>
          <w:sz w:val="24"/>
          <w:szCs w:val="24"/>
        </w:rPr>
        <w:t>;</w:t>
      </w:r>
    </w:p>
    <w:p w14:paraId="4352FD51"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1C6510" w:rsidRPr="005365E1">
        <w:rPr>
          <w:sz w:val="24"/>
          <w:szCs w:val="24"/>
        </w:rPr>
        <w:t>m</w:t>
      </w:r>
      <w:r w:rsidR="00C24291" w:rsidRPr="005365E1">
        <w:rPr>
          <w:sz w:val="24"/>
          <w:szCs w:val="24"/>
        </w:rPr>
        <w:t>anter</w:t>
      </w:r>
      <w:r w:rsidR="001C6510" w:rsidRPr="005365E1">
        <w:rPr>
          <w:sz w:val="24"/>
          <w:szCs w:val="24"/>
        </w:rPr>
        <w:t>,</w:t>
      </w:r>
      <w:r w:rsidR="00C24291" w:rsidRPr="005365E1">
        <w:rPr>
          <w:sz w:val="24"/>
          <w:szCs w:val="24"/>
        </w:rPr>
        <w:t xml:space="preserve"> durante toda a execução do contrato, em compatibilidade com as obrigações assumidas, todas as condições de habilitação e qualificação exigidas na licitação</w:t>
      </w:r>
      <w:r w:rsidR="007C374E" w:rsidRPr="005365E1">
        <w:rPr>
          <w:sz w:val="24"/>
          <w:szCs w:val="24"/>
        </w:rPr>
        <w:t>, especialmente a reserva de cargos prevista em lei</w:t>
      </w:r>
      <w:r w:rsidR="001C6510" w:rsidRPr="005365E1">
        <w:rPr>
          <w:sz w:val="24"/>
          <w:szCs w:val="24"/>
        </w:rPr>
        <w:t>;</w:t>
      </w:r>
    </w:p>
    <w:p w14:paraId="61CCD494"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fornecer em tempo hábil os materiais, veículos, máquinas e equipamentos</w:t>
      </w:r>
      <w:r w:rsidR="001C6510" w:rsidRPr="005365E1">
        <w:rPr>
          <w:sz w:val="24"/>
          <w:szCs w:val="24"/>
        </w:rPr>
        <w:t>;</w:t>
      </w:r>
    </w:p>
    <w:p w14:paraId="0A042EE6" w14:textId="77777777" w:rsidR="00C24291" w:rsidRPr="005365E1" w:rsidRDefault="006A091D" w:rsidP="005365E1">
      <w:pPr>
        <w:numPr>
          <w:ilvl w:val="0"/>
          <w:numId w:val="15"/>
        </w:numPr>
        <w:ind w:left="0" w:firstLine="0"/>
        <w:jc w:val="both"/>
        <w:rPr>
          <w:sz w:val="24"/>
          <w:szCs w:val="24"/>
        </w:rPr>
      </w:pPr>
      <w:r w:rsidRPr="005365E1">
        <w:rPr>
          <w:sz w:val="24"/>
          <w:szCs w:val="24"/>
        </w:rPr>
        <w:t xml:space="preserve"> </w:t>
      </w:r>
      <w:r w:rsidR="00C24291" w:rsidRPr="005365E1">
        <w:rPr>
          <w:sz w:val="24"/>
          <w:szCs w:val="24"/>
        </w:rPr>
        <w:t xml:space="preserve">examinar completamente os projetos, as peças gráficas, as especificações técnicas, memoriais e todos os documentos, obtendo todas as informações necessárias sobre qualquer ponto duvidoso do </w:t>
      </w:r>
      <w:r w:rsidR="00ED2CC4" w:rsidRPr="005365E1">
        <w:rPr>
          <w:sz w:val="24"/>
          <w:szCs w:val="24"/>
        </w:rPr>
        <w:t>objeto</w:t>
      </w:r>
      <w:r w:rsidR="00C24291" w:rsidRPr="005365E1">
        <w:rPr>
          <w:sz w:val="24"/>
          <w:szCs w:val="24"/>
        </w:rPr>
        <w:t>, se responsabilizando inteiramente pela apresentação da planilha de serviços para uma proposta de preços completa e satisfatória</w:t>
      </w:r>
      <w:r w:rsidR="001C6510" w:rsidRPr="005365E1">
        <w:rPr>
          <w:sz w:val="24"/>
          <w:szCs w:val="24"/>
        </w:rPr>
        <w:t>;</w:t>
      </w:r>
    </w:p>
    <w:p w14:paraId="5D87EE11" w14:textId="77777777" w:rsidR="007B27D8" w:rsidRPr="005365E1" w:rsidRDefault="00112FE6" w:rsidP="005365E1">
      <w:pPr>
        <w:jc w:val="both"/>
        <w:rPr>
          <w:sz w:val="24"/>
          <w:szCs w:val="24"/>
        </w:rPr>
      </w:pPr>
      <w:r w:rsidRPr="005365E1">
        <w:rPr>
          <w:sz w:val="24"/>
          <w:szCs w:val="24"/>
        </w:rPr>
        <w:t>m</w:t>
      </w:r>
      <w:r w:rsidR="007B27D8" w:rsidRPr="005365E1">
        <w:rPr>
          <w:sz w:val="24"/>
          <w:szCs w:val="24"/>
        </w:rPr>
        <w:t xml:space="preserve">) participar e firmar a ata da reunião de partida, conforme estabelece o </w:t>
      </w:r>
      <w:r w:rsidR="00C6026E" w:rsidRPr="005365E1">
        <w:rPr>
          <w:sz w:val="24"/>
          <w:szCs w:val="24"/>
        </w:rPr>
        <w:t>item 1.2 da Cláusula Primeira;</w:t>
      </w:r>
    </w:p>
    <w:p w14:paraId="42C4EB13" w14:textId="77777777" w:rsidR="00DE3AD8" w:rsidRPr="005365E1" w:rsidRDefault="00112FE6" w:rsidP="005365E1">
      <w:pPr>
        <w:jc w:val="both"/>
        <w:rPr>
          <w:sz w:val="24"/>
          <w:szCs w:val="24"/>
        </w:rPr>
      </w:pPr>
      <w:r w:rsidRPr="005365E1">
        <w:rPr>
          <w:sz w:val="24"/>
          <w:szCs w:val="24"/>
        </w:rPr>
        <w:t>n</w:t>
      </w:r>
      <w:r w:rsidR="007B27D8" w:rsidRPr="005365E1">
        <w:rPr>
          <w:sz w:val="24"/>
          <w:szCs w:val="24"/>
        </w:rPr>
        <w:t xml:space="preserve">) </w:t>
      </w:r>
      <w:r w:rsidR="00DE3AD8" w:rsidRPr="005365E1">
        <w:rPr>
          <w:sz w:val="24"/>
          <w:szCs w:val="24"/>
        </w:rPr>
        <w:t>elaborar, para apresentação e aprovação na reunião de partida, o cronograma físico de execução.</w:t>
      </w:r>
    </w:p>
    <w:p w14:paraId="177B1D22" w14:textId="77777777" w:rsidR="00F17DD9" w:rsidRPr="005365E1" w:rsidRDefault="00112FE6" w:rsidP="005365E1">
      <w:pPr>
        <w:jc w:val="both"/>
        <w:rPr>
          <w:sz w:val="24"/>
          <w:szCs w:val="24"/>
        </w:rPr>
      </w:pPr>
      <w:r w:rsidRPr="005365E1">
        <w:rPr>
          <w:sz w:val="24"/>
          <w:szCs w:val="24"/>
        </w:rPr>
        <w:t>o</w:t>
      </w:r>
      <w:r w:rsidR="00F17DD9" w:rsidRPr="005365E1">
        <w:rPr>
          <w:sz w:val="24"/>
          <w:szCs w:val="24"/>
        </w:rPr>
        <w:t xml:space="preserve">) providenciar a imediata baixa da ART ou RRT, em caso de </w:t>
      </w:r>
      <w:r w:rsidR="00777297" w:rsidRPr="005365E1">
        <w:rPr>
          <w:sz w:val="24"/>
          <w:szCs w:val="24"/>
        </w:rPr>
        <w:t xml:space="preserve">extinção </w:t>
      </w:r>
      <w:r w:rsidR="00F17DD9" w:rsidRPr="005365E1">
        <w:rPr>
          <w:sz w:val="24"/>
          <w:szCs w:val="24"/>
        </w:rPr>
        <w:t>contratual</w:t>
      </w:r>
      <w:r w:rsidR="00C6026E" w:rsidRPr="005365E1">
        <w:rPr>
          <w:sz w:val="24"/>
          <w:szCs w:val="24"/>
        </w:rPr>
        <w:t>;</w:t>
      </w:r>
    </w:p>
    <w:p w14:paraId="69196409" w14:textId="77777777" w:rsidR="00517187" w:rsidRPr="005365E1" w:rsidRDefault="00112FE6" w:rsidP="005365E1">
      <w:pPr>
        <w:jc w:val="both"/>
        <w:rPr>
          <w:sz w:val="24"/>
          <w:szCs w:val="24"/>
        </w:rPr>
      </w:pPr>
      <w:r w:rsidRPr="005365E1">
        <w:rPr>
          <w:sz w:val="24"/>
          <w:szCs w:val="24"/>
        </w:rPr>
        <w:t>q</w:t>
      </w:r>
      <w:r w:rsidR="00517187" w:rsidRPr="005365E1">
        <w:rPr>
          <w:sz w:val="24"/>
          <w:szCs w:val="24"/>
        </w:rPr>
        <w:t xml:space="preserve">) </w:t>
      </w:r>
      <w:r w:rsidR="00517187" w:rsidRPr="005365E1">
        <w:rPr>
          <w:sz w:val="24"/>
          <w:szCs w:val="24"/>
          <w:shd w:val="clear" w:color="auto" w:fill="FFFFFF"/>
        </w:rPr>
        <w:t>reparar, corrigir, remover, reconstruir ou substituir, às suas expensas, no total ou em parte, o objeto do contrato em que se verificarem vícios, defeitos ou incorreções resultantes da execução ou de materiais empregados.</w:t>
      </w:r>
    </w:p>
    <w:p w14:paraId="0E1FA070" w14:textId="77777777" w:rsidR="00ED2CC4" w:rsidRPr="005365E1" w:rsidRDefault="00ED2CC4" w:rsidP="005365E1">
      <w:pPr>
        <w:jc w:val="both"/>
        <w:rPr>
          <w:b/>
          <w:sz w:val="24"/>
          <w:szCs w:val="24"/>
        </w:rPr>
      </w:pPr>
    </w:p>
    <w:p w14:paraId="6E5AA321" w14:textId="77777777" w:rsidR="00F80685" w:rsidRPr="005365E1" w:rsidRDefault="00DB6BB4" w:rsidP="00584E41">
      <w:pPr>
        <w:jc w:val="both"/>
        <w:rPr>
          <w:sz w:val="24"/>
          <w:szCs w:val="24"/>
        </w:rPr>
      </w:pPr>
      <w:r w:rsidRPr="005365E1">
        <w:rPr>
          <w:b/>
          <w:bCs/>
          <w:sz w:val="24"/>
          <w:szCs w:val="24"/>
        </w:rPr>
        <w:t>6.2</w:t>
      </w:r>
      <w:r w:rsidRPr="005365E1">
        <w:rPr>
          <w:sz w:val="24"/>
          <w:szCs w:val="24"/>
        </w:rPr>
        <w:t xml:space="preserve"> </w:t>
      </w:r>
      <w:r w:rsidR="00ED2CC4" w:rsidRPr="005365E1">
        <w:rPr>
          <w:sz w:val="24"/>
          <w:szCs w:val="24"/>
        </w:rPr>
        <w:t xml:space="preserve">O cronograma físico de execução deverá ser elaborado na modalidade GANTT e respectiva rede de precedências na modalidade PERT-CPM. </w:t>
      </w:r>
    </w:p>
    <w:p w14:paraId="26311CE7" w14:textId="77777777" w:rsidR="00ED2CC4" w:rsidRPr="005365E1" w:rsidRDefault="00F80685" w:rsidP="005365E1">
      <w:pPr>
        <w:jc w:val="both"/>
        <w:rPr>
          <w:sz w:val="24"/>
          <w:szCs w:val="24"/>
        </w:rPr>
      </w:pPr>
      <w:r w:rsidRPr="005365E1">
        <w:rPr>
          <w:b/>
          <w:bCs/>
          <w:sz w:val="24"/>
          <w:szCs w:val="24"/>
        </w:rPr>
        <w:t>6.2.1</w:t>
      </w:r>
      <w:r w:rsidRPr="005365E1">
        <w:rPr>
          <w:sz w:val="24"/>
          <w:szCs w:val="24"/>
        </w:rPr>
        <w:t xml:space="preserve"> </w:t>
      </w:r>
      <w:r w:rsidR="00ED2CC4" w:rsidRPr="005365E1">
        <w:rPr>
          <w:sz w:val="24"/>
          <w:szCs w:val="24"/>
        </w:rPr>
        <w:t xml:space="preserve">A CONTRATADA adotará como referência o cronograma físico-financeiro apresentado na licitação para elaboração do cronograma de execução, no qual constará a sequência de todas as tarefas, os seus prazos de execução e respectivas datas de início e término.  </w:t>
      </w:r>
    </w:p>
    <w:p w14:paraId="452EA3C2" w14:textId="77777777" w:rsidR="00F80685" w:rsidRPr="005365E1" w:rsidRDefault="00DB6BB4" w:rsidP="00584E41">
      <w:pPr>
        <w:jc w:val="both"/>
        <w:rPr>
          <w:sz w:val="24"/>
          <w:szCs w:val="24"/>
        </w:rPr>
      </w:pPr>
      <w:r w:rsidRPr="005365E1">
        <w:rPr>
          <w:b/>
          <w:bCs/>
          <w:sz w:val="24"/>
          <w:szCs w:val="24"/>
        </w:rPr>
        <w:t>6.3</w:t>
      </w:r>
      <w:r w:rsidRPr="005365E1">
        <w:rPr>
          <w:sz w:val="24"/>
          <w:szCs w:val="24"/>
        </w:rPr>
        <w:t xml:space="preserve"> </w:t>
      </w:r>
      <w:r w:rsidR="00ED2CC4" w:rsidRPr="005365E1">
        <w:rPr>
          <w:sz w:val="24"/>
          <w:szCs w:val="24"/>
        </w:rPr>
        <w:t xml:space="preserve">A CONTRATADA é responsável pelos encargos trabalhistas, previdenciários, fiscais e comerciais resultantes da execução do contrato. </w:t>
      </w:r>
    </w:p>
    <w:p w14:paraId="294D1B26" w14:textId="77777777" w:rsidR="00ED2CC4" w:rsidRPr="005365E1" w:rsidRDefault="00F80685" w:rsidP="005365E1">
      <w:pPr>
        <w:jc w:val="both"/>
        <w:rPr>
          <w:i/>
          <w:sz w:val="24"/>
          <w:szCs w:val="24"/>
        </w:rPr>
      </w:pPr>
      <w:r w:rsidRPr="005365E1">
        <w:rPr>
          <w:b/>
          <w:bCs/>
          <w:sz w:val="24"/>
          <w:szCs w:val="24"/>
        </w:rPr>
        <w:t>6.3.1</w:t>
      </w:r>
      <w:r w:rsidRPr="005365E1">
        <w:rPr>
          <w:sz w:val="24"/>
          <w:szCs w:val="24"/>
        </w:rPr>
        <w:t xml:space="preserve"> </w:t>
      </w:r>
      <w:r w:rsidR="00ED2CC4" w:rsidRPr="005365E1">
        <w:rPr>
          <w:sz w:val="24"/>
          <w:szCs w:val="24"/>
        </w:rPr>
        <w:t>No caso da propositura de qualquer demanda judicial em decorrência do presente contrato, a CONTRATADA compromete-se a assumir a integralidade da responsabilidade e de eventual pagamento, isentando o CONTRATANTE e a Administração Pública de qualquer ônus, sob pena de incorrer em descumprimento de obrigação contratual e sujeitar-se à aplicação das penalidades cabíveis</w:t>
      </w:r>
      <w:r w:rsidR="00ED2CC4" w:rsidRPr="005365E1">
        <w:rPr>
          <w:i/>
          <w:sz w:val="24"/>
          <w:szCs w:val="24"/>
        </w:rPr>
        <w:t>.</w:t>
      </w:r>
    </w:p>
    <w:p w14:paraId="0E175A33" w14:textId="77777777" w:rsidR="00443CE9" w:rsidRPr="005365E1" w:rsidRDefault="00443CE9" w:rsidP="00584E41">
      <w:pPr>
        <w:jc w:val="both"/>
        <w:rPr>
          <w:sz w:val="24"/>
          <w:szCs w:val="24"/>
        </w:rPr>
      </w:pPr>
      <w:r w:rsidRPr="005365E1">
        <w:rPr>
          <w:b/>
          <w:bCs/>
          <w:sz w:val="24"/>
          <w:szCs w:val="24"/>
        </w:rPr>
        <w:t>6.4</w:t>
      </w:r>
      <w:r w:rsidRPr="005365E1">
        <w:rPr>
          <w:sz w:val="24"/>
          <w:szCs w:val="24"/>
        </w:rPr>
        <w:t xml:space="preserve"> </w:t>
      </w:r>
      <w:r w:rsidR="00ED2CC4" w:rsidRPr="005365E1">
        <w:rPr>
          <w:sz w:val="24"/>
          <w:szCs w:val="24"/>
        </w:rPr>
        <w:t xml:space="preserve">As notificações referidas nesta cláusula deverão ser realizadas por escrito e direcionadas ao gestor, fiscal e supervisor (PARANACIDADE) do contrato. </w:t>
      </w:r>
    </w:p>
    <w:p w14:paraId="30EBFE64" w14:textId="77777777" w:rsidR="0039682A" w:rsidRPr="005365E1" w:rsidRDefault="00443CE9" w:rsidP="00584E41">
      <w:pPr>
        <w:jc w:val="both"/>
        <w:rPr>
          <w:sz w:val="24"/>
          <w:szCs w:val="24"/>
        </w:rPr>
      </w:pPr>
      <w:r w:rsidRPr="005365E1">
        <w:rPr>
          <w:b/>
          <w:bCs/>
          <w:sz w:val="24"/>
          <w:szCs w:val="24"/>
        </w:rPr>
        <w:t>6.5</w:t>
      </w:r>
      <w:r w:rsidRPr="005365E1">
        <w:rPr>
          <w:sz w:val="24"/>
          <w:szCs w:val="24"/>
        </w:rPr>
        <w:t xml:space="preserve"> </w:t>
      </w:r>
      <w:r w:rsidR="00ED2CC4" w:rsidRPr="005365E1">
        <w:rPr>
          <w:sz w:val="24"/>
          <w:szCs w:val="24"/>
        </w:rPr>
        <w:t>As despesas referentes ao consumo de água e energia, durante a execução do objeto, são de inteira responsabilidade da contratada.</w:t>
      </w:r>
    </w:p>
    <w:p w14:paraId="688B0E14" w14:textId="77777777" w:rsidR="004D5A5C" w:rsidRPr="005365E1" w:rsidRDefault="00443CE9" w:rsidP="00584E41">
      <w:pPr>
        <w:jc w:val="both"/>
        <w:rPr>
          <w:sz w:val="24"/>
          <w:szCs w:val="24"/>
        </w:rPr>
      </w:pPr>
      <w:r w:rsidRPr="005365E1">
        <w:rPr>
          <w:b/>
          <w:bCs/>
          <w:sz w:val="24"/>
          <w:szCs w:val="24"/>
        </w:rPr>
        <w:t>6.6</w:t>
      </w:r>
      <w:r w:rsidRPr="005365E1">
        <w:rPr>
          <w:sz w:val="24"/>
          <w:szCs w:val="24"/>
        </w:rPr>
        <w:t xml:space="preserve"> </w:t>
      </w:r>
      <w:r w:rsidR="00F17DD9" w:rsidRPr="005365E1">
        <w:rPr>
          <w:sz w:val="24"/>
          <w:szCs w:val="24"/>
        </w:rPr>
        <w:t>A CONTRATADA é obrigada a efetuar e entregar no prazo o resultado dos testes solicitados pelo CONTRATANTE. As despesas com a execução dos testes são de inteira responsabilidade da CONTRATADA.</w:t>
      </w:r>
    </w:p>
    <w:p w14:paraId="39A8079B" w14:textId="77777777" w:rsidR="004D5A5C" w:rsidRPr="005365E1" w:rsidRDefault="004D5A5C" w:rsidP="00584E41">
      <w:pPr>
        <w:jc w:val="both"/>
        <w:rPr>
          <w:b/>
          <w:sz w:val="24"/>
          <w:szCs w:val="24"/>
        </w:rPr>
      </w:pPr>
    </w:p>
    <w:p w14:paraId="7E38A630" w14:textId="77777777" w:rsidR="00C24291" w:rsidRPr="005365E1" w:rsidRDefault="00C24291" w:rsidP="00584E41">
      <w:pPr>
        <w:jc w:val="both"/>
        <w:rPr>
          <w:b/>
          <w:sz w:val="24"/>
          <w:szCs w:val="24"/>
        </w:rPr>
      </w:pPr>
      <w:r w:rsidRPr="005365E1">
        <w:rPr>
          <w:b/>
          <w:sz w:val="24"/>
          <w:szCs w:val="24"/>
        </w:rPr>
        <w:t>CLÁUSULA SÉTIMA - DAS OBRIGAÇÕES DO CONTRATANTE</w:t>
      </w:r>
    </w:p>
    <w:p w14:paraId="5E4C7A52" w14:textId="77777777" w:rsidR="00C24291" w:rsidRPr="005365E1" w:rsidRDefault="00A96DD3" w:rsidP="00584E41">
      <w:pPr>
        <w:jc w:val="both"/>
        <w:rPr>
          <w:sz w:val="24"/>
          <w:szCs w:val="24"/>
        </w:rPr>
      </w:pPr>
      <w:r w:rsidRPr="005365E1">
        <w:rPr>
          <w:b/>
          <w:bCs/>
          <w:sz w:val="24"/>
          <w:szCs w:val="24"/>
        </w:rPr>
        <w:t>7.1</w:t>
      </w:r>
      <w:r w:rsidRPr="005365E1">
        <w:rPr>
          <w:sz w:val="24"/>
          <w:szCs w:val="24"/>
        </w:rPr>
        <w:t xml:space="preserve"> </w:t>
      </w:r>
      <w:r w:rsidR="00C24291" w:rsidRPr="005365E1">
        <w:rPr>
          <w:sz w:val="24"/>
          <w:szCs w:val="24"/>
        </w:rPr>
        <w:t>O CONTRATANTE se obriga a:</w:t>
      </w:r>
    </w:p>
    <w:p w14:paraId="36FD716F" w14:textId="77777777" w:rsidR="00483B61" w:rsidRPr="005365E1" w:rsidRDefault="00483B61" w:rsidP="005365E1">
      <w:pPr>
        <w:jc w:val="both"/>
        <w:rPr>
          <w:sz w:val="24"/>
          <w:szCs w:val="24"/>
        </w:rPr>
      </w:pPr>
      <w:r w:rsidRPr="005365E1">
        <w:rPr>
          <w:sz w:val="24"/>
          <w:szCs w:val="24"/>
        </w:rPr>
        <w:t>a) fornecer todos os documentos e informações necessárias para a total e completa execução do objeto do presente Contrato;</w:t>
      </w:r>
    </w:p>
    <w:p w14:paraId="33F57A67" w14:textId="77777777" w:rsidR="00483B61" w:rsidRPr="005365E1" w:rsidRDefault="00483B61" w:rsidP="005365E1">
      <w:pPr>
        <w:jc w:val="both"/>
        <w:rPr>
          <w:sz w:val="24"/>
          <w:szCs w:val="24"/>
        </w:rPr>
      </w:pPr>
      <w:r w:rsidRPr="005365E1">
        <w:rPr>
          <w:sz w:val="24"/>
          <w:szCs w:val="24"/>
        </w:rPr>
        <w:t>b) efetuar a previsão orçamentária dos recursos e encaminhar ao PARANACIDADE a Nota Fiscal emitida pela CONTRATADA, devidamente empenhada</w:t>
      </w:r>
      <w:r w:rsidR="002A70AF" w:rsidRPr="005365E1">
        <w:rPr>
          <w:sz w:val="24"/>
          <w:szCs w:val="24"/>
        </w:rPr>
        <w:t>;</w:t>
      </w:r>
      <w:r w:rsidRPr="005365E1">
        <w:rPr>
          <w:sz w:val="24"/>
          <w:szCs w:val="24"/>
        </w:rPr>
        <w:t xml:space="preserve"> </w:t>
      </w:r>
    </w:p>
    <w:p w14:paraId="6B659B68" w14:textId="77777777" w:rsidR="00483B61" w:rsidRPr="005365E1" w:rsidRDefault="00483B61" w:rsidP="005365E1">
      <w:pPr>
        <w:jc w:val="both"/>
        <w:rPr>
          <w:sz w:val="24"/>
          <w:szCs w:val="24"/>
        </w:rPr>
      </w:pPr>
      <w:r w:rsidRPr="005365E1">
        <w:rPr>
          <w:sz w:val="24"/>
          <w:szCs w:val="24"/>
        </w:rPr>
        <w:t>d) efetuar os pagamentos devidos à CONTRATADA, na forma estabelecida neste Contrato;</w:t>
      </w:r>
    </w:p>
    <w:p w14:paraId="3407C464" w14:textId="77777777" w:rsidR="00483B61" w:rsidRPr="005365E1" w:rsidRDefault="00483B61" w:rsidP="005365E1">
      <w:pPr>
        <w:jc w:val="both"/>
        <w:rPr>
          <w:sz w:val="24"/>
          <w:szCs w:val="24"/>
        </w:rPr>
      </w:pPr>
      <w:r w:rsidRPr="005365E1">
        <w:rPr>
          <w:sz w:val="24"/>
          <w:szCs w:val="24"/>
        </w:rPr>
        <w:t xml:space="preserve">e) garantir à CONTRATADA </w:t>
      </w:r>
      <w:r w:rsidR="001643D6" w:rsidRPr="005365E1">
        <w:rPr>
          <w:sz w:val="24"/>
          <w:szCs w:val="24"/>
        </w:rPr>
        <w:t xml:space="preserve">o </w:t>
      </w:r>
      <w:r w:rsidRPr="005365E1">
        <w:rPr>
          <w:sz w:val="24"/>
          <w:szCs w:val="24"/>
        </w:rPr>
        <w:t xml:space="preserve">acesso à documentação técnica necessária para a execução do objeto do presente Contrato; </w:t>
      </w:r>
    </w:p>
    <w:p w14:paraId="2906017A" w14:textId="77777777" w:rsidR="00483B61" w:rsidRPr="005365E1" w:rsidRDefault="00483B61" w:rsidP="005365E1">
      <w:pPr>
        <w:jc w:val="both"/>
        <w:rPr>
          <w:sz w:val="24"/>
          <w:szCs w:val="24"/>
        </w:rPr>
      </w:pPr>
      <w:r w:rsidRPr="005365E1">
        <w:rPr>
          <w:sz w:val="24"/>
          <w:szCs w:val="24"/>
        </w:rPr>
        <w:t xml:space="preserve">f) garantir à CONTRATADA </w:t>
      </w:r>
      <w:r w:rsidR="001643D6" w:rsidRPr="005365E1">
        <w:rPr>
          <w:sz w:val="24"/>
          <w:szCs w:val="24"/>
        </w:rPr>
        <w:t xml:space="preserve">o </w:t>
      </w:r>
      <w:r w:rsidRPr="005365E1">
        <w:rPr>
          <w:sz w:val="24"/>
          <w:szCs w:val="24"/>
        </w:rPr>
        <w:t>acesso às suas instalações</w:t>
      </w:r>
      <w:r w:rsidR="00DE3AD8" w:rsidRPr="005365E1">
        <w:rPr>
          <w:sz w:val="24"/>
          <w:szCs w:val="24"/>
        </w:rPr>
        <w:t>;</w:t>
      </w:r>
      <w:r w:rsidRPr="005365E1">
        <w:rPr>
          <w:sz w:val="24"/>
          <w:szCs w:val="24"/>
        </w:rPr>
        <w:t xml:space="preserve"> </w:t>
      </w:r>
    </w:p>
    <w:p w14:paraId="6673744B" w14:textId="77777777" w:rsidR="00483B61" w:rsidRPr="005365E1" w:rsidRDefault="00483B61" w:rsidP="005365E1">
      <w:pPr>
        <w:jc w:val="both"/>
        <w:rPr>
          <w:sz w:val="24"/>
          <w:szCs w:val="24"/>
        </w:rPr>
      </w:pPr>
      <w:r w:rsidRPr="005365E1">
        <w:rPr>
          <w:sz w:val="24"/>
          <w:szCs w:val="24"/>
        </w:rPr>
        <w:t>g) organizar e participar de reunião de partida</w:t>
      </w:r>
      <w:r w:rsidR="00DE3AD8" w:rsidRPr="005365E1">
        <w:rPr>
          <w:sz w:val="24"/>
          <w:szCs w:val="24"/>
        </w:rPr>
        <w:t>,</w:t>
      </w:r>
      <w:r w:rsidRPr="005365E1">
        <w:rPr>
          <w:sz w:val="24"/>
          <w:szCs w:val="24"/>
        </w:rPr>
        <w:t xml:space="preserve"> firmando a respectiva ata</w:t>
      </w:r>
      <w:r w:rsidR="00DE3AD8" w:rsidRPr="005365E1">
        <w:rPr>
          <w:sz w:val="24"/>
          <w:szCs w:val="24"/>
        </w:rPr>
        <w:t>;</w:t>
      </w:r>
    </w:p>
    <w:p w14:paraId="76414C51" w14:textId="77777777" w:rsidR="009E1FC5" w:rsidRPr="005365E1" w:rsidRDefault="00F17DD9" w:rsidP="005365E1">
      <w:pPr>
        <w:jc w:val="both"/>
        <w:rPr>
          <w:sz w:val="24"/>
          <w:szCs w:val="24"/>
        </w:rPr>
      </w:pPr>
      <w:r w:rsidRPr="005365E1">
        <w:rPr>
          <w:sz w:val="24"/>
          <w:szCs w:val="24"/>
        </w:rPr>
        <w:t xml:space="preserve">h) providenciar, no caso de </w:t>
      </w:r>
      <w:r w:rsidR="00777297" w:rsidRPr="005365E1">
        <w:rPr>
          <w:sz w:val="24"/>
          <w:szCs w:val="24"/>
        </w:rPr>
        <w:t xml:space="preserve">extinção </w:t>
      </w:r>
      <w:r w:rsidRPr="005365E1">
        <w:rPr>
          <w:sz w:val="24"/>
          <w:szCs w:val="24"/>
        </w:rPr>
        <w:t>do contrato, o termo de compatibilidade físico financeiro</w:t>
      </w:r>
      <w:r w:rsidR="00DE3AD8" w:rsidRPr="005365E1">
        <w:rPr>
          <w:sz w:val="24"/>
          <w:szCs w:val="24"/>
        </w:rPr>
        <w:t>;</w:t>
      </w:r>
    </w:p>
    <w:p w14:paraId="4219AEEB" w14:textId="77777777" w:rsidR="009E1FC5" w:rsidRPr="005D0BC5" w:rsidRDefault="000C4F3A" w:rsidP="005365E1">
      <w:pPr>
        <w:jc w:val="both"/>
        <w:rPr>
          <w:sz w:val="24"/>
          <w:szCs w:val="24"/>
        </w:rPr>
      </w:pPr>
      <w:r w:rsidRPr="005365E1">
        <w:rPr>
          <w:sz w:val="24"/>
          <w:szCs w:val="24"/>
        </w:rPr>
        <w:t>i</w:t>
      </w:r>
      <w:r w:rsidR="009E1FC5" w:rsidRPr="005365E1">
        <w:rPr>
          <w:sz w:val="24"/>
          <w:szCs w:val="24"/>
        </w:rPr>
        <w:t xml:space="preserve">) </w:t>
      </w:r>
      <w:r w:rsidR="009E1FC5" w:rsidRPr="005365E1">
        <w:rPr>
          <w:sz w:val="24"/>
          <w:szCs w:val="24"/>
          <w:lang w:eastAsia="pt-BR"/>
        </w:rPr>
        <w:t>verificar minuciosamente, no prazo fixado, a conformidade</w:t>
      </w:r>
      <w:r w:rsidR="009E1FC5" w:rsidRPr="005D0BC5">
        <w:rPr>
          <w:sz w:val="24"/>
          <w:szCs w:val="24"/>
          <w:lang w:eastAsia="pt-BR"/>
        </w:rPr>
        <w:t xml:space="preserve"> do objeto recebido provisoriamente com as especificações constantes no </w:t>
      </w:r>
      <w:r w:rsidR="00405A2B" w:rsidRPr="005D0BC5">
        <w:rPr>
          <w:sz w:val="24"/>
          <w:szCs w:val="24"/>
        </w:rPr>
        <w:t>Edital</w:t>
      </w:r>
      <w:r w:rsidR="00405A2B" w:rsidRPr="005D0BC5">
        <w:rPr>
          <w:sz w:val="24"/>
          <w:szCs w:val="24"/>
          <w:lang w:eastAsia="pt-BR"/>
        </w:rPr>
        <w:t xml:space="preserve"> </w:t>
      </w:r>
      <w:r w:rsidR="009E1FC5" w:rsidRPr="005D0BC5">
        <w:rPr>
          <w:sz w:val="24"/>
          <w:szCs w:val="24"/>
          <w:lang w:eastAsia="pt-BR"/>
        </w:rPr>
        <w:t>de licitação e seus anexos, bem com</w:t>
      </w:r>
      <w:r w:rsidR="00DE3AD8">
        <w:rPr>
          <w:sz w:val="24"/>
          <w:szCs w:val="24"/>
          <w:lang w:eastAsia="pt-BR"/>
        </w:rPr>
        <w:t>o com a</w:t>
      </w:r>
      <w:r w:rsidR="009E1FC5" w:rsidRPr="005D0BC5">
        <w:rPr>
          <w:sz w:val="24"/>
          <w:szCs w:val="24"/>
          <w:lang w:eastAsia="pt-BR"/>
        </w:rPr>
        <w:t xml:space="preserve"> proposta, para fins de aceitação e, após, para o recebimento definitivo;</w:t>
      </w:r>
    </w:p>
    <w:p w14:paraId="6E5851FF" w14:textId="77777777" w:rsidR="009E1FC5" w:rsidRPr="005D0BC5" w:rsidRDefault="000C4F3A" w:rsidP="005365E1">
      <w:pPr>
        <w:jc w:val="both"/>
        <w:rPr>
          <w:sz w:val="24"/>
          <w:szCs w:val="24"/>
        </w:rPr>
      </w:pPr>
      <w:r w:rsidRPr="005D0BC5">
        <w:rPr>
          <w:sz w:val="24"/>
          <w:szCs w:val="24"/>
        </w:rPr>
        <w:t>j</w:t>
      </w:r>
      <w:r w:rsidR="009E1FC5" w:rsidRPr="005D0BC5">
        <w:rPr>
          <w:sz w:val="24"/>
          <w:szCs w:val="24"/>
        </w:rPr>
        <w:t xml:space="preserve">) </w:t>
      </w:r>
      <w:r w:rsidR="009E1FC5" w:rsidRPr="005D0BC5">
        <w:rPr>
          <w:sz w:val="24"/>
          <w:szCs w:val="24"/>
          <w:lang w:eastAsia="pt-BR"/>
        </w:rPr>
        <w:t>comunicar ao contratado, por escrito, as imperfeições, falhas ou irregularidades verificadas, fixando prazo para a sua correção;</w:t>
      </w:r>
    </w:p>
    <w:p w14:paraId="4D4EA1AA" w14:textId="77777777" w:rsidR="009E1FC5" w:rsidRPr="005D0BC5" w:rsidRDefault="000C4F3A" w:rsidP="005365E1">
      <w:pPr>
        <w:jc w:val="both"/>
        <w:rPr>
          <w:sz w:val="24"/>
          <w:szCs w:val="24"/>
        </w:rPr>
      </w:pPr>
      <w:r w:rsidRPr="005D0BC5">
        <w:rPr>
          <w:sz w:val="24"/>
          <w:szCs w:val="24"/>
        </w:rPr>
        <w:t>k</w:t>
      </w:r>
      <w:r w:rsidR="009E1FC5" w:rsidRPr="005D0BC5">
        <w:rPr>
          <w:sz w:val="24"/>
          <w:szCs w:val="24"/>
        </w:rPr>
        <w:t xml:space="preserve">) </w:t>
      </w:r>
      <w:r w:rsidR="009E1FC5" w:rsidRPr="005D0BC5">
        <w:rPr>
          <w:sz w:val="24"/>
          <w:szCs w:val="24"/>
          <w:lang w:eastAsia="pt-BR"/>
        </w:rPr>
        <w:t>efetuar as retenções tributárias devidas sobre o valor da nota fiscal e fatura fornecidas pelo contratado, no que couber;</w:t>
      </w:r>
    </w:p>
    <w:p w14:paraId="5C9CE4AD" w14:textId="77777777" w:rsidR="009E1FC5" w:rsidRPr="005D0BC5" w:rsidRDefault="000C4F3A" w:rsidP="005365E1">
      <w:pPr>
        <w:jc w:val="both"/>
        <w:rPr>
          <w:sz w:val="24"/>
          <w:szCs w:val="24"/>
        </w:rPr>
      </w:pPr>
      <w:r w:rsidRPr="005D0BC5">
        <w:rPr>
          <w:sz w:val="24"/>
          <w:szCs w:val="24"/>
        </w:rPr>
        <w:t>l</w:t>
      </w:r>
      <w:r w:rsidR="009E1FC5" w:rsidRPr="005D0BC5">
        <w:rPr>
          <w:sz w:val="24"/>
          <w:szCs w:val="24"/>
        </w:rPr>
        <w:t xml:space="preserve">) </w:t>
      </w:r>
      <w:r w:rsidR="009E1FC5" w:rsidRPr="005D0BC5">
        <w:rPr>
          <w:sz w:val="24"/>
          <w:szCs w:val="24"/>
          <w:lang w:eastAsia="pt-BR"/>
        </w:rPr>
        <w:t>emitir decisão sobre as solicitações e reclamações relacionadas à execução do contrato, ressalvados requerimentos manifestamente impertinentes, meramente protelatórios ou de nenhum interesse para a boa execução do contrato, no prazo de 15 dias úteis;</w:t>
      </w:r>
    </w:p>
    <w:p w14:paraId="09FDAC99" w14:textId="77777777" w:rsidR="009E1FC5" w:rsidRPr="005D0BC5" w:rsidRDefault="000C4F3A" w:rsidP="005365E1">
      <w:pPr>
        <w:jc w:val="both"/>
        <w:rPr>
          <w:sz w:val="24"/>
          <w:szCs w:val="24"/>
        </w:rPr>
      </w:pPr>
      <w:r w:rsidRPr="005D0BC5">
        <w:rPr>
          <w:sz w:val="24"/>
          <w:szCs w:val="24"/>
        </w:rPr>
        <w:t>m</w:t>
      </w:r>
      <w:r w:rsidR="009E1FC5" w:rsidRPr="005D0BC5">
        <w:rPr>
          <w:sz w:val="24"/>
          <w:szCs w:val="24"/>
        </w:rPr>
        <w:t xml:space="preserve">) </w:t>
      </w:r>
      <w:r w:rsidR="009E1FC5" w:rsidRPr="005D0BC5">
        <w:rPr>
          <w:sz w:val="24"/>
          <w:szCs w:val="24"/>
          <w:lang w:eastAsia="pt-BR"/>
        </w:rPr>
        <w:t>ressarcir o contratado, nos casos de extinção de contrato por culpa exclusiva da Administração, pelos prejuízos regularmente comprovados que houver sofrido, além de devolver a garantia, quando houver, e efetuar os pagamentos devidos pela execução do contrato até a data de extinção e pelo custo de eventual desmobilização;</w:t>
      </w:r>
    </w:p>
    <w:p w14:paraId="63D324B3" w14:textId="77777777" w:rsidR="009E1FC5" w:rsidRDefault="000C4F3A" w:rsidP="005365E1">
      <w:pPr>
        <w:jc w:val="both"/>
        <w:rPr>
          <w:sz w:val="24"/>
          <w:szCs w:val="24"/>
          <w:lang w:eastAsia="pt-BR"/>
        </w:rPr>
      </w:pPr>
      <w:r w:rsidRPr="005D0BC5">
        <w:rPr>
          <w:sz w:val="24"/>
          <w:szCs w:val="24"/>
        </w:rPr>
        <w:t>n</w:t>
      </w:r>
      <w:r w:rsidR="009E1FC5" w:rsidRPr="005D0BC5">
        <w:rPr>
          <w:sz w:val="24"/>
          <w:szCs w:val="24"/>
        </w:rPr>
        <w:t xml:space="preserve">) </w:t>
      </w:r>
      <w:r w:rsidR="009E1FC5" w:rsidRPr="005D0BC5">
        <w:rPr>
          <w:sz w:val="24"/>
          <w:szCs w:val="24"/>
          <w:lang w:eastAsia="pt-BR"/>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r w:rsidR="00694465">
        <w:rPr>
          <w:sz w:val="24"/>
          <w:szCs w:val="24"/>
          <w:lang w:eastAsia="pt-BR"/>
        </w:rPr>
        <w:t>.</w:t>
      </w:r>
    </w:p>
    <w:p w14:paraId="3633CCEE" w14:textId="77777777" w:rsidR="008242EB" w:rsidRDefault="008242EB" w:rsidP="00584E41">
      <w:pPr>
        <w:ind w:left="851"/>
        <w:jc w:val="both"/>
        <w:rPr>
          <w:sz w:val="24"/>
          <w:szCs w:val="24"/>
          <w:lang w:eastAsia="pt-BR"/>
        </w:rPr>
      </w:pPr>
    </w:p>
    <w:p w14:paraId="7C49A17F" w14:textId="77777777" w:rsidR="00724079" w:rsidRDefault="00724079" w:rsidP="00724079">
      <w:pPr>
        <w:jc w:val="both"/>
        <w:rPr>
          <w:b/>
          <w:sz w:val="24"/>
          <w:szCs w:val="24"/>
        </w:rPr>
      </w:pPr>
      <w:r>
        <w:rPr>
          <w:b/>
          <w:sz w:val="24"/>
          <w:szCs w:val="24"/>
        </w:rPr>
        <w:t>Parágrafo Único</w:t>
      </w:r>
    </w:p>
    <w:p w14:paraId="2FC57994" w14:textId="77777777" w:rsidR="00724079" w:rsidRPr="00D5092B" w:rsidRDefault="00724079" w:rsidP="00724079">
      <w:pPr>
        <w:jc w:val="both"/>
        <w:rPr>
          <w:b/>
          <w:sz w:val="24"/>
          <w:szCs w:val="24"/>
        </w:rPr>
      </w:pPr>
    </w:p>
    <w:p w14:paraId="45D5E0BB" w14:textId="77777777" w:rsidR="00724079" w:rsidRPr="00D5092B" w:rsidRDefault="00724079" w:rsidP="00724079">
      <w:pPr>
        <w:jc w:val="both"/>
        <w:rPr>
          <w:sz w:val="24"/>
          <w:szCs w:val="24"/>
        </w:rPr>
      </w:pPr>
      <w:r w:rsidRPr="00D5092B">
        <w:rPr>
          <w:sz w:val="24"/>
          <w:szCs w:val="24"/>
        </w:rPr>
        <w:t xml:space="preserve">Na data da assinatura do contrato será realizada a reunião de partida, na qual estarão presentes representantes da CONTRATANTE e CONTRATADA, dentre eles, necessariamente, o fiscal e responsável pelo objeto contratado, bem como, supervisor do PARANACIDADE. Nessa oportunidade deverão ser tratadas as especificidades do objeto contratado, esclarecendo suas características gerais, implantação, cronograma físico financeiro, proceder-se-á a abertura do “Diário de Obra” e aprovar-se-á o cronograma físico de execução. Ademais, ressaltar-se-ão as normas relativas às medições, condições de pagamento e obrigações da CONTRATADA. </w:t>
      </w:r>
    </w:p>
    <w:p w14:paraId="391B4817" w14:textId="77777777" w:rsidR="008242EB" w:rsidRPr="005D0BC5" w:rsidRDefault="008242EB" w:rsidP="00584E41">
      <w:pPr>
        <w:ind w:left="851"/>
        <w:jc w:val="both"/>
        <w:rPr>
          <w:sz w:val="24"/>
          <w:szCs w:val="24"/>
        </w:rPr>
      </w:pPr>
    </w:p>
    <w:p w14:paraId="66A9723F" w14:textId="77777777" w:rsidR="00C24291" w:rsidRPr="005D0BC5" w:rsidRDefault="00C24291" w:rsidP="00584E41">
      <w:pPr>
        <w:jc w:val="both"/>
        <w:rPr>
          <w:b/>
          <w:sz w:val="24"/>
          <w:szCs w:val="24"/>
        </w:rPr>
      </w:pPr>
      <w:r w:rsidRPr="00273517">
        <w:rPr>
          <w:b/>
          <w:sz w:val="24"/>
          <w:szCs w:val="24"/>
        </w:rPr>
        <w:t xml:space="preserve">CLÁUSULA OITAVA - </w:t>
      </w:r>
      <w:r w:rsidR="002C43FD" w:rsidRPr="00273517">
        <w:rPr>
          <w:b/>
          <w:sz w:val="24"/>
          <w:szCs w:val="24"/>
        </w:rPr>
        <w:t>DO</w:t>
      </w:r>
      <w:r w:rsidRPr="00273517">
        <w:rPr>
          <w:b/>
          <w:sz w:val="24"/>
          <w:szCs w:val="24"/>
        </w:rPr>
        <w:t xml:space="preserve"> PAGAMENTO</w:t>
      </w:r>
    </w:p>
    <w:p w14:paraId="0D90B734" w14:textId="77777777" w:rsidR="003F5E83" w:rsidRPr="005D0BC5" w:rsidRDefault="00443CE9" w:rsidP="00584E41">
      <w:pPr>
        <w:pStyle w:val="BodyText21"/>
        <w:widowControl w:val="0"/>
        <w:tabs>
          <w:tab w:val="left" w:pos="-10517"/>
        </w:tabs>
        <w:spacing w:after="0" w:line="240" w:lineRule="auto"/>
        <w:rPr>
          <w:rFonts w:ascii="Times New Roman" w:eastAsia="Times New Roman" w:hAnsi="Times New Roman" w:cs="Times New Roman"/>
          <w:kern w:val="0"/>
          <w:sz w:val="24"/>
          <w:szCs w:val="24"/>
          <w:shd w:val="clear" w:color="auto" w:fill="FFFFFF"/>
          <w:lang w:eastAsia="ar-SA"/>
        </w:rPr>
      </w:pPr>
      <w:bookmarkStart w:id="77" w:name="_Hlk135228187"/>
      <w:r w:rsidRPr="005D0BC5">
        <w:rPr>
          <w:rFonts w:ascii="Times New Roman" w:hAnsi="Times New Roman" w:cs="Times New Roman"/>
          <w:b/>
          <w:bCs/>
          <w:sz w:val="24"/>
          <w:szCs w:val="24"/>
          <w:shd w:val="clear" w:color="auto" w:fill="FFFFFF"/>
        </w:rPr>
        <w:t>8</w:t>
      </w:r>
      <w:r w:rsidR="008A4C7D" w:rsidRPr="005D0BC5">
        <w:rPr>
          <w:rFonts w:ascii="Times New Roman" w:hAnsi="Times New Roman" w:cs="Times New Roman"/>
          <w:b/>
          <w:bCs/>
          <w:sz w:val="24"/>
          <w:szCs w:val="24"/>
          <w:shd w:val="clear" w:color="auto" w:fill="FFFFFF"/>
        </w:rPr>
        <w:t>.1</w:t>
      </w:r>
      <w:r w:rsidR="008A4C7D" w:rsidRPr="005D0BC5">
        <w:rPr>
          <w:rFonts w:ascii="Times New Roman" w:hAnsi="Times New Roman" w:cs="Times New Roman"/>
          <w:sz w:val="24"/>
          <w:szCs w:val="24"/>
          <w:shd w:val="clear" w:color="auto" w:fill="FFFFFF"/>
        </w:rPr>
        <w:t xml:space="preserve"> </w:t>
      </w:r>
      <w:bookmarkStart w:id="78" w:name="_Hlk136955113"/>
      <w:r w:rsidR="003F5E83" w:rsidRPr="005D0BC5">
        <w:rPr>
          <w:rFonts w:ascii="Times New Roman" w:hAnsi="Times New Roman" w:cs="Times New Roman"/>
          <w:sz w:val="24"/>
          <w:szCs w:val="24"/>
        </w:rPr>
        <w:t>O pagamento dos serviços será efetuado em moeda brasileira corrente, até 05 (</w:t>
      </w:r>
      <w:r w:rsidR="003F5E83" w:rsidRPr="005D0BC5">
        <w:rPr>
          <w:rFonts w:ascii="Times New Roman" w:hAnsi="Times New Roman" w:cs="Times New Roman"/>
          <w:i/>
          <w:sz w:val="24"/>
          <w:szCs w:val="24"/>
        </w:rPr>
        <w:t>cinco)</w:t>
      </w:r>
      <w:r w:rsidR="003F5E83" w:rsidRPr="005D0BC5">
        <w:rPr>
          <w:rFonts w:ascii="Times New Roman" w:hAnsi="Times New Roman" w:cs="Times New Roman"/>
          <w:sz w:val="24"/>
          <w:szCs w:val="24"/>
        </w:rPr>
        <w:t xml:space="preserve"> dias úteis, após recepção do recurso financeiro pelo Município, desde que haja a apresentação correta de cada fatura dos serviços executados e documentos pertinentes, devidamente protocolados, cumpridas às cláusulas contratuais e obedecidas às condições para liberação das parcelas.</w:t>
      </w:r>
      <w:bookmarkEnd w:id="77"/>
      <w:bookmarkEnd w:id="78"/>
    </w:p>
    <w:p w14:paraId="03D0F0FA" w14:textId="77777777" w:rsidR="008A4C7D" w:rsidRPr="005D0BC5" w:rsidRDefault="00443CE9" w:rsidP="00584E41">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w:t>
      </w:r>
      <w:r w:rsidR="008A4C7D" w:rsidRPr="005D0BC5">
        <w:rPr>
          <w:rFonts w:ascii="Times New Roman" w:hAnsi="Times New Roman" w:cs="Times New Roman"/>
          <w:b/>
          <w:bCs/>
          <w:sz w:val="24"/>
          <w:szCs w:val="24"/>
        </w:rPr>
        <w:t>.2</w:t>
      </w:r>
      <w:r w:rsidR="008A4C7D" w:rsidRPr="005D0BC5">
        <w:rPr>
          <w:rFonts w:ascii="Times New Roman" w:hAnsi="Times New Roman" w:cs="Times New Roman"/>
          <w:sz w:val="24"/>
          <w:szCs w:val="24"/>
        </w:rPr>
        <w:t xml:space="preserve"> </w:t>
      </w:r>
      <w:bookmarkStart w:id="79" w:name="_Hlk136955153"/>
      <w:r w:rsidR="003F5E83" w:rsidRPr="005D0BC5">
        <w:rPr>
          <w:rFonts w:ascii="Times New Roman" w:hAnsi="Times New Roman" w:cs="Times New Roman"/>
          <w:sz w:val="24"/>
          <w:szCs w:val="24"/>
        </w:rPr>
        <w:t>O faturamento deverá ser protocolado, em 01 (</w:t>
      </w:r>
      <w:r w:rsidR="003F5E83" w:rsidRPr="005D0BC5">
        <w:rPr>
          <w:rFonts w:ascii="Times New Roman" w:hAnsi="Times New Roman" w:cs="Times New Roman"/>
          <w:i/>
          <w:sz w:val="24"/>
          <w:szCs w:val="24"/>
        </w:rPr>
        <w:t>uma</w:t>
      </w:r>
      <w:r w:rsidR="003F5E83" w:rsidRPr="005D0BC5">
        <w:rPr>
          <w:rFonts w:ascii="Times New Roman" w:hAnsi="Times New Roman" w:cs="Times New Roman"/>
          <w:sz w:val="24"/>
          <w:szCs w:val="24"/>
        </w:rPr>
        <w:t>) via, no protocolo geral na sede do licitador e deverá ser apresentado, conforme segue, de modo a padronizar condições e forma de apresentação:</w:t>
      </w:r>
      <w:bookmarkEnd w:id="79"/>
    </w:p>
    <w:p w14:paraId="01B96B4F" w14:textId="77777777" w:rsidR="003F5E83" w:rsidRPr="005D0BC5" w:rsidRDefault="008A4C7D" w:rsidP="005365E1">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a)</w:t>
      </w:r>
      <w:r w:rsidRPr="005D0BC5">
        <w:rPr>
          <w:rFonts w:ascii="Times New Roman" w:hAnsi="Times New Roman"/>
          <w:sz w:val="24"/>
          <w:szCs w:val="24"/>
        </w:rPr>
        <w:t xml:space="preserve"> </w:t>
      </w:r>
      <w:r w:rsidR="003F5E83" w:rsidRPr="005D0BC5">
        <w:rPr>
          <w:rFonts w:ascii="Times New Roman" w:hAnsi="Times New Roman"/>
          <w:sz w:val="24"/>
          <w:szCs w:val="24"/>
        </w:rPr>
        <w:t>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14:paraId="415669ED" w14:textId="77777777" w:rsidR="003F5E83" w:rsidRPr="005D0BC5" w:rsidRDefault="003F5E83" w:rsidP="005365E1">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b)</w:t>
      </w:r>
      <w:r w:rsidRPr="005D0BC5">
        <w:rPr>
          <w:rFonts w:ascii="Times New Roman" w:hAnsi="Times New Roman"/>
          <w:sz w:val="24"/>
          <w:szCs w:val="24"/>
        </w:rPr>
        <w:t xml:space="preserve"> cópia da guia de recolhimento da Previdência Social – GPS do(</w:t>
      </w:r>
      <w:r w:rsidRPr="005D0BC5">
        <w:rPr>
          <w:rFonts w:ascii="Times New Roman" w:hAnsi="Times New Roman"/>
          <w:i/>
          <w:sz w:val="24"/>
          <w:szCs w:val="24"/>
        </w:rPr>
        <w:t>s</w:t>
      </w:r>
      <w:r w:rsidRPr="005D0BC5">
        <w:rPr>
          <w:rFonts w:ascii="Times New Roman" w:hAnsi="Times New Roman"/>
          <w:sz w:val="24"/>
          <w:szCs w:val="24"/>
        </w:rPr>
        <w:t>) mês(</w:t>
      </w:r>
      <w:r w:rsidRPr="005D0BC5">
        <w:rPr>
          <w:rFonts w:ascii="Times New Roman" w:hAnsi="Times New Roman"/>
          <w:i/>
          <w:sz w:val="24"/>
          <w:szCs w:val="24"/>
        </w:rPr>
        <w:t>s</w:t>
      </w:r>
      <w:r w:rsidRPr="005D0BC5">
        <w:rPr>
          <w:rFonts w:ascii="Times New Roman" w:hAnsi="Times New Roman"/>
          <w:sz w:val="24"/>
          <w:szCs w:val="24"/>
        </w:rPr>
        <w:t>) de execução por obra(</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relatório do SEFIP/GFIP com as folhas detalhadas e resumidas da obra contratada, bem como comprovante(</w:t>
      </w:r>
      <w:r w:rsidRPr="005D0BC5">
        <w:rPr>
          <w:rFonts w:ascii="Times New Roman" w:hAnsi="Times New Roman"/>
          <w:i/>
          <w:sz w:val="24"/>
          <w:szCs w:val="24"/>
        </w:rPr>
        <w:t>s</w:t>
      </w:r>
      <w:r w:rsidRPr="005D0BC5">
        <w:rPr>
          <w:rFonts w:ascii="Times New Roman" w:hAnsi="Times New Roman"/>
          <w:sz w:val="24"/>
          <w:szCs w:val="24"/>
        </w:rPr>
        <w:t>) de transmissão do(</w:t>
      </w:r>
      <w:r w:rsidRPr="005D0BC5">
        <w:rPr>
          <w:rFonts w:ascii="Times New Roman" w:hAnsi="Times New Roman"/>
          <w:i/>
          <w:sz w:val="24"/>
          <w:szCs w:val="24"/>
        </w:rPr>
        <w:t>s</w:t>
      </w:r>
      <w:r w:rsidRPr="005D0BC5">
        <w:rPr>
          <w:rFonts w:ascii="Times New Roman" w:hAnsi="Times New Roman"/>
          <w:sz w:val="24"/>
          <w:szCs w:val="24"/>
        </w:rPr>
        <w:t>) arquivo(</w:t>
      </w:r>
      <w:r w:rsidRPr="005D0BC5">
        <w:rPr>
          <w:rFonts w:ascii="Times New Roman" w:hAnsi="Times New Roman"/>
          <w:i/>
          <w:sz w:val="24"/>
          <w:szCs w:val="24"/>
        </w:rPr>
        <w:t>s</w:t>
      </w:r>
      <w:r w:rsidRPr="005D0BC5">
        <w:rPr>
          <w:rFonts w:ascii="Times New Roman" w:hAnsi="Times New Roman"/>
          <w:sz w:val="24"/>
          <w:szCs w:val="24"/>
        </w:rPr>
        <w:t>) para a Caixa Econômica Federal, e cópia(</w:t>
      </w:r>
      <w:r w:rsidRPr="005D0BC5">
        <w:rPr>
          <w:rFonts w:ascii="Times New Roman" w:hAnsi="Times New Roman"/>
          <w:i/>
          <w:sz w:val="24"/>
          <w:szCs w:val="24"/>
        </w:rPr>
        <w:t>s</w:t>
      </w:r>
      <w:r w:rsidRPr="005D0BC5">
        <w:rPr>
          <w:rFonts w:ascii="Times New Roman" w:hAnsi="Times New Roman"/>
          <w:sz w:val="24"/>
          <w:szCs w:val="24"/>
        </w:rPr>
        <w:t>) da(</w:t>
      </w:r>
      <w:r w:rsidRPr="005D0BC5">
        <w:rPr>
          <w:rFonts w:ascii="Times New Roman" w:hAnsi="Times New Roman"/>
          <w:i/>
          <w:sz w:val="24"/>
          <w:szCs w:val="24"/>
        </w:rPr>
        <w:t>s</w:t>
      </w:r>
      <w:r w:rsidRPr="005D0BC5">
        <w:rPr>
          <w:rFonts w:ascii="Times New Roman" w:hAnsi="Times New Roman"/>
          <w:sz w:val="24"/>
          <w:szCs w:val="24"/>
        </w:rPr>
        <w:t>) guia(</w:t>
      </w:r>
      <w:r w:rsidRPr="005D0BC5">
        <w:rPr>
          <w:rFonts w:ascii="Times New Roman" w:hAnsi="Times New Roman"/>
          <w:i/>
          <w:sz w:val="24"/>
          <w:szCs w:val="24"/>
        </w:rPr>
        <w:t>s</w:t>
      </w:r>
      <w:r w:rsidRPr="005D0BC5">
        <w:rPr>
          <w:rFonts w:ascii="Times New Roman" w:hAnsi="Times New Roman"/>
          <w:sz w:val="24"/>
          <w:szCs w:val="24"/>
        </w:rPr>
        <w:t>) de recolhimento do Fundo de Garantia por Tempo de Serviço - FGTS do(</w:t>
      </w:r>
      <w:r w:rsidRPr="005D0BC5">
        <w:rPr>
          <w:rFonts w:ascii="Times New Roman" w:hAnsi="Times New Roman"/>
          <w:i/>
          <w:sz w:val="24"/>
          <w:szCs w:val="24"/>
        </w:rPr>
        <w:t>s</w:t>
      </w:r>
      <w:r w:rsidRPr="005D0BC5">
        <w:rPr>
          <w:rFonts w:ascii="Times New Roman" w:hAnsi="Times New Roman"/>
          <w:sz w:val="24"/>
          <w:szCs w:val="24"/>
        </w:rPr>
        <w:t>) último(</w:t>
      </w:r>
      <w:r w:rsidRPr="005D0BC5">
        <w:rPr>
          <w:rFonts w:ascii="Times New Roman" w:hAnsi="Times New Roman"/>
          <w:i/>
          <w:sz w:val="24"/>
          <w:szCs w:val="24"/>
        </w:rPr>
        <w:t>s</w:t>
      </w:r>
      <w:r w:rsidRPr="005D0BC5">
        <w:rPr>
          <w:rFonts w:ascii="Times New Roman" w:hAnsi="Times New Roman"/>
          <w:sz w:val="24"/>
          <w:szCs w:val="24"/>
        </w:rPr>
        <w:t>) recolhimento(</w:t>
      </w:r>
      <w:r w:rsidRPr="005D0BC5">
        <w:rPr>
          <w:rFonts w:ascii="Times New Roman" w:hAnsi="Times New Roman"/>
          <w:i/>
          <w:sz w:val="24"/>
          <w:szCs w:val="24"/>
        </w:rPr>
        <w:t>s</w:t>
      </w:r>
      <w:r w:rsidRPr="005D0BC5">
        <w:rPr>
          <w:rFonts w:ascii="Times New Roman" w:hAnsi="Times New Roman"/>
          <w:sz w:val="24"/>
          <w:szCs w:val="24"/>
        </w:rPr>
        <w:t>) devido(</w:t>
      </w:r>
      <w:r w:rsidRPr="005D0BC5">
        <w:rPr>
          <w:rFonts w:ascii="Times New Roman" w:hAnsi="Times New Roman"/>
          <w:i/>
          <w:sz w:val="24"/>
          <w:szCs w:val="24"/>
        </w:rPr>
        <w:t>s</w:t>
      </w:r>
      <w:r w:rsidRPr="005D0BC5">
        <w:rPr>
          <w:rFonts w:ascii="Times New Roman" w:hAnsi="Times New Roman"/>
          <w:sz w:val="24"/>
          <w:szCs w:val="24"/>
        </w:rPr>
        <w:t>), devidamente quitada(</w:t>
      </w:r>
      <w:r w:rsidRPr="005D0BC5">
        <w:rPr>
          <w:rFonts w:ascii="Times New Roman" w:hAnsi="Times New Roman"/>
          <w:i/>
          <w:sz w:val="24"/>
          <w:szCs w:val="24"/>
        </w:rPr>
        <w:t>s</w:t>
      </w:r>
      <w:r w:rsidRPr="005D0BC5">
        <w:rPr>
          <w:rFonts w:ascii="Times New Roman" w:hAnsi="Times New Roman"/>
          <w:sz w:val="24"/>
          <w:szCs w:val="24"/>
        </w:rPr>
        <w:t>), de conformidade com o demonstrativo de dados referentes ao FGTS/INSS, exclusivo da obra contratada;</w:t>
      </w:r>
    </w:p>
    <w:p w14:paraId="2B2A73BB" w14:textId="77777777" w:rsidR="003F5E83" w:rsidRPr="005D0BC5" w:rsidRDefault="003F5E83" w:rsidP="005365E1">
      <w:pPr>
        <w:pStyle w:val="Standard"/>
        <w:spacing w:after="0" w:line="240" w:lineRule="auto"/>
        <w:jc w:val="both"/>
        <w:rPr>
          <w:rFonts w:ascii="Times New Roman" w:hAnsi="Times New Roman"/>
          <w:bCs/>
          <w:sz w:val="24"/>
          <w:szCs w:val="24"/>
        </w:rPr>
      </w:pPr>
      <w:r w:rsidRPr="005D0BC5">
        <w:rPr>
          <w:rFonts w:ascii="Times New Roman" w:hAnsi="Times New Roman"/>
          <w:b/>
          <w:sz w:val="24"/>
          <w:szCs w:val="24"/>
        </w:rPr>
        <w:t>b.</w:t>
      </w:r>
      <w:r w:rsidRPr="005D0BC5">
        <w:rPr>
          <w:rFonts w:ascii="Times New Roman" w:hAnsi="Times New Roman"/>
          <w:bCs/>
          <w:sz w:val="24"/>
          <w:szCs w:val="24"/>
        </w:rPr>
        <w:t xml:space="preserve">1) deverão ser apresentados os comprovantes de recolhimento de INSS e FGTS </w:t>
      </w:r>
      <w:r w:rsidRPr="005D0BC5">
        <w:rPr>
          <w:rFonts w:ascii="Times New Roman" w:hAnsi="Times New Roman"/>
          <w:sz w:val="24"/>
          <w:szCs w:val="24"/>
        </w:rPr>
        <w:t xml:space="preserve">da obra contratada, </w:t>
      </w:r>
      <w:r w:rsidRPr="005D0BC5">
        <w:rPr>
          <w:rFonts w:ascii="Times New Roman" w:hAnsi="Times New Roman"/>
          <w:bCs/>
          <w:sz w:val="24"/>
          <w:szCs w:val="24"/>
        </w:rPr>
        <w:t>devidos em todos os meses, contados entre a data de assinatura do contrato e o primeiro pagamento e entre um pagamento e outro, e não apenas o comprovante do último recolhimento realizado.</w:t>
      </w:r>
    </w:p>
    <w:p w14:paraId="16A6941E" w14:textId="77777777" w:rsidR="003F5E83" w:rsidRPr="005D0BC5" w:rsidRDefault="003F5E83" w:rsidP="005365E1">
      <w:pPr>
        <w:tabs>
          <w:tab w:val="left" w:pos="0"/>
        </w:tabs>
        <w:jc w:val="both"/>
        <w:rPr>
          <w:sz w:val="24"/>
          <w:szCs w:val="24"/>
        </w:rPr>
      </w:pPr>
      <w:r w:rsidRPr="005D0BC5">
        <w:rPr>
          <w:b/>
          <w:bCs/>
          <w:sz w:val="24"/>
          <w:szCs w:val="24"/>
        </w:rPr>
        <w:t>c)</w:t>
      </w:r>
      <w:r w:rsidRPr="005D0BC5">
        <w:rPr>
          <w:sz w:val="24"/>
          <w:szCs w:val="24"/>
        </w:rPr>
        <w:t xml:space="preserve"> prova de inexistência de débitos inadimplidos perante a Justiça do Trabalho – Certidão Negativa de Débitos Trabalhistas – CNDT;</w:t>
      </w:r>
    </w:p>
    <w:p w14:paraId="0F8D0BCF" w14:textId="77777777" w:rsidR="003F5E83" w:rsidRPr="005D0BC5" w:rsidRDefault="003F5E83" w:rsidP="005365E1">
      <w:pPr>
        <w:jc w:val="both"/>
        <w:rPr>
          <w:rFonts w:eastAsia="Arial Unicode MS"/>
          <w:sz w:val="24"/>
          <w:szCs w:val="24"/>
        </w:rPr>
      </w:pPr>
      <w:r w:rsidRPr="005D0BC5">
        <w:rPr>
          <w:b/>
          <w:bCs/>
          <w:sz w:val="24"/>
          <w:szCs w:val="24"/>
        </w:rPr>
        <w:t>d)</w:t>
      </w:r>
      <w:r w:rsidRPr="005D0BC5">
        <w:rPr>
          <w:sz w:val="24"/>
          <w:szCs w:val="24"/>
        </w:rPr>
        <w:t xml:space="preserve"> </w:t>
      </w:r>
      <w:bookmarkStart w:id="80" w:name="_Hlk136955869"/>
      <w:r w:rsidRPr="005D0BC5">
        <w:rPr>
          <w:sz w:val="24"/>
          <w:szCs w:val="24"/>
        </w:rPr>
        <w:t>cópia da folha de pagamento dos empregados da obra contratada</w:t>
      </w:r>
      <w:bookmarkEnd w:id="80"/>
      <w:r w:rsidRPr="005D0BC5">
        <w:rPr>
          <w:sz w:val="24"/>
          <w:szCs w:val="24"/>
        </w:rPr>
        <w:t>;</w:t>
      </w:r>
    </w:p>
    <w:p w14:paraId="310AAD90" w14:textId="77777777" w:rsidR="008A4C7D" w:rsidRPr="005D0BC5" w:rsidDel="00A37B36" w:rsidRDefault="00612EFF" w:rsidP="005365E1">
      <w:pPr>
        <w:pStyle w:val="Standard"/>
        <w:spacing w:after="0" w:line="240" w:lineRule="auto"/>
        <w:jc w:val="both"/>
        <w:rPr>
          <w:del w:id="81" w:author="Mirela Ziliotto" w:date="2023-05-26T11:30:00Z"/>
          <w:rFonts w:ascii="Times New Roman" w:hAnsi="Times New Roman"/>
          <w:sz w:val="24"/>
          <w:szCs w:val="24"/>
        </w:rPr>
      </w:pPr>
      <w:r w:rsidRPr="005D0BC5">
        <w:rPr>
          <w:rFonts w:ascii="Times New Roman" w:hAnsi="Times New Roman"/>
          <w:b/>
          <w:bCs/>
          <w:sz w:val="24"/>
          <w:szCs w:val="24"/>
        </w:rPr>
        <w:t>e</w:t>
      </w:r>
      <w:r w:rsidR="008A4C7D" w:rsidRPr="005D0BC5">
        <w:rPr>
          <w:rFonts w:ascii="Times New Roman" w:hAnsi="Times New Roman"/>
          <w:b/>
          <w:bCs/>
          <w:sz w:val="24"/>
          <w:szCs w:val="24"/>
        </w:rPr>
        <w:t>)</w:t>
      </w:r>
      <w:r w:rsidR="008A4C7D" w:rsidRPr="005D0BC5">
        <w:rPr>
          <w:rFonts w:ascii="Times New Roman" w:hAnsi="Times New Roman"/>
          <w:sz w:val="24"/>
          <w:szCs w:val="24"/>
        </w:rPr>
        <w:t xml:space="preserve"> </w:t>
      </w:r>
      <w:r w:rsidR="00D55ABC" w:rsidRPr="005D0BC5">
        <w:rPr>
          <w:rFonts w:ascii="Times New Roman" w:hAnsi="Times New Roman"/>
          <w:sz w:val="24"/>
          <w:szCs w:val="24"/>
        </w:rPr>
        <w:t xml:space="preserve">Planilha </w:t>
      </w:r>
      <w:r w:rsidR="00931048" w:rsidRPr="005D0BC5">
        <w:rPr>
          <w:rFonts w:ascii="Times New Roman" w:hAnsi="Times New Roman"/>
          <w:sz w:val="24"/>
          <w:szCs w:val="24"/>
        </w:rPr>
        <w:t>d</w:t>
      </w:r>
      <w:r w:rsidR="00D55ABC" w:rsidRPr="005D0BC5">
        <w:rPr>
          <w:rFonts w:ascii="Times New Roman" w:hAnsi="Times New Roman"/>
          <w:sz w:val="24"/>
          <w:szCs w:val="24"/>
        </w:rPr>
        <w:t xml:space="preserve">e Medição </w:t>
      </w:r>
      <w:r w:rsidR="008A4C7D" w:rsidRPr="005D0BC5">
        <w:rPr>
          <w:rFonts w:ascii="Times New Roman" w:hAnsi="Times New Roman"/>
          <w:sz w:val="24"/>
          <w:szCs w:val="24"/>
        </w:rPr>
        <w:t xml:space="preserve">– </w:t>
      </w:r>
      <w:r w:rsidR="008A4C7D" w:rsidRPr="005D0BC5">
        <w:rPr>
          <w:rFonts w:ascii="Times New Roman" w:eastAsia="SimSun" w:hAnsi="Times New Roman"/>
          <w:sz w:val="24"/>
          <w:szCs w:val="24"/>
          <w:lang w:bidi="hi-IN"/>
        </w:rPr>
        <w:t>Elaborada</w:t>
      </w:r>
      <w:r w:rsidR="008A4C7D" w:rsidRPr="005D0BC5">
        <w:rPr>
          <w:rFonts w:ascii="Times New Roman" w:hAnsi="Times New Roman"/>
          <w:sz w:val="24"/>
          <w:szCs w:val="24"/>
        </w:rPr>
        <w:t xml:space="preserve"> nos padrões do CONTRATANTE, de acordo com cronograma físico-financeiro, relativo à parcela faturada, de forma que </w:t>
      </w:r>
      <w:r w:rsidR="00405A2B" w:rsidRPr="005D0BC5">
        <w:rPr>
          <w:rFonts w:ascii="Times New Roman" w:hAnsi="Times New Roman"/>
          <w:sz w:val="24"/>
          <w:szCs w:val="24"/>
        </w:rPr>
        <w:t>as atividades</w:t>
      </w:r>
      <w:r w:rsidR="008A4C7D" w:rsidRPr="005D0BC5">
        <w:rPr>
          <w:rFonts w:ascii="Times New Roman" w:hAnsi="Times New Roman"/>
          <w:sz w:val="24"/>
          <w:szCs w:val="24"/>
        </w:rPr>
        <w:t xml:space="preserve"> e os valores faturados, correspondam </w:t>
      </w:r>
      <w:r w:rsidR="00405A2B" w:rsidRPr="005D0BC5">
        <w:rPr>
          <w:rFonts w:ascii="Times New Roman" w:hAnsi="Times New Roman"/>
          <w:sz w:val="24"/>
          <w:szCs w:val="24"/>
        </w:rPr>
        <w:t>às atividades</w:t>
      </w:r>
      <w:r w:rsidR="008A4C7D" w:rsidRPr="005D0BC5">
        <w:rPr>
          <w:rFonts w:ascii="Times New Roman" w:hAnsi="Times New Roman"/>
          <w:sz w:val="24"/>
          <w:szCs w:val="24"/>
        </w:rPr>
        <w:t xml:space="preserve"> e aos respectivos índices percentuais discriminados</w:t>
      </w:r>
      <w:r w:rsidR="003F5E83" w:rsidRPr="005D0BC5">
        <w:rPr>
          <w:rFonts w:ascii="Times New Roman" w:hAnsi="Times New Roman"/>
          <w:sz w:val="24"/>
          <w:szCs w:val="24"/>
        </w:rPr>
        <w:t xml:space="preserve"> e</w:t>
      </w:r>
      <w:r w:rsidR="008A4C7D" w:rsidRPr="005D0BC5">
        <w:rPr>
          <w:rFonts w:ascii="Times New Roman" w:hAnsi="Times New Roman"/>
          <w:sz w:val="24"/>
          <w:szCs w:val="24"/>
        </w:rPr>
        <w:t xml:space="preserve"> </w:t>
      </w:r>
      <w:r w:rsidR="003F5E83" w:rsidRPr="005D0BC5">
        <w:rPr>
          <w:rFonts w:ascii="Times New Roman" w:hAnsi="Times New Roman"/>
          <w:sz w:val="24"/>
          <w:szCs w:val="24"/>
        </w:rPr>
        <w:t>informados</w:t>
      </w:r>
      <w:r w:rsidR="008A4C7D" w:rsidRPr="005D0BC5">
        <w:rPr>
          <w:rFonts w:ascii="Times New Roman" w:hAnsi="Times New Roman"/>
          <w:sz w:val="24"/>
          <w:szCs w:val="24"/>
        </w:rPr>
        <w:t xml:space="preserve"> pela Fiscalização da obra, que acompanha o processo da </w:t>
      </w:r>
      <w:r w:rsidR="003F5E83" w:rsidRPr="005D0BC5">
        <w:rPr>
          <w:rFonts w:ascii="Times New Roman" w:hAnsi="Times New Roman"/>
          <w:sz w:val="24"/>
          <w:szCs w:val="24"/>
        </w:rPr>
        <w:t>nota fiscal/ f</w:t>
      </w:r>
      <w:r w:rsidR="008A4C7D" w:rsidRPr="005D0BC5">
        <w:rPr>
          <w:rFonts w:ascii="Times New Roman" w:hAnsi="Times New Roman"/>
          <w:sz w:val="24"/>
          <w:szCs w:val="24"/>
        </w:rPr>
        <w:t>atura;</w:t>
      </w:r>
    </w:p>
    <w:p w14:paraId="01B12AFC" w14:textId="77777777" w:rsidR="00945469" w:rsidRDefault="00AA7FB9" w:rsidP="00584E41">
      <w:pPr>
        <w:pStyle w:val="BodyText21"/>
        <w:widowControl w:val="0"/>
        <w:tabs>
          <w:tab w:val="left" w:pos="-10517"/>
          <w:tab w:val="left" w:pos="851"/>
        </w:tabs>
        <w:spacing w:after="0" w:line="240" w:lineRule="auto"/>
        <w:rPr>
          <w:rFonts w:ascii="Times New Roman" w:hAnsi="Times New Roman" w:cs="Times New Roman"/>
          <w:b/>
          <w:bCs/>
          <w:sz w:val="24"/>
          <w:szCs w:val="24"/>
        </w:rPr>
      </w:pPr>
      <w:r w:rsidRPr="005D0BC5">
        <w:rPr>
          <w:rFonts w:ascii="Times New Roman" w:hAnsi="Times New Roman" w:cs="Times New Roman"/>
          <w:b/>
          <w:bCs/>
          <w:sz w:val="24"/>
          <w:szCs w:val="24"/>
        </w:rPr>
        <w:tab/>
      </w:r>
    </w:p>
    <w:p w14:paraId="04CAA578" w14:textId="77777777" w:rsidR="008A4C7D" w:rsidRPr="005D0BC5" w:rsidRDefault="00443CE9" w:rsidP="00584E41">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w:t>
      </w:r>
      <w:r w:rsidR="008A4C7D" w:rsidRPr="005D0BC5">
        <w:rPr>
          <w:rFonts w:ascii="Times New Roman" w:hAnsi="Times New Roman" w:cs="Times New Roman"/>
          <w:b/>
          <w:bCs/>
          <w:sz w:val="24"/>
          <w:szCs w:val="24"/>
        </w:rPr>
        <w:t>.2.</w:t>
      </w:r>
      <w:r w:rsidR="00612EFF" w:rsidRPr="005D0BC5">
        <w:rPr>
          <w:rFonts w:ascii="Times New Roman" w:hAnsi="Times New Roman" w:cs="Times New Roman"/>
          <w:b/>
          <w:bCs/>
          <w:sz w:val="24"/>
          <w:szCs w:val="24"/>
        </w:rPr>
        <w:t>1</w:t>
      </w:r>
      <w:r w:rsidR="008A4C7D" w:rsidRPr="005D0BC5">
        <w:rPr>
          <w:rFonts w:ascii="Times New Roman" w:hAnsi="Times New Roman" w:cs="Times New Roman"/>
          <w:b/>
          <w:bCs/>
          <w:sz w:val="24"/>
          <w:szCs w:val="24"/>
        </w:rPr>
        <w:t>.</w:t>
      </w:r>
      <w:r w:rsidR="008A4C7D" w:rsidRPr="005D0BC5">
        <w:rPr>
          <w:rFonts w:ascii="Times New Roman" w:hAnsi="Times New Roman" w:cs="Times New Roman"/>
          <w:sz w:val="24"/>
          <w:szCs w:val="24"/>
        </w:rPr>
        <w:t xml:space="preserve"> </w:t>
      </w:r>
      <w:r w:rsidR="009F7C41" w:rsidRPr="005D0BC5">
        <w:rPr>
          <w:rFonts w:ascii="Times New Roman" w:hAnsi="Times New Roman" w:cs="Times New Roman"/>
          <w:sz w:val="24"/>
          <w:szCs w:val="24"/>
        </w:rPr>
        <w:t>A liberação da primeira parcela fica condicionada à apresentação de</w:t>
      </w:r>
      <w:r w:rsidR="008A4C7D" w:rsidRPr="005D0BC5">
        <w:rPr>
          <w:rFonts w:ascii="Times New Roman" w:hAnsi="Times New Roman" w:cs="Times New Roman"/>
          <w:sz w:val="24"/>
          <w:szCs w:val="24"/>
        </w:rPr>
        <w:t>:</w:t>
      </w:r>
    </w:p>
    <w:p w14:paraId="6D3AAE9B" w14:textId="77777777" w:rsidR="008A4C7D" w:rsidRPr="005D0BC5" w:rsidRDefault="008A4C7D"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009F7C41" w:rsidRPr="005D0BC5">
        <w:rPr>
          <w:rFonts w:ascii="Times New Roman" w:eastAsia="Arial Unicode MS" w:hAnsi="Times New Roman"/>
          <w:sz w:val="24"/>
          <w:szCs w:val="24"/>
        </w:rPr>
        <w:t>Anotação de Responsabilidade Técnica – ART pela contrata</w:t>
      </w:r>
      <w:r w:rsidR="00D55ABC" w:rsidRPr="005D0BC5">
        <w:rPr>
          <w:rFonts w:ascii="Times New Roman" w:eastAsia="Arial Unicode MS" w:hAnsi="Times New Roman"/>
          <w:sz w:val="24"/>
          <w:szCs w:val="24"/>
        </w:rPr>
        <w:t>da</w:t>
      </w:r>
      <w:r w:rsidRPr="005D0BC5">
        <w:rPr>
          <w:rFonts w:ascii="Times New Roman" w:eastAsia="Arial Unicode MS" w:hAnsi="Times New Roman"/>
          <w:sz w:val="24"/>
          <w:szCs w:val="24"/>
        </w:rPr>
        <w:t>;</w:t>
      </w:r>
    </w:p>
    <w:p w14:paraId="7F49621D" w14:textId="77777777" w:rsidR="008A4C7D" w:rsidRPr="005D0BC5" w:rsidRDefault="009F7C41"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008A4C7D" w:rsidRPr="005D0BC5">
        <w:rPr>
          <w:rFonts w:ascii="Times New Roman" w:eastAsia="Arial Unicode MS" w:hAnsi="Times New Roman"/>
          <w:b/>
          <w:bCs/>
          <w:sz w:val="24"/>
          <w:szCs w:val="24"/>
        </w:rPr>
        <w:t>)</w:t>
      </w:r>
      <w:r w:rsidR="008A4C7D" w:rsidRPr="005D0BC5">
        <w:rPr>
          <w:rFonts w:ascii="Times New Roman" w:eastAsia="Arial Unicode MS" w:hAnsi="Times New Roman"/>
          <w:sz w:val="24"/>
          <w:szCs w:val="24"/>
        </w:rPr>
        <w:t xml:space="preserve"> </w:t>
      </w:r>
      <w:r w:rsidR="003F5E83" w:rsidRPr="005D0BC5">
        <w:rPr>
          <w:rFonts w:ascii="Times New Roman" w:hAnsi="Times New Roman"/>
          <w:sz w:val="24"/>
          <w:szCs w:val="24"/>
        </w:rPr>
        <w:t>comprovação de abertura da matrícula CEI/CNO junto à Receita Federal, com os dados conforme contrato</w:t>
      </w:r>
      <w:r w:rsidR="008A4C7D" w:rsidRPr="005D0BC5">
        <w:rPr>
          <w:rFonts w:ascii="Times New Roman" w:eastAsia="Arial Unicode MS" w:hAnsi="Times New Roman"/>
          <w:sz w:val="24"/>
          <w:szCs w:val="24"/>
        </w:rPr>
        <w:t>;</w:t>
      </w:r>
    </w:p>
    <w:p w14:paraId="3D45E028" w14:textId="77777777" w:rsidR="009F7C41" w:rsidRPr="005D0BC5" w:rsidRDefault="009F7C41" w:rsidP="005365E1">
      <w:pPr>
        <w:pStyle w:val="Standard"/>
        <w:spacing w:after="0" w:line="240" w:lineRule="auto"/>
        <w:jc w:val="both"/>
        <w:rPr>
          <w:rFonts w:ascii="Times New Roman"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Pr="005D0BC5">
        <w:rPr>
          <w:rFonts w:ascii="Times New Roman" w:hAnsi="Times New Roman"/>
          <w:sz w:val="24"/>
          <w:szCs w:val="24"/>
        </w:rPr>
        <w:t>da quitação junto ao FGTS/CEF, por meio do CRS</w:t>
      </w:r>
      <w:r w:rsidR="00D55ABC" w:rsidRPr="005D0BC5">
        <w:rPr>
          <w:rFonts w:ascii="Times New Roman" w:hAnsi="Times New Roman"/>
          <w:sz w:val="24"/>
          <w:szCs w:val="24"/>
        </w:rPr>
        <w:t>.</w:t>
      </w:r>
    </w:p>
    <w:p w14:paraId="3CB52E7B" w14:textId="77777777" w:rsidR="008A4C7D" w:rsidRPr="005D0BC5" w:rsidRDefault="00443CE9" w:rsidP="00584E41">
      <w:pPr>
        <w:pStyle w:val="BodyText21"/>
        <w:widowControl w:val="0"/>
        <w:tabs>
          <w:tab w:val="left" w:pos="-10517"/>
          <w:tab w:val="left" w:pos="851"/>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8</w:t>
      </w:r>
      <w:r w:rsidR="008A4C7D" w:rsidRPr="005D0BC5">
        <w:rPr>
          <w:rFonts w:ascii="Times New Roman" w:hAnsi="Times New Roman" w:cs="Times New Roman"/>
          <w:b/>
          <w:bCs/>
          <w:sz w:val="24"/>
          <w:szCs w:val="24"/>
        </w:rPr>
        <w:t>.2.</w:t>
      </w:r>
      <w:r w:rsidR="00612EFF" w:rsidRPr="005D0BC5">
        <w:rPr>
          <w:rFonts w:ascii="Times New Roman" w:hAnsi="Times New Roman" w:cs="Times New Roman"/>
          <w:b/>
          <w:bCs/>
          <w:sz w:val="24"/>
          <w:szCs w:val="24"/>
        </w:rPr>
        <w:t>2</w:t>
      </w:r>
      <w:r w:rsidR="008A4C7D" w:rsidRPr="005D0BC5">
        <w:rPr>
          <w:rFonts w:ascii="Times New Roman" w:hAnsi="Times New Roman" w:cs="Times New Roman"/>
          <w:b/>
          <w:bCs/>
          <w:sz w:val="24"/>
          <w:szCs w:val="24"/>
        </w:rPr>
        <w:t>.</w:t>
      </w:r>
      <w:r w:rsidR="008A4C7D" w:rsidRPr="005D0BC5">
        <w:rPr>
          <w:rFonts w:ascii="Times New Roman" w:hAnsi="Times New Roman" w:cs="Times New Roman"/>
          <w:sz w:val="24"/>
          <w:szCs w:val="24"/>
        </w:rPr>
        <w:t xml:space="preserve"> </w:t>
      </w:r>
      <w:r w:rsidR="009F7C41" w:rsidRPr="005D0BC5">
        <w:rPr>
          <w:rFonts w:ascii="Times New Roman" w:hAnsi="Times New Roman" w:cs="Times New Roman"/>
          <w:sz w:val="24"/>
          <w:szCs w:val="24"/>
        </w:rPr>
        <w:t>A liberação da última parcela fica condicionada à apresentação de</w:t>
      </w:r>
      <w:r w:rsidR="008A4C7D" w:rsidRPr="005D0BC5">
        <w:rPr>
          <w:rFonts w:ascii="Times New Roman" w:hAnsi="Times New Roman" w:cs="Times New Roman"/>
          <w:sz w:val="24"/>
          <w:szCs w:val="24"/>
        </w:rPr>
        <w:t>:</w:t>
      </w:r>
    </w:p>
    <w:p w14:paraId="0DC4F742" w14:textId="77777777" w:rsidR="008A4C7D" w:rsidRPr="005D0BC5" w:rsidRDefault="008A4C7D"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a)</w:t>
      </w:r>
      <w:r w:rsidRPr="005D0BC5">
        <w:rPr>
          <w:rFonts w:ascii="Times New Roman" w:eastAsia="Arial Unicode MS" w:hAnsi="Times New Roman"/>
          <w:sz w:val="24"/>
          <w:szCs w:val="24"/>
        </w:rPr>
        <w:t xml:space="preserve"> </w:t>
      </w:r>
      <w:r w:rsidR="009F7C41" w:rsidRPr="005D0BC5">
        <w:rPr>
          <w:rFonts w:ascii="Times New Roman" w:hAnsi="Times New Roman"/>
          <w:sz w:val="24"/>
          <w:szCs w:val="24"/>
        </w:rPr>
        <w:t>comprovante, nos casos previstos, de ligações definitivas de água e energia elétrica. As despesas referentes ao consumo de água e energia, durante a execução do objeto, são de inteira responsabilidade da CONTRATADA</w:t>
      </w:r>
      <w:r w:rsidR="00612EFF" w:rsidRPr="005D0BC5">
        <w:rPr>
          <w:rFonts w:ascii="Times New Roman" w:hAnsi="Times New Roman"/>
          <w:sz w:val="24"/>
          <w:szCs w:val="24"/>
        </w:rPr>
        <w:t>;</w:t>
      </w:r>
    </w:p>
    <w:p w14:paraId="584E58E5" w14:textId="77777777" w:rsidR="008A4C7D" w:rsidRPr="005D0BC5" w:rsidRDefault="008A4C7D"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b)</w:t>
      </w:r>
      <w:r w:rsidRPr="005D0BC5">
        <w:rPr>
          <w:rFonts w:ascii="Times New Roman" w:eastAsia="Arial Unicode MS" w:hAnsi="Times New Roman"/>
          <w:sz w:val="24"/>
          <w:szCs w:val="24"/>
        </w:rPr>
        <w:t xml:space="preserve"> </w:t>
      </w:r>
      <w:r w:rsidR="00931048" w:rsidRPr="005D0BC5">
        <w:rPr>
          <w:rFonts w:ascii="Times New Roman" w:eastAsia="Arial Unicode MS" w:hAnsi="Times New Roman"/>
          <w:sz w:val="24"/>
          <w:szCs w:val="24"/>
        </w:rPr>
        <w:t>Termo de Recebimento</w:t>
      </w:r>
      <w:r w:rsidR="00612EFF" w:rsidRPr="005D0BC5">
        <w:rPr>
          <w:rFonts w:ascii="Times New Roman" w:eastAsia="Arial Unicode MS" w:hAnsi="Times New Roman"/>
          <w:sz w:val="24"/>
          <w:szCs w:val="24"/>
        </w:rPr>
        <w:t xml:space="preserve"> Provisório;</w:t>
      </w:r>
    </w:p>
    <w:p w14:paraId="50B532B1" w14:textId="77777777" w:rsidR="008A4C7D" w:rsidRPr="005D0BC5" w:rsidRDefault="008A4C7D"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c)</w:t>
      </w:r>
      <w:r w:rsidRPr="005D0BC5">
        <w:rPr>
          <w:rFonts w:ascii="Times New Roman" w:eastAsia="Arial Unicode MS" w:hAnsi="Times New Roman"/>
          <w:sz w:val="24"/>
          <w:szCs w:val="24"/>
        </w:rPr>
        <w:t xml:space="preserve"> </w:t>
      </w:r>
      <w:r w:rsidR="00694465">
        <w:rPr>
          <w:rFonts w:ascii="Times New Roman" w:eastAsia="Arial Unicode MS" w:hAnsi="Times New Roman"/>
          <w:sz w:val="24"/>
          <w:szCs w:val="24"/>
        </w:rPr>
        <w:t>C</w:t>
      </w:r>
      <w:r w:rsidR="00612EFF" w:rsidRPr="005D0BC5">
        <w:rPr>
          <w:rFonts w:ascii="Times New Roman" w:hAnsi="Times New Roman"/>
          <w:sz w:val="24"/>
          <w:szCs w:val="24"/>
        </w:rPr>
        <w:t>ertidão negativa de débitos, expedida pela Receita Federal, referente ao objeto contratado concluído (em caso de obra civil a CND deverá conter a metragem da obra conforme projeto/área de reforma/área de acréscimo/área nova)</w:t>
      </w:r>
      <w:r w:rsidRPr="005D0BC5">
        <w:rPr>
          <w:rFonts w:ascii="Times New Roman" w:eastAsia="Arial Unicode MS" w:hAnsi="Times New Roman"/>
          <w:sz w:val="24"/>
          <w:szCs w:val="24"/>
        </w:rPr>
        <w:t>;</w:t>
      </w:r>
    </w:p>
    <w:p w14:paraId="5266808C" w14:textId="77777777" w:rsidR="00612EFF" w:rsidRPr="005D0BC5" w:rsidRDefault="00612EFF" w:rsidP="005365E1">
      <w:pPr>
        <w:pStyle w:val="Standard"/>
        <w:spacing w:after="0" w:line="240" w:lineRule="auto"/>
        <w:jc w:val="both"/>
        <w:rPr>
          <w:rFonts w:ascii="Times New Roman" w:eastAsia="Arial Unicode MS" w:hAnsi="Times New Roman"/>
          <w:sz w:val="24"/>
          <w:szCs w:val="24"/>
        </w:rPr>
      </w:pPr>
      <w:r w:rsidRPr="005D0BC5">
        <w:rPr>
          <w:rFonts w:ascii="Times New Roman" w:eastAsia="Arial Unicode MS" w:hAnsi="Times New Roman"/>
          <w:b/>
          <w:bCs/>
          <w:sz w:val="24"/>
          <w:szCs w:val="24"/>
        </w:rPr>
        <w:t>d)</w:t>
      </w:r>
      <w:r w:rsidRPr="005D0BC5">
        <w:rPr>
          <w:rFonts w:ascii="Times New Roman" w:eastAsia="Arial Unicode MS" w:hAnsi="Times New Roman"/>
          <w:sz w:val="24"/>
          <w:szCs w:val="24"/>
        </w:rPr>
        <w:t xml:space="preserve"> </w:t>
      </w:r>
      <w:r w:rsidRPr="005D0BC5">
        <w:rPr>
          <w:rFonts w:ascii="Times New Roman" w:hAnsi="Times New Roman"/>
          <w:sz w:val="24"/>
          <w:szCs w:val="24"/>
        </w:rPr>
        <w:t>quando necessário, do AS BUILT da obra.</w:t>
      </w:r>
    </w:p>
    <w:p w14:paraId="415E694E" w14:textId="77777777" w:rsidR="009F7C41" w:rsidRPr="005D0BC5" w:rsidRDefault="009F7C41" w:rsidP="00584E41">
      <w:pPr>
        <w:pStyle w:val="BodyText21"/>
        <w:widowControl w:val="0"/>
        <w:tabs>
          <w:tab w:val="left" w:pos="-7200"/>
          <w:tab w:val="left" w:pos="851"/>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8.2.</w:t>
      </w:r>
      <w:r w:rsidR="00612EFF" w:rsidRPr="005D0BC5">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 xml:space="preserve"> </w:t>
      </w:r>
      <w:r w:rsidRPr="005D0BC5">
        <w:rPr>
          <w:rFonts w:ascii="Times New Roman" w:hAnsi="Times New Roman" w:cs="Times New Roman"/>
          <w:sz w:val="24"/>
          <w:szCs w:val="24"/>
        </w:rPr>
        <w:t>A última parcela, e respectivo pagamento, deverá corresponder, no mínimo, à 10% (dez por cento) do valor total do contrato, para tanto a penúltima medição deverá ser realizada de maneira a reservar o percentual mínimo para a última medição.</w:t>
      </w:r>
    </w:p>
    <w:p w14:paraId="5DFAA522" w14:textId="4F04F4A8" w:rsidR="00C211B0" w:rsidRPr="005D0BC5" w:rsidRDefault="00C211B0" w:rsidP="00584E41">
      <w:pPr>
        <w:jc w:val="both"/>
        <w:rPr>
          <w:sz w:val="24"/>
          <w:szCs w:val="24"/>
        </w:rPr>
      </w:pPr>
      <w:r w:rsidRPr="005D0BC5">
        <w:rPr>
          <w:b/>
          <w:bCs/>
          <w:sz w:val="24"/>
          <w:szCs w:val="24"/>
          <w:shd w:val="clear" w:color="auto" w:fill="FFFFFF"/>
        </w:rPr>
        <w:t>8.</w:t>
      </w:r>
      <w:r w:rsidR="000E4DA5">
        <w:rPr>
          <w:b/>
          <w:bCs/>
          <w:sz w:val="24"/>
          <w:szCs w:val="24"/>
          <w:shd w:val="clear" w:color="auto" w:fill="FFFFFF"/>
        </w:rPr>
        <w:t>3</w:t>
      </w:r>
      <w:r w:rsidRPr="005D0BC5">
        <w:rPr>
          <w:b/>
          <w:bCs/>
          <w:color w:val="FF0000"/>
          <w:sz w:val="24"/>
          <w:szCs w:val="24"/>
          <w:shd w:val="clear" w:color="auto" w:fill="FFFFFF"/>
        </w:rPr>
        <w:t xml:space="preserve"> </w:t>
      </w:r>
      <w:bookmarkStart w:id="82" w:name="_Hlk68877889"/>
      <w:r w:rsidR="00612EFF" w:rsidRPr="005D0BC5">
        <w:rPr>
          <w:sz w:val="24"/>
          <w:szCs w:val="24"/>
        </w:rPr>
        <w:t xml:space="preserve">O faturamento deverá ser efetuado em nome do Município de </w:t>
      </w:r>
      <w:r w:rsidR="00612EFF" w:rsidRPr="005D0BC5">
        <w:rPr>
          <w:sz w:val="24"/>
          <w:szCs w:val="24"/>
        </w:rPr>
        <w:fldChar w:fldCharType="begin">
          <w:ffData>
            <w:name w:val="Texto1"/>
            <w:enabled/>
            <w:calcOnExit w:val="0"/>
            <w:textInput/>
          </w:ffData>
        </w:fldChar>
      </w:r>
      <w:r w:rsidR="00612EFF" w:rsidRPr="005D0BC5">
        <w:rPr>
          <w:sz w:val="24"/>
          <w:szCs w:val="24"/>
        </w:rPr>
        <w:instrText xml:space="preserve"> FORMTEXT </w:instrText>
      </w:r>
      <w:r w:rsidR="00612EFF" w:rsidRPr="005D0BC5">
        <w:rPr>
          <w:sz w:val="24"/>
          <w:szCs w:val="24"/>
        </w:rPr>
      </w:r>
      <w:r w:rsidR="00612EFF" w:rsidRPr="005D0BC5">
        <w:rPr>
          <w:sz w:val="24"/>
          <w:szCs w:val="24"/>
        </w:rPr>
        <w:fldChar w:fldCharType="separate"/>
      </w:r>
      <w:r w:rsidR="00EF6B61">
        <w:rPr>
          <w:sz w:val="24"/>
          <w:szCs w:val="24"/>
        </w:rPr>
        <w:t>Coselheiro Mairinck</w:t>
      </w:r>
      <w:r w:rsidR="00612EFF" w:rsidRPr="005D0BC5">
        <w:rPr>
          <w:sz w:val="24"/>
          <w:szCs w:val="24"/>
        </w:rPr>
        <w:fldChar w:fldCharType="end"/>
      </w:r>
      <w:r w:rsidR="00612EFF" w:rsidRPr="005D0BC5">
        <w:rPr>
          <w:sz w:val="24"/>
          <w:szCs w:val="24"/>
        </w:rPr>
        <w:t xml:space="preserve"> – CNPJ n. º </w:t>
      </w:r>
      <w:r w:rsidR="00612EFF" w:rsidRPr="005D0BC5">
        <w:rPr>
          <w:sz w:val="24"/>
          <w:szCs w:val="24"/>
        </w:rPr>
        <w:fldChar w:fldCharType="begin">
          <w:ffData>
            <w:name w:val="Texto1"/>
            <w:enabled/>
            <w:calcOnExit w:val="0"/>
            <w:textInput/>
          </w:ffData>
        </w:fldChar>
      </w:r>
      <w:r w:rsidR="00612EFF" w:rsidRPr="005D0BC5">
        <w:rPr>
          <w:sz w:val="24"/>
          <w:szCs w:val="24"/>
        </w:rPr>
        <w:instrText xml:space="preserve"> FORMTEXT </w:instrText>
      </w:r>
      <w:r w:rsidR="00612EFF" w:rsidRPr="005D0BC5">
        <w:rPr>
          <w:sz w:val="24"/>
          <w:szCs w:val="24"/>
        </w:rPr>
      </w:r>
      <w:r w:rsidR="00612EFF" w:rsidRPr="005D0BC5">
        <w:rPr>
          <w:sz w:val="24"/>
          <w:szCs w:val="24"/>
        </w:rPr>
        <w:fldChar w:fldCharType="separate"/>
      </w:r>
      <w:r w:rsidR="00EF6B61">
        <w:rPr>
          <w:sz w:val="24"/>
          <w:szCs w:val="24"/>
        </w:rPr>
        <w:t>75.968.412/0001-19</w:t>
      </w:r>
      <w:r w:rsidR="00612EFF" w:rsidRPr="005D0BC5">
        <w:rPr>
          <w:sz w:val="24"/>
          <w:szCs w:val="24"/>
        </w:rPr>
        <w:fldChar w:fldCharType="end"/>
      </w:r>
      <w:bookmarkEnd w:id="82"/>
    </w:p>
    <w:p w14:paraId="739DF459" w14:textId="77777777" w:rsidR="00C211B0" w:rsidRPr="005D0BC5" w:rsidRDefault="00C211B0" w:rsidP="005365E1">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sidR="000E4DA5">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.1.</w:t>
      </w:r>
      <w:r w:rsidRPr="005D0BC5">
        <w:rPr>
          <w:rFonts w:ascii="Times New Roman" w:hAnsi="Times New Roman" w:cs="Times New Roman"/>
          <w:sz w:val="24"/>
          <w:szCs w:val="24"/>
          <w:shd w:val="clear" w:color="auto" w:fill="FFFFFF"/>
        </w:rPr>
        <w:t xml:space="preserve"> No prazo de </w:t>
      </w:r>
      <w:r w:rsidR="008F1F43" w:rsidRPr="005D0BC5">
        <w:rPr>
          <w:rFonts w:ascii="Times New Roman" w:hAnsi="Times New Roman" w:cs="Times New Roman"/>
          <w:sz w:val="24"/>
          <w:szCs w:val="24"/>
          <w:shd w:val="clear" w:color="auto" w:fill="FFFFFF"/>
        </w:rPr>
        <w:t>30 (trinta)</w:t>
      </w:r>
      <w:r w:rsidRPr="005D0BC5">
        <w:rPr>
          <w:rFonts w:ascii="Times New Roman" w:hAnsi="Times New Roman" w:cs="Times New Roman"/>
          <w:sz w:val="24"/>
          <w:szCs w:val="24"/>
          <w:shd w:val="clear" w:color="auto" w:fill="FFFFFF"/>
        </w:rPr>
        <w:t xml:space="preserve"> dias após a recepção do recurso pelo MUNICÍPIO, caso não ocorra o pagamento</w:t>
      </w:r>
      <w:r w:rsidR="005B3E7B" w:rsidRPr="005D0BC5">
        <w:rPr>
          <w:rFonts w:ascii="Times New Roman" w:hAnsi="Times New Roman" w:cs="Times New Roman"/>
          <w:sz w:val="24"/>
          <w:szCs w:val="24"/>
          <w:shd w:val="clear" w:color="auto" w:fill="FFFFFF"/>
        </w:rPr>
        <w:t xml:space="preserve"> ao CONTRATADO</w:t>
      </w:r>
      <w:r w:rsidRPr="005D0BC5">
        <w:rPr>
          <w:rFonts w:ascii="Times New Roman" w:hAnsi="Times New Roman" w:cs="Times New Roman"/>
          <w:sz w:val="24"/>
          <w:szCs w:val="24"/>
          <w:shd w:val="clear" w:color="auto" w:fill="FFFFFF"/>
        </w:rPr>
        <w:t>, incidirá sobre o valor faturado</w:t>
      </w:r>
      <w:r w:rsidR="005B3E7B" w:rsidRPr="005D0BC5">
        <w:rPr>
          <w:rFonts w:ascii="Times New Roman" w:hAnsi="Times New Roman" w:cs="Times New Roman"/>
          <w:sz w:val="24"/>
          <w:szCs w:val="24"/>
          <w:shd w:val="clear" w:color="auto" w:fill="FFFFFF"/>
        </w:rPr>
        <w:t>,</w:t>
      </w:r>
      <w:r w:rsidRPr="005D0BC5">
        <w:rPr>
          <w:rFonts w:ascii="Times New Roman" w:hAnsi="Times New Roman" w:cs="Times New Roman"/>
          <w:sz w:val="24"/>
          <w:szCs w:val="24"/>
          <w:shd w:val="clear" w:color="auto" w:fill="FFFFFF"/>
        </w:rPr>
        <w:t xml:space="preserve"> atualização monetária</w:t>
      </w:r>
      <w:r w:rsidR="005B3E7B" w:rsidRPr="005D0BC5">
        <w:rPr>
          <w:rFonts w:ascii="Times New Roman" w:hAnsi="Times New Roman" w:cs="Times New Roman"/>
          <w:sz w:val="24"/>
          <w:szCs w:val="24"/>
          <w:shd w:val="clear" w:color="auto" w:fill="FFFFFF"/>
        </w:rPr>
        <w:t>,</w:t>
      </w:r>
      <w:r w:rsidR="00ED4FA3" w:rsidRPr="005D0BC5">
        <w:rPr>
          <w:rFonts w:ascii="Times New Roman" w:hAnsi="Times New Roman" w:cs="Times New Roman"/>
          <w:sz w:val="24"/>
          <w:szCs w:val="24"/>
          <w:shd w:val="clear" w:color="auto" w:fill="FFFFFF"/>
        </w:rPr>
        <w:t xml:space="preserve"> conforme índice estipulado no presente contrato</w:t>
      </w:r>
      <w:r w:rsidRPr="005D0BC5">
        <w:rPr>
          <w:rFonts w:ascii="Times New Roman" w:hAnsi="Times New Roman" w:cs="Times New Roman"/>
          <w:sz w:val="24"/>
          <w:szCs w:val="24"/>
          <w:shd w:val="clear" w:color="auto" w:fill="FFFFFF"/>
        </w:rPr>
        <w:t xml:space="preserve">, proporcional aos </w:t>
      </w:r>
      <w:r w:rsidRPr="005D0BC5">
        <w:rPr>
          <w:rFonts w:ascii="Times New Roman" w:hAnsi="Times New Roman" w:cs="Times New Roman"/>
          <w:b/>
          <w:bCs/>
          <w:sz w:val="24"/>
          <w:szCs w:val="24"/>
          <w:shd w:val="clear" w:color="auto" w:fill="FFFFFF"/>
        </w:rPr>
        <w:t>dias em atraso.</w:t>
      </w:r>
    </w:p>
    <w:p w14:paraId="0DB3E2DC" w14:textId="77777777" w:rsidR="00C211B0" w:rsidRPr="005D0BC5" w:rsidRDefault="00C211B0" w:rsidP="005365E1">
      <w:pPr>
        <w:pStyle w:val="BodyText21"/>
        <w:widowControl w:val="0"/>
        <w:tabs>
          <w:tab w:val="left" w:pos="-10517"/>
        </w:tabs>
        <w:spacing w:after="0" w:line="240" w:lineRule="auto"/>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8.</w:t>
      </w:r>
      <w:r w:rsidR="000E4DA5">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 xml:space="preserve">.1.1. </w:t>
      </w:r>
      <w:r w:rsidRPr="005D0BC5">
        <w:rPr>
          <w:rFonts w:ascii="Times New Roman" w:hAnsi="Times New Roman" w:cs="Times New Roman"/>
          <w:sz w:val="24"/>
          <w:szCs w:val="24"/>
          <w:shd w:val="clear" w:color="auto" w:fill="FFFFFF"/>
          <w:lang w:eastAsia="pt-BR"/>
        </w:rPr>
        <w:t>Caso a liberação do pagamento não ocorra em até 15 (quinze) dias após a recepção do recurso pelo CONTRATANTE, este incorrerá em multa, no montante de 0,5 % (zero vírgula cinco por cento) ao mês do valor da fatura, limitado a 90 (noventa) dias.</w:t>
      </w:r>
    </w:p>
    <w:p w14:paraId="4912D462" w14:textId="77777777" w:rsidR="008A4C7D" w:rsidRPr="005D0BC5" w:rsidRDefault="00443CE9" w:rsidP="00584E41">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sidR="008A4C7D" w:rsidRPr="005D0BC5">
        <w:rPr>
          <w:rFonts w:ascii="Times New Roman" w:hAnsi="Times New Roman" w:cs="Times New Roman"/>
          <w:b/>
          <w:bCs/>
          <w:sz w:val="24"/>
          <w:szCs w:val="24"/>
          <w:shd w:val="clear" w:color="auto" w:fill="FFFFFF"/>
        </w:rPr>
        <w:t>.</w:t>
      </w:r>
      <w:r w:rsidR="000E4DA5">
        <w:rPr>
          <w:rFonts w:ascii="Times New Roman" w:hAnsi="Times New Roman" w:cs="Times New Roman"/>
          <w:b/>
          <w:bCs/>
          <w:sz w:val="24"/>
          <w:szCs w:val="24"/>
          <w:shd w:val="clear" w:color="auto" w:fill="FFFFFF"/>
        </w:rPr>
        <w:t>4</w:t>
      </w:r>
      <w:r w:rsidR="008A4C7D" w:rsidRPr="005D0BC5">
        <w:rPr>
          <w:rFonts w:ascii="Times New Roman" w:hAnsi="Times New Roman" w:cs="Times New Roman"/>
          <w:sz w:val="24"/>
          <w:szCs w:val="24"/>
          <w:shd w:val="clear" w:color="auto" w:fill="FFFFFF"/>
        </w:rPr>
        <w:t xml:space="preserve"> A comprovada infringência de disposição de contrato implicará retenção de pagamentos, até final solução, sem prejuízo de outras penalidades cabíveis.</w:t>
      </w:r>
    </w:p>
    <w:p w14:paraId="726A91DC" w14:textId="77777777" w:rsidR="00443CE9" w:rsidRPr="005D0BC5" w:rsidRDefault="00443CE9" w:rsidP="00584E41">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8</w:t>
      </w:r>
      <w:r w:rsidR="008A4C7D" w:rsidRPr="005D0BC5">
        <w:rPr>
          <w:rFonts w:ascii="Times New Roman" w:hAnsi="Times New Roman" w:cs="Times New Roman"/>
          <w:b/>
          <w:bCs/>
          <w:sz w:val="24"/>
          <w:szCs w:val="24"/>
          <w:shd w:val="clear" w:color="auto" w:fill="FFFFFF"/>
        </w:rPr>
        <w:t>.</w:t>
      </w:r>
      <w:r w:rsidR="000E4DA5">
        <w:rPr>
          <w:rFonts w:ascii="Times New Roman" w:hAnsi="Times New Roman" w:cs="Times New Roman"/>
          <w:b/>
          <w:bCs/>
          <w:sz w:val="24"/>
          <w:szCs w:val="24"/>
          <w:shd w:val="clear" w:color="auto" w:fill="FFFFFF"/>
        </w:rPr>
        <w:t>5</w:t>
      </w:r>
      <w:r w:rsidR="008A4C7D" w:rsidRPr="005D0BC5">
        <w:rPr>
          <w:rFonts w:ascii="Times New Roman" w:hAnsi="Times New Roman" w:cs="Times New Roman"/>
          <w:sz w:val="24"/>
          <w:szCs w:val="24"/>
          <w:shd w:val="clear" w:color="auto" w:fill="FFFFFF"/>
        </w:rPr>
        <w:t xml:space="preserve"> Nenhum pagamento será efetuado ao CONTRATADO que tenha sido multado, antes de paga ou relevada a multa. Reserva-se ao CONTRATANTE o direito de descontar das faturas ou da garantia quaisquer débitos do CONTRATADO.</w:t>
      </w:r>
    </w:p>
    <w:p w14:paraId="7D6A9217" w14:textId="77777777" w:rsidR="00C24291" w:rsidRPr="005D0BC5" w:rsidRDefault="00443CE9" w:rsidP="00584E41">
      <w:pPr>
        <w:jc w:val="both"/>
        <w:rPr>
          <w:sz w:val="24"/>
          <w:szCs w:val="24"/>
        </w:rPr>
      </w:pPr>
      <w:r w:rsidRPr="005D0BC5">
        <w:rPr>
          <w:b/>
          <w:bCs/>
          <w:sz w:val="24"/>
          <w:szCs w:val="24"/>
        </w:rPr>
        <w:t>8.</w:t>
      </w:r>
      <w:r w:rsidR="000E4DA5">
        <w:rPr>
          <w:b/>
          <w:bCs/>
          <w:sz w:val="24"/>
          <w:szCs w:val="24"/>
        </w:rPr>
        <w:t>6</w:t>
      </w:r>
      <w:r w:rsidRPr="005D0BC5">
        <w:rPr>
          <w:sz w:val="24"/>
          <w:szCs w:val="24"/>
        </w:rPr>
        <w:t xml:space="preserve"> N</w:t>
      </w:r>
      <w:r w:rsidR="00C24291" w:rsidRPr="005D0BC5">
        <w:rPr>
          <w:sz w:val="24"/>
          <w:szCs w:val="24"/>
        </w:rPr>
        <w:t xml:space="preserve">o mês em que ocorrer entrega de produtos ou subprodutos de madeira, sob pena de não serem medidos e pagos os serviços realizados, e sem prejuízo das penalidades previstas </w:t>
      </w:r>
      <w:r w:rsidRPr="005D0BC5">
        <w:rPr>
          <w:sz w:val="24"/>
          <w:szCs w:val="24"/>
        </w:rPr>
        <w:t>no contrato</w:t>
      </w:r>
      <w:r w:rsidR="00C24291" w:rsidRPr="005D0BC5">
        <w:rPr>
          <w:sz w:val="24"/>
          <w:szCs w:val="24"/>
        </w:rPr>
        <w:t>, deverão ser entregues os seguintes documentos:</w:t>
      </w:r>
    </w:p>
    <w:p w14:paraId="7C736F38" w14:textId="77777777" w:rsidR="00C24291" w:rsidRPr="005D0BC5" w:rsidRDefault="00443CE9" w:rsidP="005365E1">
      <w:pPr>
        <w:jc w:val="both"/>
        <w:rPr>
          <w:sz w:val="24"/>
          <w:szCs w:val="24"/>
        </w:rPr>
      </w:pPr>
      <w:r w:rsidRPr="005D0BC5">
        <w:rPr>
          <w:b/>
          <w:bCs/>
          <w:sz w:val="24"/>
          <w:szCs w:val="24"/>
        </w:rPr>
        <w:t>8.</w:t>
      </w:r>
      <w:r w:rsidR="000E4DA5">
        <w:rPr>
          <w:b/>
          <w:bCs/>
          <w:sz w:val="24"/>
          <w:szCs w:val="24"/>
        </w:rPr>
        <w:t>6</w:t>
      </w:r>
      <w:r w:rsidR="00FF2B81" w:rsidRPr="005D0BC5">
        <w:rPr>
          <w:b/>
          <w:bCs/>
          <w:sz w:val="24"/>
          <w:szCs w:val="24"/>
        </w:rPr>
        <w:t>.1</w:t>
      </w:r>
      <w:r w:rsidR="00FF2B81" w:rsidRPr="005D0BC5">
        <w:rPr>
          <w:sz w:val="24"/>
          <w:szCs w:val="24"/>
        </w:rPr>
        <w:t xml:space="preserve">) </w:t>
      </w:r>
      <w:r w:rsidR="00C24291" w:rsidRPr="005D0BC5">
        <w:rPr>
          <w:sz w:val="24"/>
          <w:szCs w:val="24"/>
        </w:rPr>
        <w:t>original(</w:t>
      </w:r>
      <w:r w:rsidR="00C24291" w:rsidRPr="005D0BC5">
        <w:rPr>
          <w:i/>
          <w:sz w:val="24"/>
          <w:szCs w:val="24"/>
        </w:rPr>
        <w:t>is</w:t>
      </w:r>
      <w:r w:rsidR="00C24291" w:rsidRPr="005D0BC5">
        <w:rPr>
          <w:sz w:val="24"/>
          <w:szCs w:val="24"/>
        </w:rPr>
        <w:t>) ou cópia(</w:t>
      </w:r>
      <w:r w:rsidR="00C24291" w:rsidRPr="005D0BC5">
        <w:rPr>
          <w:i/>
          <w:sz w:val="24"/>
          <w:szCs w:val="24"/>
        </w:rPr>
        <w:t>s</w:t>
      </w:r>
      <w:r w:rsidR="00C24291" w:rsidRPr="005D0BC5">
        <w:rPr>
          <w:sz w:val="24"/>
          <w:szCs w:val="24"/>
        </w:rPr>
        <w:t xml:space="preserve">) </w:t>
      </w:r>
      <w:r w:rsidR="00D718EA" w:rsidRPr="005D0BC5">
        <w:rPr>
          <w:sz w:val="24"/>
          <w:szCs w:val="24"/>
        </w:rPr>
        <w:t>autêntica</w:t>
      </w:r>
      <w:r w:rsidR="00C24291" w:rsidRPr="005D0BC5">
        <w:rPr>
          <w:sz w:val="24"/>
          <w:szCs w:val="24"/>
        </w:rPr>
        <w:t>(</w:t>
      </w:r>
      <w:r w:rsidR="00C24291" w:rsidRPr="005D0BC5">
        <w:rPr>
          <w:i/>
          <w:sz w:val="24"/>
          <w:szCs w:val="24"/>
        </w:rPr>
        <w:t>s</w:t>
      </w:r>
      <w:r w:rsidR="00C24291" w:rsidRPr="005D0BC5">
        <w:rPr>
          <w:sz w:val="24"/>
          <w:szCs w:val="24"/>
        </w:rPr>
        <w:t>) da(</w:t>
      </w:r>
      <w:r w:rsidR="00C24291" w:rsidRPr="005D0BC5">
        <w:rPr>
          <w:i/>
          <w:sz w:val="24"/>
          <w:szCs w:val="24"/>
        </w:rPr>
        <w:t>s</w:t>
      </w:r>
      <w:r w:rsidR="00C24291" w:rsidRPr="005D0BC5">
        <w:rPr>
          <w:sz w:val="24"/>
          <w:szCs w:val="24"/>
        </w:rPr>
        <w:t>) Nota(</w:t>
      </w:r>
      <w:r w:rsidR="00C24291" w:rsidRPr="005D0BC5">
        <w:rPr>
          <w:i/>
          <w:sz w:val="24"/>
          <w:szCs w:val="24"/>
        </w:rPr>
        <w:t>s</w:t>
      </w:r>
      <w:r w:rsidR="00C24291" w:rsidRPr="005D0BC5">
        <w:rPr>
          <w:sz w:val="24"/>
          <w:szCs w:val="24"/>
        </w:rPr>
        <w:t>) Fiscal(</w:t>
      </w:r>
      <w:r w:rsidR="00C24291" w:rsidRPr="005D0BC5">
        <w:rPr>
          <w:i/>
          <w:sz w:val="24"/>
          <w:szCs w:val="24"/>
        </w:rPr>
        <w:t>is</w:t>
      </w:r>
      <w:r w:rsidR="00C24291" w:rsidRPr="005D0BC5">
        <w:rPr>
          <w:sz w:val="24"/>
          <w:szCs w:val="24"/>
        </w:rPr>
        <w:t>) de aquisição dos referidos materiais;</w:t>
      </w:r>
    </w:p>
    <w:p w14:paraId="737EA2B7" w14:textId="77777777" w:rsidR="00C24291" w:rsidRPr="005D0BC5" w:rsidRDefault="00443CE9" w:rsidP="005365E1">
      <w:pPr>
        <w:jc w:val="both"/>
        <w:rPr>
          <w:sz w:val="24"/>
          <w:szCs w:val="24"/>
        </w:rPr>
      </w:pPr>
      <w:r w:rsidRPr="005D0BC5">
        <w:rPr>
          <w:b/>
          <w:bCs/>
          <w:sz w:val="24"/>
          <w:szCs w:val="24"/>
        </w:rPr>
        <w:t>8.</w:t>
      </w:r>
      <w:r w:rsidR="000E4DA5">
        <w:rPr>
          <w:b/>
          <w:bCs/>
          <w:sz w:val="24"/>
          <w:szCs w:val="24"/>
        </w:rPr>
        <w:t>6.</w:t>
      </w:r>
      <w:r w:rsidR="00FF2B81" w:rsidRPr="005D0BC5">
        <w:rPr>
          <w:b/>
          <w:bCs/>
          <w:sz w:val="24"/>
          <w:szCs w:val="24"/>
        </w:rPr>
        <w:t>2</w:t>
      </w:r>
      <w:r w:rsidR="00FF2B81" w:rsidRPr="005D0BC5">
        <w:rPr>
          <w:sz w:val="24"/>
          <w:szCs w:val="24"/>
        </w:rPr>
        <w:t xml:space="preserve">) </w:t>
      </w:r>
      <w:r w:rsidR="00C24291" w:rsidRPr="005D0BC5">
        <w:rPr>
          <w:sz w:val="24"/>
          <w:szCs w:val="24"/>
        </w:rPr>
        <w:t>declaração de fornecimento de produtos e subprodutos de madeira de origem exótica ou de origem nativa de procedência legal em anexo;</w:t>
      </w:r>
    </w:p>
    <w:p w14:paraId="5C352B8F" w14:textId="77777777" w:rsidR="00C24291" w:rsidRPr="005D0BC5" w:rsidRDefault="00443CE9" w:rsidP="005365E1">
      <w:pPr>
        <w:jc w:val="both"/>
        <w:rPr>
          <w:sz w:val="24"/>
          <w:szCs w:val="24"/>
        </w:rPr>
      </w:pPr>
      <w:r w:rsidRPr="005D0BC5">
        <w:rPr>
          <w:b/>
          <w:bCs/>
          <w:sz w:val="24"/>
          <w:szCs w:val="24"/>
        </w:rPr>
        <w:t>8.</w:t>
      </w:r>
      <w:r w:rsidR="000E4DA5">
        <w:rPr>
          <w:b/>
          <w:bCs/>
          <w:sz w:val="24"/>
          <w:szCs w:val="24"/>
        </w:rPr>
        <w:t>6</w:t>
      </w:r>
      <w:r w:rsidRPr="005D0BC5">
        <w:rPr>
          <w:b/>
          <w:bCs/>
          <w:sz w:val="24"/>
          <w:szCs w:val="24"/>
        </w:rPr>
        <w:t>.</w:t>
      </w:r>
      <w:r w:rsidR="00FF2B81" w:rsidRPr="005D0BC5">
        <w:rPr>
          <w:b/>
          <w:bCs/>
          <w:sz w:val="24"/>
          <w:szCs w:val="24"/>
        </w:rPr>
        <w:t>3</w:t>
      </w:r>
      <w:r w:rsidR="00FF2B81" w:rsidRPr="005D0BC5">
        <w:rPr>
          <w:sz w:val="24"/>
          <w:szCs w:val="24"/>
        </w:rPr>
        <w:t xml:space="preserve">) </w:t>
      </w:r>
      <w:r w:rsidR="00C24291" w:rsidRPr="005D0BC5">
        <w:rPr>
          <w:sz w:val="24"/>
          <w:szCs w:val="24"/>
        </w:rPr>
        <w:t>original da primeira via da ATPF – Autorização de Transporte de Produtos Florestais, expedida pelo Instituto Brasileiro de Meio Ambiente e dos Recursos Naturais Renováveis – IBAMA;</w:t>
      </w:r>
    </w:p>
    <w:p w14:paraId="7ED4E822" w14:textId="77777777" w:rsidR="009A34B6" w:rsidRPr="005D0BC5" w:rsidRDefault="00443CE9" w:rsidP="005365E1">
      <w:pPr>
        <w:jc w:val="both"/>
        <w:rPr>
          <w:sz w:val="24"/>
          <w:szCs w:val="24"/>
        </w:rPr>
      </w:pPr>
      <w:r w:rsidRPr="005D0BC5">
        <w:rPr>
          <w:b/>
          <w:bCs/>
          <w:sz w:val="24"/>
          <w:szCs w:val="24"/>
        </w:rPr>
        <w:t>8.</w:t>
      </w:r>
      <w:r w:rsidR="000E4DA5">
        <w:rPr>
          <w:b/>
          <w:bCs/>
          <w:sz w:val="24"/>
          <w:szCs w:val="24"/>
        </w:rPr>
        <w:t>6</w:t>
      </w:r>
      <w:r w:rsidR="00FF2B81" w:rsidRPr="005D0BC5">
        <w:rPr>
          <w:b/>
          <w:bCs/>
          <w:sz w:val="24"/>
          <w:szCs w:val="24"/>
        </w:rPr>
        <w:t>.4</w:t>
      </w:r>
      <w:r w:rsidR="00FF2B81" w:rsidRPr="005D0BC5">
        <w:rPr>
          <w:sz w:val="24"/>
          <w:szCs w:val="24"/>
        </w:rPr>
        <w:t xml:space="preserve">) </w:t>
      </w:r>
      <w:r w:rsidR="00C24291" w:rsidRPr="005D0BC5">
        <w:rPr>
          <w:sz w:val="24"/>
          <w:szCs w:val="24"/>
        </w:rPr>
        <w:t>comprovante do Cadastro Técnico Federal do Instituto Brasileiro de Meio Ambiente e dos Recursos Naturais Renováveis – IBAMA, do fornecedor de produtos ou subprodutos de madeira de origem nativa.</w:t>
      </w:r>
      <w:r w:rsidR="009A34B6" w:rsidRPr="005D0BC5">
        <w:rPr>
          <w:sz w:val="24"/>
          <w:szCs w:val="24"/>
        </w:rPr>
        <w:t xml:space="preserve"> </w:t>
      </w:r>
    </w:p>
    <w:p w14:paraId="48DA62BA" w14:textId="77777777" w:rsidR="00E36368" w:rsidRPr="005D0BC5" w:rsidRDefault="00E36368" w:rsidP="00584E41">
      <w:pPr>
        <w:jc w:val="both"/>
        <w:rPr>
          <w:b/>
          <w:bCs/>
          <w:sz w:val="24"/>
          <w:szCs w:val="24"/>
        </w:rPr>
      </w:pPr>
    </w:p>
    <w:p w14:paraId="7D0A5581" w14:textId="77777777" w:rsidR="00C24291" w:rsidRPr="005D0BC5" w:rsidRDefault="009E1FC5" w:rsidP="00584E41">
      <w:pPr>
        <w:jc w:val="both"/>
        <w:rPr>
          <w:b/>
          <w:sz w:val="24"/>
          <w:szCs w:val="24"/>
        </w:rPr>
      </w:pPr>
      <w:r w:rsidRPr="00BC29D3">
        <w:rPr>
          <w:b/>
          <w:sz w:val="24"/>
          <w:szCs w:val="24"/>
        </w:rPr>
        <w:t>CLÁUSULA NONA – DO REAJUSTAMENTO DE PREÇOS</w:t>
      </w:r>
    </w:p>
    <w:p w14:paraId="107F3133" w14:textId="77777777" w:rsidR="009E1FC5" w:rsidRPr="005D0BC5" w:rsidRDefault="009E1FC5" w:rsidP="00584E41">
      <w:pPr>
        <w:pStyle w:val="Standarduser"/>
        <w:widowControl w:val="0"/>
        <w:shd w:val="clear" w:color="auto" w:fill="FFFFFF"/>
        <w:tabs>
          <w:tab w:val="left" w:pos="-6349"/>
        </w:tabs>
        <w:jc w:val="both"/>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9.1</w:t>
      </w:r>
      <w:r w:rsidRPr="005D0BC5">
        <w:rPr>
          <w:rFonts w:ascii="Times New Roman" w:hAnsi="Times New Roman" w:cs="Times New Roman"/>
          <w:sz w:val="24"/>
          <w:szCs w:val="24"/>
          <w:shd w:val="clear" w:color="auto" w:fill="FFFFFF"/>
        </w:rPr>
        <w:t xml:space="preserve"> Os preços contratuais dos serviços e obras poderão ser reajustados, em Reais, de acordo com o inciso LVIII do art. 6º da Lei Federal nº 14.133, de 2021</w:t>
      </w:r>
      <w:r w:rsidR="00C211B0" w:rsidRPr="005D0BC5">
        <w:rPr>
          <w:rFonts w:ascii="Times New Roman" w:hAnsi="Times New Roman" w:cs="Times New Roman"/>
          <w:sz w:val="24"/>
          <w:szCs w:val="24"/>
          <w:shd w:val="clear" w:color="auto" w:fill="FFFFFF"/>
        </w:rPr>
        <w:t>.</w:t>
      </w:r>
      <w:r w:rsidRPr="005D0BC5">
        <w:rPr>
          <w:rFonts w:ascii="Times New Roman" w:hAnsi="Times New Roman" w:cs="Times New Roman"/>
          <w:sz w:val="24"/>
          <w:szCs w:val="24"/>
          <w:shd w:val="clear" w:color="auto" w:fill="FFFFFF"/>
        </w:rPr>
        <w:t xml:space="preserve"> </w:t>
      </w:r>
    </w:p>
    <w:p w14:paraId="7A8F2467" w14:textId="77777777" w:rsidR="009E1FC5" w:rsidRPr="005D0BC5" w:rsidRDefault="0036634C" w:rsidP="00584E41">
      <w:pPr>
        <w:pStyle w:val="BodyText21"/>
        <w:widowControl w:val="0"/>
        <w:tabs>
          <w:tab w:val="left" w:pos="-7200"/>
        </w:tabs>
        <w:spacing w:after="0" w:line="240" w:lineRule="auto"/>
        <w:rPr>
          <w:rFonts w:ascii="Times New Roman" w:hAnsi="Times New Roman" w:cs="Times New Roman"/>
          <w:sz w:val="24"/>
          <w:szCs w:val="24"/>
        </w:rPr>
      </w:pPr>
      <w:r w:rsidRPr="005D0BC5">
        <w:rPr>
          <w:rFonts w:ascii="Times New Roman" w:eastAsia="Times New Roman" w:hAnsi="Times New Roman" w:cs="Times New Roman"/>
          <w:b/>
          <w:bCs/>
          <w:color w:val="00000A"/>
          <w:sz w:val="24"/>
          <w:szCs w:val="24"/>
          <w:shd w:val="clear" w:color="auto" w:fill="FFFFFF"/>
        </w:rPr>
        <w:t>9</w:t>
      </w:r>
      <w:r w:rsidR="009E1FC5" w:rsidRPr="005D0BC5">
        <w:rPr>
          <w:rFonts w:ascii="Times New Roman" w:eastAsia="Times New Roman" w:hAnsi="Times New Roman" w:cs="Times New Roman"/>
          <w:b/>
          <w:bCs/>
          <w:color w:val="00000A"/>
          <w:sz w:val="24"/>
          <w:szCs w:val="24"/>
          <w:shd w:val="clear" w:color="auto" w:fill="FFFFFF"/>
        </w:rPr>
        <w:t>.2.</w:t>
      </w:r>
      <w:r w:rsidR="009E1FC5" w:rsidRPr="005D0BC5">
        <w:rPr>
          <w:rFonts w:ascii="Times New Roman" w:eastAsia="Times New Roman" w:hAnsi="Times New Roman" w:cs="Times New Roman"/>
          <w:color w:val="00000A"/>
          <w:sz w:val="24"/>
          <w:szCs w:val="24"/>
          <w:shd w:val="clear" w:color="auto" w:fill="FFFFFF"/>
        </w:rPr>
        <w:t xml:space="preserve"> O reajustamento de preços, quando e se for o caso, será efetuado observada a periodicidade prevista em lei nacional, considerando-se a variação ocorrida desde a data do orçamento, até a data do efetivo adimplemento da obrigação, calculada pelo índice definido neste Contrato;</w:t>
      </w:r>
    </w:p>
    <w:p w14:paraId="60746A11" w14:textId="77777777" w:rsidR="009E1FC5" w:rsidRPr="005D0BC5" w:rsidRDefault="0036634C" w:rsidP="005365E1">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w:t>
      </w:r>
      <w:r w:rsidR="009E1FC5" w:rsidRPr="005D0BC5">
        <w:rPr>
          <w:rFonts w:ascii="Times New Roman" w:eastAsia="Arial Unicode MS" w:hAnsi="Times New Roman" w:cs="Times New Roman"/>
          <w:b/>
          <w:bCs/>
          <w:sz w:val="24"/>
          <w:szCs w:val="24"/>
        </w:rPr>
        <w:t>.2.1.</w:t>
      </w:r>
      <w:r w:rsidR="009E1FC5" w:rsidRPr="005D0BC5">
        <w:rPr>
          <w:rFonts w:ascii="Times New Roman" w:eastAsia="Arial Unicode MS" w:hAnsi="Times New Roman" w:cs="Times New Roman"/>
          <w:sz w:val="24"/>
          <w:szCs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6D1608AE" w14:textId="77777777" w:rsidR="009E1FC5" w:rsidRPr="005D0BC5" w:rsidRDefault="0036634C" w:rsidP="005365E1">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w:t>
      </w:r>
      <w:r w:rsidR="009E1FC5" w:rsidRPr="005D0BC5">
        <w:rPr>
          <w:rFonts w:ascii="Times New Roman" w:eastAsia="Arial Unicode MS" w:hAnsi="Times New Roman" w:cs="Times New Roman"/>
          <w:b/>
          <w:bCs/>
          <w:sz w:val="24"/>
          <w:szCs w:val="24"/>
        </w:rPr>
        <w:t>.2.2.</w:t>
      </w:r>
      <w:r w:rsidR="009E1FC5" w:rsidRPr="005D0BC5">
        <w:rPr>
          <w:rFonts w:ascii="Times New Roman" w:eastAsia="Arial Unicode MS" w:hAnsi="Times New Roman" w:cs="Times New Roman"/>
          <w:sz w:val="24"/>
          <w:szCs w:val="24"/>
        </w:rPr>
        <w:t xml:space="preserve"> Se em consequência de culpa do CONTRATADO forem ultrapassados os prazos, o reajustamento só será aplicado com</w:t>
      </w:r>
      <w:r w:rsidR="007E5A09" w:rsidRPr="005D0BC5">
        <w:rPr>
          <w:rFonts w:ascii="Times New Roman" w:eastAsia="Arial Unicode MS" w:hAnsi="Times New Roman" w:cs="Times New Roman"/>
          <w:sz w:val="24"/>
          <w:szCs w:val="24"/>
        </w:rPr>
        <w:t xml:space="preserve"> </w:t>
      </w:r>
      <w:r w:rsidR="009E1FC5" w:rsidRPr="005D0BC5">
        <w:rPr>
          <w:rFonts w:ascii="Times New Roman" w:eastAsia="Arial Unicode MS" w:hAnsi="Times New Roman" w:cs="Times New Roman"/>
          <w:sz w:val="24"/>
          <w:szCs w:val="24"/>
        </w:rPr>
        <w:t>índice correspondente ao respectivo período de execução previsto no cronograma físico-financeiro, sem prejuízo da aplicação das penalidades pertinentes;</w:t>
      </w:r>
    </w:p>
    <w:p w14:paraId="0157FABE" w14:textId="77777777" w:rsidR="009E1FC5" w:rsidRPr="005D0BC5" w:rsidRDefault="0036634C" w:rsidP="005365E1">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w:t>
      </w:r>
      <w:r w:rsidR="009E1FC5" w:rsidRPr="005D0BC5">
        <w:rPr>
          <w:rFonts w:ascii="Times New Roman" w:eastAsia="Arial Unicode MS" w:hAnsi="Times New Roman" w:cs="Times New Roman"/>
          <w:b/>
          <w:bCs/>
          <w:sz w:val="24"/>
          <w:szCs w:val="24"/>
        </w:rPr>
        <w:t>.2.3</w:t>
      </w:r>
      <w:r w:rsidR="009E1FC5" w:rsidRPr="005D0BC5">
        <w:rPr>
          <w:rFonts w:ascii="Times New Roman" w:eastAsia="Arial Unicode MS" w:hAnsi="Times New Roman" w:cs="Times New Roman"/>
          <w:sz w:val="24"/>
          <w:szCs w:val="24"/>
        </w:rPr>
        <w:t>. Se o CONTRATADO antecipar o cronograma de execução, o reajustamento será aplicado com índice correspondente somente pelo período de execução efetiva do objeto contratado, conforme previstos na planilha de medição;</w:t>
      </w:r>
    </w:p>
    <w:p w14:paraId="273B047F" w14:textId="77777777" w:rsidR="009E1FC5" w:rsidRPr="005D0BC5" w:rsidRDefault="0036634C" w:rsidP="005365E1">
      <w:pPr>
        <w:pStyle w:val="BodyText21"/>
        <w:widowControl w:val="0"/>
        <w:tabs>
          <w:tab w:val="left" w:pos="-10517"/>
        </w:tabs>
        <w:spacing w:after="0" w:line="240" w:lineRule="auto"/>
        <w:rPr>
          <w:rFonts w:ascii="Times New Roman" w:hAnsi="Times New Roman" w:cs="Times New Roman"/>
          <w:sz w:val="24"/>
          <w:szCs w:val="24"/>
        </w:rPr>
      </w:pPr>
      <w:r w:rsidRPr="005D0BC5">
        <w:rPr>
          <w:rFonts w:ascii="Times New Roman" w:eastAsia="Arial Unicode MS" w:hAnsi="Times New Roman" w:cs="Times New Roman"/>
          <w:b/>
          <w:bCs/>
          <w:sz w:val="24"/>
          <w:szCs w:val="24"/>
        </w:rPr>
        <w:t>9</w:t>
      </w:r>
      <w:r w:rsidR="009E1FC5" w:rsidRPr="005D0BC5">
        <w:rPr>
          <w:rFonts w:ascii="Times New Roman" w:eastAsia="Arial Unicode MS" w:hAnsi="Times New Roman" w:cs="Times New Roman"/>
          <w:b/>
          <w:bCs/>
          <w:sz w:val="24"/>
          <w:szCs w:val="24"/>
        </w:rPr>
        <w:t>.2.</w:t>
      </w:r>
      <w:r w:rsidR="007873E5" w:rsidRPr="005D0BC5">
        <w:rPr>
          <w:rFonts w:ascii="Times New Roman" w:eastAsia="Arial Unicode MS" w:hAnsi="Times New Roman" w:cs="Times New Roman"/>
          <w:b/>
          <w:bCs/>
          <w:sz w:val="24"/>
          <w:szCs w:val="24"/>
        </w:rPr>
        <w:t>4</w:t>
      </w:r>
      <w:r w:rsidR="009E1FC5" w:rsidRPr="005D0BC5">
        <w:rPr>
          <w:rFonts w:ascii="Times New Roman" w:eastAsia="Arial Unicode MS" w:hAnsi="Times New Roman" w:cs="Times New Roman"/>
          <w:b/>
          <w:bCs/>
          <w:sz w:val="24"/>
          <w:szCs w:val="24"/>
        </w:rPr>
        <w:t>.</w:t>
      </w:r>
      <w:r w:rsidR="009E1FC5" w:rsidRPr="005D0BC5">
        <w:rPr>
          <w:rFonts w:ascii="Times New Roman" w:eastAsia="Arial Unicode MS" w:hAnsi="Times New Roman" w:cs="Times New Roman"/>
          <w:sz w:val="24"/>
          <w:szCs w:val="24"/>
        </w:rPr>
        <w:t xml:space="preserve"> A variação do valor contratual para fazer face ao reajuste de preços previsto neste Contrato </w:t>
      </w:r>
      <w:r w:rsidR="001A02C8" w:rsidRPr="005D0BC5">
        <w:rPr>
          <w:rFonts w:ascii="Times New Roman" w:eastAsia="Arial Unicode MS" w:hAnsi="Times New Roman" w:cs="Times New Roman"/>
          <w:sz w:val="24"/>
          <w:szCs w:val="24"/>
        </w:rPr>
        <w:t xml:space="preserve">pode </w:t>
      </w:r>
      <w:r w:rsidR="009E1FC5" w:rsidRPr="005D0BC5">
        <w:rPr>
          <w:rFonts w:ascii="Times New Roman" w:eastAsia="Arial Unicode MS" w:hAnsi="Times New Roman" w:cs="Times New Roman"/>
          <w:sz w:val="24"/>
          <w:szCs w:val="24"/>
        </w:rPr>
        <w:t>ser registrada por simples apostila, dispensando a celebração de termo aditivo.</w:t>
      </w:r>
    </w:p>
    <w:p w14:paraId="1E283BD4" w14:textId="77777777" w:rsidR="0036634C" w:rsidRPr="005D0BC5" w:rsidRDefault="0036634C" w:rsidP="00584E41">
      <w:pPr>
        <w:pStyle w:val="BodyText21"/>
        <w:widowControl w:val="0"/>
        <w:tabs>
          <w:tab w:val="left" w:pos="-10517"/>
        </w:tabs>
        <w:spacing w:after="0" w:line="240" w:lineRule="auto"/>
        <w:rPr>
          <w:rFonts w:ascii="Times New Roman" w:eastAsia="Arial Unicode MS" w:hAnsi="Times New Roman" w:cs="Times New Roman"/>
          <w:sz w:val="24"/>
          <w:szCs w:val="24"/>
        </w:rPr>
      </w:pPr>
      <w:r w:rsidRPr="005D0BC5">
        <w:rPr>
          <w:rFonts w:ascii="Times New Roman" w:hAnsi="Times New Roman" w:cs="Times New Roman"/>
          <w:b/>
          <w:bCs/>
          <w:sz w:val="24"/>
          <w:szCs w:val="24"/>
        </w:rPr>
        <w:t>9.3</w:t>
      </w:r>
      <w:r w:rsidRPr="005D0BC5">
        <w:rPr>
          <w:rFonts w:ascii="Times New Roman" w:hAnsi="Times New Roman" w:cs="Times New Roman"/>
          <w:sz w:val="24"/>
          <w:szCs w:val="24"/>
        </w:rPr>
        <w:t xml:space="preserve"> </w:t>
      </w:r>
      <w:r w:rsidRPr="005D0BC5">
        <w:rPr>
          <w:rFonts w:ascii="Times New Roman" w:eastAsia="Arial Unicode MS" w:hAnsi="Times New Roman" w:cs="Times New Roman"/>
          <w:sz w:val="24"/>
          <w:szCs w:val="24"/>
        </w:rPr>
        <w:t>Para o reajustamento será utilizado o “Índice Nacional de Custo da Construção – Disponibilidade Interna – INCC-DI”, elaborado pela Fundação Getúlio Vargas – FGV</w:t>
      </w:r>
      <w:r w:rsidR="001E2A3E" w:rsidRPr="005D0BC5">
        <w:rPr>
          <w:rFonts w:ascii="Times New Roman" w:eastAsia="Arial Unicode MS" w:hAnsi="Times New Roman" w:cs="Times New Roman"/>
          <w:sz w:val="24"/>
          <w:szCs w:val="24"/>
        </w:rPr>
        <w:t>, devendo ser aplicada a fórmula a seguir:</w:t>
      </w:r>
    </w:p>
    <w:p w14:paraId="088C0222" w14:textId="77777777" w:rsidR="001E2A3E" w:rsidRPr="005D0BC5" w:rsidRDefault="001E2A3E" w:rsidP="00584E41">
      <w:pPr>
        <w:pStyle w:val="BodyText21"/>
        <w:widowControl w:val="0"/>
        <w:tabs>
          <w:tab w:val="left" w:pos="-10517"/>
        </w:tabs>
        <w:spacing w:after="0" w:line="240" w:lineRule="auto"/>
        <w:rPr>
          <w:rFonts w:ascii="Times New Roman" w:eastAsia="Arial Unicode MS" w:hAnsi="Times New Roman" w:cs="Times New Roman"/>
          <w:sz w:val="24"/>
          <w:szCs w:val="24"/>
        </w:rPr>
      </w:pPr>
    </w:p>
    <w:p w14:paraId="7E3A8077" w14:textId="77777777" w:rsidR="001E2A3E" w:rsidRPr="005D0BC5" w:rsidRDefault="001E2A3E" w:rsidP="00584E41">
      <w:pPr>
        <w:jc w:val="both"/>
        <w:rPr>
          <w:sz w:val="24"/>
          <w:szCs w:val="24"/>
        </w:rPr>
      </w:pPr>
      <w:r w:rsidRPr="005D0BC5">
        <w:rPr>
          <w:sz w:val="24"/>
          <w:szCs w:val="24"/>
        </w:rPr>
        <w:t xml:space="preserve">SR = S ( I12 / I0 ) </w:t>
      </w:r>
      <w:r w:rsidRPr="005D0BC5">
        <w:rPr>
          <w:sz w:val="24"/>
          <w:szCs w:val="24"/>
        </w:rPr>
        <w:br/>
      </w:r>
      <w:r w:rsidRPr="005D0BC5">
        <w:rPr>
          <w:sz w:val="24"/>
          <w:szCs w:val="24"/>
        </w:rPr>
        <w:br/>
        <w:t xml:space="preserve">R = SR – S </w:t>
      </w:r>
      <w:r w:rsidRPr="005D0BC5">
        <w:rPr>
          <w:sz w:val="24"/>
          <w:szCs w:val="24"/>
        </w:rPr>
        <w:br/>
      </w:r>
      <w:r w:rsidRPr="005D0BC5">
        <w:rPr>
          <w:sz w:val="24"/>
          <w:szCs w:val="24"/>
        </w:rPr>
        <w:br/>
        <w:t xml:space="preserve">I12 = índice INCC-DI/FGV do 12º mês após proposta. </w:t>
      </w:r>
      <w:r w:rsidRPr="005D0BC5">
        <w:rPr>
          <w:sz w:val="24"/>
          <w:szCs w:val="24"/>
        </w:rPr>
        <w:br/>
      </w:r>
      <w:r w:rsidRPr="005D0BC5">
        <w:rPr>
          <w:sz w:val="24"/>
          <w:szCs w:val="24"/>
        </w:rPr>
        <w:br/>
        <w:t xml:space="preserve">I0 = índice INCC-DI/FGV do mês da proposta. </w:t>
      </w:r>
      <w:r w:rsidRPr="005D0BC5">
        <w:rPr>
          <w:sz w:val="24"/>
          <w:szCs w:val="24"/>
        </w:rPr>
        <w:br/>
      </w:r>
      <w:r w:rsidRPr="005D0BC5">
        <w:rPr>
          <w:sz w:val="24"/>
          <w:szCs w:val="24"/>
        </w:rPr>
        <w:br/>
        <w:t xml:space="preserve">S = saldo de contrato após medição referente ao 12º mês da proposta. </w:t>
      </w:r>
      <w:r w:rsidRPr="005D0BC5">
        <w:rPr>
          <w:sz w:val="24"/>
          <w:szCs w:val="24"/>
        </w:rPr>
        <w:br/>
      </w:r>
      <w:r w:rsidRPr="005D0BC5">
        <w:rPr>
          <w:sz w:val="24"/>
          <w:szCs w:val="24"/>
        </w:rPr>
        <w:br/>
        <w:t xml:space="preserve">SR = saldo reajustado </w:t>
      </w:r>
      <w:r w:rsidRPr="005D0BC5">
        <w:rPr>
          <w:sz w:val="24"/>
          <w:szCs w:val="24"/>
        </w:rPr>
        <w:br/>
      </w:r>
      <w:r w:rsidRPr="005D0BC5">
        <w:rPr>
          <w:sz w:val="24"/>
          <w:szCs w:val="24"/>
        </w:rPr>
        <w:br/>
        <w:t>R = valor do reajuste</w:t>
      </w:r>
    </w:p>
    <w:p w14:paraId="255F60F0" w14:textId="77777777" w:rsidR="001E2A3E" w:rsidRPr="005D0BC5" w:rsidRDefault="001E2A3E" w:rsidP="00584E41">
      <w:pPr>
        <w:jc w:val="both"/>
        <w:rPr>
          <w:sz w:val="24"/>
          <w:szCs w:val="24"/>
        </w:rPr>
      </w:pPr>
    </w:p>
    <w:p w14:paraId="57169141" w14:textId="77777777" w:rsidR="0036634C" w:rsidRPr="005D0BC5" w:rsidRDefault="0036634C" w:rsidP="005365E1">
      <w:pPr>
        <w:pStyle w:val="Standard"/>
        <w:tabs>
          <w:tab w:val="left" w:pos="2187"/>
        </w:tabs>
        <w:spacing w:after="0" w:line="240" w:lineRule="auto"/>
        <w:jc w:val="both"/>
        <w:rPr>
          <w:rFonts w:ascii="Times New Roman" w:hAnsi="Times New Roman"/>
          <w:sz w:val="24"/>
          <w:szCs w:val="24"/>
        </w:rPr>
      </w:pPr>
      <w:r w:rsidRPr="005D0BC5">
        <w:rPr>
          <w:rFonts w:ascii="Times New Roman" w:hAnsi="Times New Roman"/>
          <w:sz w:val="24"/>
          <w:szCs w:val="24"/>
        </w:rPr>
        <w:t>a) Caso o índice estabelecido para reajustamento venha a ser extinto ou de qualquer forma não possa mais ser utilizado, será adotado em substituição o que vier a ser determinado pela legislação então em vigor.</w:t>
      </w:r>
    </w:p>
    <w:p w14:paraId="17CF620D" w14:textId="77777777" w:rsidR="009E1FC5" w:rsidRPr="005D0BC5" w:rsidRDefault="0036634C" w:rsidP="005365E1">
      <w:pPr>
        <w:jc w:val="both"/>
        <w:rPr>
          <w:sz w:val="24"/>
          <w:szCs w:val="24"/>
        </w:rPr>
      </w:pPr>
      <w:r w:rsidRPr="005D0BC5">
        <w:rPr>
          <w:sz w:val="24"/>
          <w:szCs w:val="24"/>
        </w:rPr>
        <w:t>b) Na ausência dos índices específicos ou setoriais, previstos no artigo anterior, adotar-se-á o índice geral de preços mais vantajoso para a Administração, calculado por instituição oficial que retrate a variação do poder aquisitivo da moeda.</w:t>
      </w:r>
    </w:p>
    <w:p w14:paraId="09F154BB" w14:textId="77777777" w:rsidR="00C95420" w:rsidRPr="005D0BC5" w:rsidRDefault="00C95420" w:rsidP="00584E41">
      <w:pPr>
        <w:jc w:val="both"/>
        <w:rPr>
          <w:sz w:val="24"/>
          <w:szCs w:val="24"/>
        </w:rPr>
      </w:pPr>
    </w:p>
    <w:p w14:paraId="0A4C52C4" w14:textId="77777777" w:rsidR="00C24291" w:rsidRPr="00B225B5" w:rsidRDefault="00C24291" w:rsidP="00584E41">
      <w:pPr>
        <w:jc w:val="both"/>
        <w:rPr>
          <w:b/>
          <w:sz w:val="24"/>
          <w:szCs w:val="24"/>
        </w:rPr>
      </w:pPr>
      <w:r w:rsidRPr="00B225B5">
        <w:rPr>
          <w:b/>
          <w:sz w:val="24"/>
          <w:szCs w:val="24"/>
        </w:rPr>
        <w:t xml:space="preserve">CLÁUSULA </w:t>
      </w:r>
      <w:r w:rsidR="0036634C" w:rsidRPr="00B225B5">
        <w:rPr>
          <w:b/>
          <w:sz w:val="24"/>
          <w:szCs w:val="24"/>
        </w:rPr>
        <w:t>DÉCIMA</w:t>
      </w:r>
      <w:r w:rsidRPr="00B225B5">
        <w:rPr>
          <w:b/>
          <w:sz w:val="24"/>
          <w:szCs w:val="24"/>
        </w:rPr>
        <w:t xml:space="preserve"> - DA GARANTIA DE EXECUÇÃO E GARANTIA ADICIONAL</w:t>
      </w:r>
    </w:p>
    <w:p w14:paraId="2D0FF1F6" w14:textId="77777777" w:rsidR="0036634C" w:rsidRPr="00B225B5" w:rsidRDefault="0036634C" w:rsidP="00584E41">
      <w:pPr>
        <w:pStyle w:val="Textbody"/>
        <w:spacing w:after="0" w:line="240" w:lineRule="auto"/>
        <w:jc w:val="both"/>
        <w:rPr>
          <w:rFonts w:ascii="Times New Roman" w:hAnsi="Times New Roman"/>
          <w:sz w:val="24"/>
          <w:szCs w:val="24"/>
          <w:shd w:val="clear" w:color="auto" w:fill="FFFFFF"/>
        </w:rPr>
      </w:pPr>
      <w:r w:rsidRPr="00B225B5">
        <w:rPr>
          <w:rFonts w:ascii="Times New Roman" w:hAnsi="Times New Roman"/>
          <w:b/>
          <w:bCs/>
          <w:sz w:val="24"/>
          <w:szCs w:val="24"/>
          <w:shd w:val="clear" w:color="auto" w:fill="FFFFFF"/>
        </w:rPr>
        <w:t>10.</w:t>
      </w:r>
      <w:r w:rsidR="00555935" w:rsidRPr="00B225B5">
        <w:rPr>
          <w:rFonts w:ascii="Times New Roman" w:hAnsi="Times New Roman"/>
          <w:b/>
          <w:bCs/>
          <w:sz w:val="24"/>
          <w:szCs w:val="24"/>
          <w:shd w:val="clear" w:color="auto" w:fill="FFFFFF"/>
        </w:rPr>
        <w:t>1</w:t>
      </w:r>
      <w:r w:rsidRPr="00B225B5">
        <w:rPr>
          <w:rFonts w:ascii="Times New Roman" w:hAnsi="Times New Roman"/>
          <w:sz w:val="24"/>
          <w:szCs w:val="24"/>
          <w:shd w:val="clear" w:color="auto" w:fill="FFFFFF"/>
        </w:rPr>
        <w:t xml:space="preserve"> A garantia </w:t>
      </w:r>
      <w:r w:rsidR="00B225B5">
        <w:rPr>
          <w:rFonts w:ascii="Times New Roman" w:hAnsi="Times New Roman"/>
          <w:sz w:val="24"/>
          <w:szCs w:val="24"/>
          <w:shd w:val="clear" w:color="auto" w:fill="FFFFFF"/>
        </w:rPr>
        <w:t>de execução s</w:t>
      </w:r>
      <w:r w:rsidRPr="00B225B5">
        <w:rPr>
          <w:rFonts w:ascii="Times New Roman" w:hAnsi="Times New Roman"/>
          <w:sz w:val="24"/>
          <w:szCs w:val="24"/>
          <w:shd w:val="clear" w:color="auto" w:fill="FFFFFF"/>
        </w:rPr>
        <w:t>er</w:t>
      </w:r>
      <w:r w:rsidR="00B225B5">
        <w:rPr>
          <w:rFonts w:ascii="Times New Roman" w:hAnsi="Times New Roman"/>
          <w:sz w:val="24"/>
          <w:szCs w:val="24"/>
          <w:shd w:val="clear" w:color="auto" w:fill="FFFFFF"/>
        </w:rPr>
        <w:t xml:space="preserve">á </w:t>
      </w:r>
      <w:r w:rsidRPr="00B225B5">
        <w:rPr>
          <w:rFonts w:ascii="Times New Roman" w:hAnsi="Times New Roman"/>
          <w:sz w:val="24"/>
          <w:szCs w:val="24"/>
          <w:shd w:val="clear" w:color="auto" w:fill="FFFFFF"/>
        </w:rPr>
        <w:t xml:space="preserve">equivalente </w:t>
      </w:r>
      <w:r w:rsidRPr="004A4080">
        <w:rPr>
          <w:rFonts w:ascii="Times New Roman" w:hAnsi="Times New Roman"/>
          <w:sz w:val="24"/>
          <w:szCs w:val="24"/>
          <w:shd w:val="clear" w:color="auto" w:fill="FFFFFF"/>
        </w:rPr>
        <w:t>a 5% (cinco por cento) do</w:t>
      </w:r>
      <w:r w:rsidRPr="00B225B5">
        <w:rPr>
          <w:rFonts w:ascii="Times New Roman" w:hAnsi="Times New Roman"/>
          <w:sz w:val="24"/>
          <w:szCs w:val="24"/>
          <w:shd w:val="clear" w:color="auto" w:fill="FFFFFF"/>
        </w:rPr>
        <w:t xml:space="preserve"> valor do contrato, incluído, no que couber, o reajustamento de preços</w:t>
      </w:r>
      <w:r w:rsidR="00555935" w:rsidRPr="00B225B5">
        <w:rPr>
          <w:rFonts w:ascii="Times New Roman" w:hAnsi="Times New Roman"/>
          <w:sz w:val="24"/>
          <w:szCs w:val="24"/>
          <w:shd w:val="clear" w:color="auto" w:fill="FFFFFF"/>
        </w:rPr>
        <w:t xml:space="preserve">, podendo ser prestada conforme as modalidades previstas nos artigos 96 e seguintes da Lei 14.133/2021. </w:t>
      </w:r>
    </w:p>
    <w:p w14:paraId="57C22C27" w14:textId="77777777" w:rsidR="00C24291" w:rsidRPr="00B225B5" w:rsidRDefault="0036634C" w:rsidP="00584E41">
      <w:pPr>
        <w:jc w:val="both"/>
        <w:rPr>
          <w:sz w:val="24"/>
          <w:szCs w:val="24"/>
        </w:rPr>
      </w:pPr>
      <w:r w:rsidRPr="00B225B5">
        <w:rPr>
          <w:b/>
          <w:bCs/>
          <w:sz w:val="24"/>
          <w:szCs w:val="24"/>
        </w:rPr>
        <w:t>10.</w:t>
      </w:r>
      <w:r w:rsidR="00555935" w:rsidRPr="00B225B5">
        <w:rPr>
          <w:b/>
          <w:bCs/>
          <w:sz w:val="24"/>
          <w:szCs w:val="24"/>
        </w:rPr>
        <w:t>2</w:t>
      </w:r>
      <w:r w:rsidRPr="00B225B5">
        <w:rPr>
          <w:b/>
          <w:bCs/>
          <w:sz w:val="24"/>
          <w:szCs w:val="24"/>
        </w:rPr>
        <w:t>.</w:t>
      </w:r>
      <w:r w:rsidRPr="00B225B5">
        <w:rPr>
          <w:sz w:val="24"/>
          <w:szCs w:val="24"/>
        </w:rPr>
        <w:t xml:space="preserve"> </w:t>
      </w:r>
      <w:r w:rsidR="00C24291" w:rsidRPr="00B225B5">
        <w:rPr>
          <w:sz w:val="24"/>
          <w:szCs w:val="24"/>
        </w:rPr>
        <w:t>A proponente vencedora deverá, quando da assinatura do termo de contrato de empreitada</w:t>
      </w:r>
      <w:r w:rsidR="00603D5F" w:rsidRPr="00B225B5">
        <w:rPr>
          <w:sz w:val="24"/>
          <w:szCs w:val="24"/>
        </w:rPr>
        <w:t>,</w:t>
      </w:r>
      <w:r w:rsidR="00C24291" w:rsidRPr="00B225B5">
        <w:rPr>
          <w:sz w:val="24"/>
          <w:szCs w:val="24"/>
        </w:rPr>
        <w:t xml:space="preserve"> sob pena de decair o direito de contratação, apresentar comprovação da formalização da garantia de execução e da </w:t>
      </w:r>
      <w:r w:rsidR="00D631CA" w:rsidRPr="00B225B5">
        <w:rPr>
          <w:sz w:val="24"/>
          <w:szCs w:val="24"/>
        </w:rPr>
        <w:t>garantia adicional</w:t>
      </w:r>
      <w:r w:rsidR="00C24291" w:rsidRPr="00B225B5">
        <w:rPr>
          <w:sz w:val="24"/>
          <w:szCs w:val="24"/>
        </w:rPr>
        <w:t>, se houver.</w:t>
      </w:r>
    </w:p>
    <w:p w14:paraId="4F24C070" w14:textId="77777777" w:rsidR="0067403D" w:rsidRPr="00BC29D3" w:rsidRDefault="000F3A53" w:rsidP="005365E1">
      <w:pPr>
        <w:jc w:val="both"/>
        <w:rPr>
          <w:sz w:val="24"/>
          <w:szCs w:val="24"/>
        </w:rPr>
      </w:pPr>
      <w:r w:rsidRPr="00BC29D3">
        <w:rPr>
          <w:b/>
          <w:bCs/>
          <w:sz w:val="24"/>
          <w:szCs w:val="24"/>
        </w:rPr>
        <w:t>10.</w:t>
      </w:r>
      <w:r w:rsidR="00555935" w:rsidRPr="00BC29D3">
        <w:rPr>
          <w:b/>
          <w:bCs/>
          <w:sz w:val="24"/>
          <w:szCs w:val="24"/>
        </w:rPr>
        <w:t>2</w:t>
      </w:r>
      <w:r w:rsidRPr="00BC29D3">
        <w:rPr>
          <w:b/>
          <w:bCs/>
          <w:sz w:val="24"/>
          <w:szCs w:val="24"/>
        </w:rPr>
        <w:t>.1</w:t>
      </w:r>
      <w:r w:rsidRPr="00BC29D3">
        <w:rPr>
          <w:sz w:val="24"/>
          <w:szCs w:val="24"/>
        </w:rPr>
        <w:t xml:space="preserve"> Como condição para assinatura do contrato,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4FF77495" w14:textId="77777777" w:rsidR="00A5585A" w:rsidRPr="00BC29D3" w:rsidRDefault="00A5585A" w:rsidP="00A5585A">
      <w:pPr>
        <w:pStyle w:val="Standarduser"/>
        <w:widowControl w:val="0"/>
        <w:shd w:val="clear" w:color="auto" w:fill="FFFFFF"/>
        <w:tabs>
          <w:tab w:val="left" w:pos="-9666"/>
          <w:tab w:val="left" w:pos="-9383"/>
        </w:tabs>
        <w:spacing w:after="57"/>
        <w:jc w:val="both"/>
        <w:rPr>
          <w:rFonts w:ascii="Times New Roman" w:hAnsi="Times New Roman" w:cs="Times New Roman"/>
          <w:kern w:val="0"/>
          <w:sz w:val="24"/>
          <w:szCs w:val="24"/>
        </w:rPr>
      </w:pPr>
      <w:r w:rsidRPr="00BC29D3">
        <w:rPr>
          <w:rFonts w:ascii="Times New Roman" w:hAnsi="Times New Roman" w:cs="Times New Roman"/>
          <w:b/>
          <w:bCs/>
          <w:kern w:val="0"/>
          <w:sz w:val="24"/>
          <w:szCs w:val="24"/>
        </w:rPr>
        <w:t xml:space="preserve">10.3 </w:t>
      </w:r>
      <w:r w:rsidRPr="00BC29D3">
        <w:rPr>
          <w:rFonts w:ascii="Times New Roman" w:hAnsi="Times New Roman" w:cs="Times New Roman"/>
          <w:kern w:val="0"/>
          <w:sz w:val="24"/>
          <w:szCs w:val="24"/>
        </w:rPr>
        <w:t xml:space="preserve">No caso de o contratado optar pela modalidade seguro-garantia, deverá apresentá-lo no prazo </w:t>
      </w:r>
      <w:r w:rsidR="007C3F2B">
        <w:rPr>
          <w:rFonts w:ascii="Times New Roman" w:hAnsi="Times New Roman" w:cs="Times New Roman"/>
          <w:kern w:val="0"/>
          <w:sz w:val="24"/>
          <w:szCs w:val="24"/>
        </w:rPr>
        <w:t>máximo</w:t>
      </w:r>
      <w:r w:rsidRPr="00BC29D3">
        <w:rPr>
          <w:rFonts w:ascii="Times New Roman" w:hAnsi="Times New Roman" w:cs="Times New Roman"/>
          <w:kern w:val="0"/>
          <w:sz w:val="24"/>
          <w:szCs w:val="24"/>
        </w:rPr>
        <w:t xml:space="preserve"> de 1 (um) mês, contado da data de homologação da licitação e anterior à assinatura do contrato.</w:t>
      </w:r>
    </w:p>
    <w:p w14:paraId="6340678C" w14:textId="77777777" w:rsidR="00A5585A" w:rsidRPr="00A5585A" w:rsidRDefault="00A5585A" w:rsidP="00A5585A">
      <w:pPr>
        <w:pStyle w:val="Standarduser"/>
        <w:widowControl w:val="0"/>
        <w:shd w:val="clear" w:color="auto" w:fill="FFFFFF"/>
        <w:tabs>
          <w:tab w:val="left" w:pos="-9666"/>
          <w:tab w:val="left" w:pos="-9383"/>
        </w:tabs>
        <w:spacing w:after="57"/>
        <w:jc w:val="both"/>
        <w:rPr>
          <w:rFonts w:ascii="Times New Roman" w:hAnsi="Times New Roman" w:cs="Times New Roman"/>
          <w:sz w:val="24"/>
          <w:szCs w:val="24"/>
        </w:rPr>
      </w:pPr>
      <w:r w:rsidRPr="00BC29D3">
        <w:rPr>
          <w:rFonts w:ascii="Times New Roman" w:hAnsi="Times New Roman" w:cs="Times New Roman"/>
          <w:b/>
          <w:bCs/>
          <w:sz w:val="24"/>
          <w:szCs w:val="24"/>
          <w:shd w:val="clear" w:color="auto" w:fill="FFFFFF"/>
        </w:rPr>
        <w:t>10.4</w:t>
      </w:r>
      <w:r w:rsidRPr="00BC29D3">
        <w:rPr>
          <w:rFonts w:ascii="Times New Roman" w:hAnsi="Times New Roman" w:cs="Times New Roman"/>
          <w:sz w:val="24"/>
          <w:szCs w:val="24"/>
          <w:shd w:val="clear" w:color="auto" w:fill="FFFFFF"/>
        </w:rPr>
        <w:t xml:space="preserve"> Quando a garantia se processar sob a forma de Seguro-Garantia ou Fiança Bancária, não poderá ser prestada de forma proporcional ao período contratual, devendo sua validade coincidir com o </w:t>
      </w:r>
      <w:r w:rsidRPr="00BC29D3">
        <w:rPr>
          <w:rFonts w:ascii="Times New Roman" w:hAnsi="Times New Roman" w:cs="Times New Roman"/>
          <w:sz w:val="24"/>
          <w:szCs w:val="24"/>
        </w:rPr>
        <w:t>prazo de vigência do contrato</w:t>
      </w:r>
      <w:r w:rsidRPr="00BC29D3">
        <w:rPr>
          <w:rFonts w:ascii="Times New Roman" w:hAnsi="Times New Roman" w:cs="Times New Roman"/>
          <w:sz w:val="24"/>
          <w:szCs w:val="24"/>
          <w:shd w:val="clear" w:color="auto" w:fill="FFFFFF"/>
        </w:rPr>
        <w:t>. Caso ocorra prorrogação do contrato, a garantia apresentada deverá ser prorrogada.</w:t>
      </w:r>
    </w:p>
    <w:p w14:paraId="38D14385" w14:textId="77777777" w:rsidR="0067403D" w:rsidRPr="00B225B5" w:rsidRDefault="000F3A53" w:rsidP="00584E41">
      <w:pPr>
        <w:jc w:val="both"/>
        <w:rPr>
          <w:sz w:val="24"/>
          <w:szCs w:val="24"/>
        </w:rPr>
      </w:pPr>
      <w:r w:rsidRPr="00B225B5">
        <w:rPr>
          <w:b/>
          <w:bCs/>
          <w:sz w:val="24"/>
          <w:szCs w:val="24"/>
        </w:rPr>
        <w:t>10.</w:t>
      </w:r>
      <w:r w:rsidR="00A5585A">
        <w:rPr>
          <w:b/>
          <w:bCs/>
          <w:sz w:val="24"/>
          <w:szCs w:val="24"/>
        </w:rPr>
        <w:t>5</w:t>
      </w:r>
      <w:r w:rsidR="00DF155E" w:rsidRPr="00B225B5">
        <w:rPr>
          <w:sz w:val="24"/>
          <w:szCs w:val="24"/>
        </w:rPr>
        <w:t xml:space="preserve"> </w:t>
      </w:r>
      <w:r w:rsidR="00C24291" w:rsidRPr="00B225B5">
        <w:rPr>
          <w:sz w:val="24"/>
          <w:szCs w:val="24"/>
        </w:rPr>
        <w:t>Se ocorrer majoração do valor contratual</w:t>
      </w:r>
      <w:r w:rsidR="00B225B5">
        <w:rPr>
          <w:sz w:val="24"/>
          <w:szCs w:val="24"/>
        </w:rPr>
        <w:t>,</w:t>
      </w:r>
      <w:r w:rsidR="00C24291" w:rsidRPr="00B225B5">
        <w:rPr>
          <w:sz w:val="24"/>
          <w:szCs w:val="24"/>
        </w:rPr>
        <w:t xml:space="preserve"> o valor da garantia de execução será acrescido pela aplicação de 5% (cinco por</w:t>
      </w:r>
      <w:r w:rsidR="00603D5F" w:rsidRPr="00B225B5">
        <w:rPr>
          <w:sz w:val="24"/>
          <w:szCs w:val="24"/>
        </w:rPr>
        <w:t xml:space="preserve"> </w:t>
      </w:r>
      <w:r w:rsidR="00C24291" w:rsidRPr="00B225B5">
        <w:rPr>
          <w:sz w:val="24"/>
          <w:szCs w:val="24"/>
        </w:rPr>
        <w:t>cento) sobre o valor contratual majorado. No caso de redução do valor contratual, poderá a contratada ajustar o valor da garantia de execução, se assim o desejar.</w:t>
      </w:r>
      <w:r w:rsidR="00603D5F" w:rsidRPr="00B225B5">
        <w:rPr>
          <w:sz w:val="24"/>
          <w:szCs w:val="24"/>
        </w:rPr>
        <w:t xml:space="preserve"> Se ocorrer a prorrogação dos prazos contratuais deverá ser providenciada a renovação da garantia contemplando o novo período.</w:t>
      </w:r>
    </w:p>
    <w:p w14:paraId="4F18211A" w14:textId="77777777" w:rsidR="00C24291" w:rsidRPr="00B225B5" w:rsidRDefault="000F3A53" w:rsidP="00584E41">
      <w:pPr>
        <w:jc w:val="both"/>
        <w:rPr>
          <w:b/>
          <w:sz w:val="24"/>
          <w:szCs w:val="24"/>
        </w:rPr>
      </w:pPr>
      <w:r w:rsidRPr="00B225B5">
        <w:rPr>
          <w:b/>
          <w:sz w:val="24"/>
          <w:szCs w:val="24"/>
        </w:rPr>
        <w:t>10.</w:t>
      </w:r>
      <w:r w:rsidR="00A5585A">
        <w:rPr>
          <w:b/>
          <w:sz w:val="24"/>
          <w:szCs w:val="24"/>
        </w:rPr>
        <w:t>6</w:t>
      </w:r>
      <w:r w:rsidR="00DF155E" w:rsidRPr="00B225B5">
        <w:rPr>
          <w:b/>
          <w:sz w:val="24"/>
          <w:szCs w:val="24"/>
        </w:rPr>
        <w:t xml:space="preserve"> </w:t>
      </w:r>
      <w:r w:rsidR="00C24291" w:rsidRPr="00B225B5">
        <w:rPr>
          <w:sz w:val="24"/>
          <w:szCs w:val="24"/>
        </w:rPr>
        <w:t>A devolução da garantia de execução e da garantia adicional, quando for o caso, ou o valor que dela restar, dar-se-á mediante a apresentação de:</w:t>
      </w:r>
    </w:p>
    <w:p w14:paraId="6BBACFD7" w14:textId="77777777" w:rsidR="00C24291" w:rsidRPr="00B225B5" w:rsidRDefault="00C24291" w:rsidP="005365E1">
      <w:pPr>
        <w:jc w:val="both"/>
        <w:rPr>
          <w:sz w:val="24"/>
          <w:szCs w:val="24"/>
        </w:rPr>
      </w:pPr>
      <w:r w:rsidRPr="00B225B5">
        <w:rPr>
          <w:sz w:val="24"/>
          <w:szCs w:val="24"/>
        </w:rPr>
        <w:t xml:space="preserve">a) aceitação pelo CONTRATANTE do objeto </w:t>
      </w:r>
      <w:r w:rsidR="00603D5F" w:rsidRPr="00B225B5">
        <w:rPr>
          <w:sz w:val="24"/>
          <w:szCs w:val="24"/>
        </w:rPr>
        <w:t xml:space="preserve">contratado </w:t>
      </w:r>
      <w:r w:rsidRPr="00B225B5">
        <w:rPr>
          <w:sz w:val="24"/>
          <w:szCs w:val="24"/>
        </w:rPr>
        <w:t>e o termo de recebimento definitivo;</w:t>
      </w:r>
    </w:p>
    <w:p w14:paraId="78C44C6F" w14:textId="77777777" w:rsidR="00C24291" w:rsidRPr="00B225B5" w:rsidRDefault="00C24291" w:rsidP="005365E1">
      <w:pPr>
        <w:jc w:val="both"/>
        <w:rPr>
          <w:sz w:val="24"/>
          <w:szCs w:val="24"/>
        </w:rPr>
      </w:pPr>
      <w:r w:rsidRPr="00B225B5">
        <w:rPr>
          <w:sz w:val="24"/>
          <w:szCs w:val="24"/>
        </w:rPr>
        <w:t>b) certidão negativa de débitos, expedida pel</w:t>
      </w:r>
      <w:r w:rsidR="00946CD6" w:rsidRPr="00B225B5">
        <w:rPr>
          <w:sz w:val="24"/>
          <w:szCs w:val="24"/>
        </w:rPr>
        <w:t>a</w:t>
      </w:r>
      <w:r w:rsidRPr="00B225B5">
        <w:rPr>
          <w:sz w:val="24"/>
          <w:szCs w:val="24"/>
        </w:rPr>
        <w:t xml:space="preserve"> </w:t>
      </w:r>
      <w:r w:rsidR="00946CD6" w:rsidRPr="00B225B5">
        <w:rPr>
          <w:sz w:val="24"/>
          <w:szCs w:val="24"/>
        </w:rPr>
        <w:t>Receita Federal</w:t>
      </w:r>
      <w:r w:rsidRPr="00B225B5">
        <w:rPr>
          <w:sz w:val="24"/>
          <w:szCs w:val="24"/>
        </w:rPr>
        <w:t>, referente ao objeto contratado concluído;</w:t>
      </w:r>
    </w:p>
    <w:p w14:paraId="1DB53CBB" w14:textId="77777777" w:rsidR="00C24291" w:rsidRPr="00B225B5" w:rsidRDefault="00C24291" w:rsidP="005365E1">
      <w:pPr>
        <w:jc w:val="both"/>
        <w:rPr>
          <w:sz w:val="24"/>
          <w:szCs w:val="24"/>
        </w:rPr>
      </w:pPr>
      <w:r w:rsidRPr="00B225B5">
        <w:rPr>
          <w:sz w:val="24"/>
          <w:szCs w:val="24"/>
        </w:rPr>
        <w:t xml:space="preserve">c) comprovantes, nos casos previstos, de ligações definitivas de água e/ou energia elétrica. </w:t>
      </w:r>
    </w:p>
    <w:p w14:paraId="4CE795E5" w14:textId="77777777" w:rsidR="00C24291" w:rsidRPr="005D0BC5" w:rsidRDefault="000F3A53" w:rsidP="00584E41">
      <w:pPr>
        <w:jc w:val="both"/>
        <w:rPr>
          <w:b/>
          <w:sz w:val="24"/>
          <w:szCs w:val="24"/>
        </w:rPr>
      </w:pPr>
      <w:r w:rsidRPr="00B225B5">
        <w:rPr>
          <w:b/>
          <w:sz w:val="24"/>
          <w:szCs w:val="24"/>
        </w:rPr>
        <w:t>10.</w:t>
      </w:r>
      <w:r w:rsidR="00A5585A">
        <w:rPr>
          <w:b/>
          <w:sz w:val="24"/>
          <w:szCs w:val="24"/>
        </w:rPr>
        <w:t>7</w:t>
      </w:r>
      <w:r w:rsidR="00DF155E" w:rsidRPr="00B225B5">
        <w:rPr>
          <w:b/>
          <w:sz w:val="24"/>
          <w:szCs w:val="24"/>
        </w:rPr>
        <w:t xml:space="preserve"> </w:t>
      </w:r>
      <w:r w:rsidR="00C24291" w:rsidRPr="00B225B5">
        <w:rPr>
          <w:sz w:val="24"/>
          <w:szCs w:val="24"/>
        </w:rPr>
        <w:t>Nos casos previstos</w:t>
      </w:r>
      <w:r w:rsidRPr="00B225B5">
        <w:rPr>
          <w:sz w:val="24"/>
          <w:szCs w:val="24"/>
        </w:rPr>
        <w:t xml:space="preserve"> de </w:t>
      </w:r>
      <w:r w:rsidR="00777297" w:rsidRPr="00B225B5">
        <w:rPr>
          <w:sz w:val="24"/>
          <w:szCs w:val="24"/>
        </w:rPr>
        <w:t xml:space="preserve">Extinção </w:t>
      </w:r>
      <w:r w:rsidR="00C24291" w:rsidRPr="00B225B5">
        <w:rPr>
          <w:sz w:val="24"/>
          <w:szCs w:val="24"/>
        </w:rPr>
        <w:t>do Contrato</w:t>
      </w:r>
      <w:r w:rsidR="000E2EDA" w:rsidRPr="00B225B5">
        <w:rPr>
          <w:sz w:val="24"/>
          <w:szCs w:val="24"/>
        </w:rPr>
        <w:t xml:space="preserve"> por culpa da CONTRATADA</w:t>
      </w:r>
      <w:r w:rsidR="00C24291" w:rsidRPr="00B225B5">
        <w:rPr>
          <w:sz w:val="24"/>
          <w:szCs w:val="24"/>
        </w:rPr>
        <w:t xml:space="preserve">, a garantia de execução e a garantia adicional, se houver, não serão devolvidas, sendo, então, apropriadas </w:t>
      </w:r>
      <w:r w:rsidR="00D631CA" w:rsidRPr="00B225B5">
        <w:rPr>
          <w:sz w:val="24"/>
          <w:szCs w:val="24"/>
        </w:rPr>
        <w:t>pelo CONTRATANTE</w:t>
      </w:r>
      <w:r w:rsidR="00C24291" w:rsidRPr="00B225B5">
        <w:rPr>
          <w:sz w:val="24"/>
          <w:szCs w:val="24"/>
        </w:rPr>
        <w:t xml:space="preserve"> a título de indenização/multa.</w:t>
      </w:r>
    </w:p>
    <w:p w14:paraId="6B6E425D" w14:textId="77777777" w:rsidR="00C24291" w:rsidRPr="005D0BC5" w:rsidRDefault="00C24291" w:rsidP="00584E41">
      <w:pPr>
        <w:jc w:val="both"/>
        <w:rPr>
          <w:b/>
          <w:sz w:val="24"/>
          <w:szCs w:val="24"/>
        </w:rPr>
      </w:pPr>
    </w:p>
    <w:p w14:paraId="7FF4D142" w14:textId="77777777" w:rsidR="00F17DD9" w:rsidRPr="005D0BC5" w:rsidRDefault="00C94054" w:rsidP="00584E41">
      <w:pPr>
        <w:jc w:val="both"/>
        <w:rPr>
          <w:b/>
          <w:sz w:val="24"/>
          <w:szCs w:val="24"/>
        </w:rPr>
      </w:pPr>
      <w:r w:rsidRPr="005D0BC5">
        <w:rPr>
          <w:b/>
          <w:sz w:val="24"/>
          <w:szCs w:val="24"/>
        </w:rPr>
        <w:t xml:space="preserve">CLÁUSULA DÉCIMA </w:t>
      </w:r>
      <w:r w:rsidR="000F3A53" w:rsidRPr="005D0BC5">
        <w:rPr>
          <w:b/>
          <w:sz w:val="24"/>
          <w:szCs w:val="24"/>
        </w:rPr>
        <w:t xml:space="preserve">PRIMEIRA </w:t>
      </w:r>
      <w:r w:rsidR="0067403D" w:rsidRPr="005D0BC5">
        <w:rPr>
          <w:b/>
          <w:sz w:val="24"/>
          <w:szCs w:val="24"/>
        </w:rPr>
        <w:t>–</w:t>
      </w:r>
      <w:r w:rsidRPr="005D0BC5">
        <w:rPr>
          <w:b/>
          <w:sz w:val="24"/>
          <w:szCs w:val="24"/>
        </w:rPr>
        <w:t xml:space="preserve"> </w:t>
      </w:r>
      <w:r w:rsidR="001A02C8" w:rsidRPr="005D0BC5">
        <w:rPr>
          <w:b/>
          <w:sz w:val="24"/>
          <w:szCs w:val="24"/>
        </w:rPr>
        <w:t>DA FISCALIZAÇÃO, GESTÃO</w:t>
      </w:r>
      <w:r w:rsidR="00A2364C" w:rsidRPr="005D0BC5">
        <w:rPr>
          <w:b/>
          <w:sz w:val="24"/>
          <w:szCs w:val="24"/>
        </w:rPr>
        <w:t>,</w:t>
      </w:r>
      <w:r w:rsidR="00EB7675" w:rsidRPr="005D0BC5">
        <w:rPr>
          <w:b/>
          <w:sz w:val="24"/>
          <w:szCs w:val="24"/>
        </w:rPr>
        <w:t xml:space="preserve"> </w:t>
      </w:r>
      <w:r w:rsidR="001A02C8" w:rsidRPr="005D0BC5">
        <w:rPr>
          <w:b/>
          <w:sz w:val="24"/>
          <w:szCs w:val="24"/>
        </w:rPr>
        <w:t xml:space="preserve">SUPERVISÃO </w:t>
      </w:r>
      <w:r w:rsidR="00A2364C" w:rsidRPr="005D0BC5">
        <w:rPr>
          <w:b/>
          <w:sz w:val="24"/>
          <w:szCs w:val="24"/>
        </w:rPr>
        <w:t>E CONTROLE DE EXECUÇÃO</w:t>
      </w:r>
      <w:r w:rsidR="00EB7675" w:rsidRPr="005D0BC5">
        <w:rPr>
          <w:b/>
          <w:sz w:val="24"/>
          <w:szCs w:val="24"/>
        </w:rPr>
        <w:t xml:space="preserve"> DO CONTRATO</w:t>
      </w:r>
    </w:p>
    <w:p w14:paraId="6E0CCB55" w14:textId="77777777" w:rsidR="00A2364C" w:rsidRPr="0075463E" w:rsidRDefault="000F3A53" w:rsidP="00584E41">
      <w:pPr>
        <w:jc w:val="both"/>
        <w:rPr>
          <w:sz w:val="24"/>
          <w:szCs w:val="24"/>
        </w:rPr>
      </w:pPr>
      <w:r w:rsidRPr="0075463E">
        <w:rPr>
          <w:rFonts w:eastAsia="Arial Unicode MS"/>
          <w:b/>
          <w:bCs/>
          <w:sz w:val="24"/>
          <w:szCs w:val="24"/>
        </w:rPr>
        <w:t>11.1</w:t>
      </w:r>
      <w:r w:rsidRPr="0075463E">
        <w:rPr>
          <w:rFonts w:eastAsia="Arial Unicode MS"/>
          <w:sz w:val="24"/>
          <w:szCs w:val="24"/>
        </w:rPr>
        <w:t xml:space="preserve"> </w:t>
      </w:r>
      <w:r w:rsidR="00A2364C" w:rsidRPr="0075463E">
        <w:rPr>
          <w:sz w:val="24"/>
          <w:szCs w:val="24"/>
        </w:rPr>
        <w:t>O fiscal e gestor do contrato serão indicados pelo CONTRATANTE, dentre engenheiros e/ou arquitetos e servidor, respectivamente, ambos capacitados para exercerem essas funções.</w:t>
      </w:r>
    </w:p>
    <w:p w14:paraId="7BE16D8B" w14:textId="427861F4" w:rsidR="00A2364C" w:rsidRPr="0075463E" w:rsidRDefault="000F3A53" w:rsidP="005365E1">
      <w:pPr>
        <w:jc w:val="both"/>
        <w:rPr>
          <w:sz w:val="24"/>
          <w:szCs w:val="24"/>
        </w:rPr>
      </w:pPr>
      <w:r w:rsidRPr="0075463E">
        <w:rPr>
          <w:b/>
          <w:bCs/>
          <w:color w:val="000000"/>
          <w:sz w:val="24"/>
          <w:szCs w:val="24"/>
          <w:shd w:val="clear" w:color="auto" w:fill="FFFFFF"/>
        </w:rPr>
        <w:t>11.1.1.</w:t>
      </w:r>
      <w:r w:rsidRPr="0075463E">
        <w:rPr>
          <w:color w:val="000000"/>
          <w:sz w:val="24"/>
          <w:szCs w:val="24"/>
          <w:shd w:val="clear" w:color="auto" w:fill="FFFFFF"/>
        </w:rPr>
        <w:t xml:space="preserve"> </w:t>
      </w:r>
      <w:r w:rsidR="00A2364C" w:rsidRPr="0075463E">
        <w:rPr>
          <w:sz w:val="24"/>
          <w:szCs w:val="24"/>
        </w:rPr>
        <w:t xml:space="preserve">Caberá a gestão do contrato à/ao Sr. (a) </w:t>
      </w:r>
      <w:r w:rsidR="00A2364C" w:rsidRPr="0075463E">
        <w:rPr>
          <w:sz w:val="24"/>
          <w:szCs w:val="24"/>
          <w:lang w:eastAsia="pt-BR"/>
        </w:rPr>
        <w:fldChar w:fldCharType="begin">
          <w:ffData>
            <w:name w:val="Texto374"/>
            <w:enabled/>
            <w:calcOnExit w:val="0"/>
            <w:textInput/>
          </w:ffData>
        </w:fldChar>
      </w:r>
      <w:r w:rsidR="00A2364C" w:rsidRPr="0075463E">
        <w:rPr>
          <w:sz w:val="24"/>
          <w:szCs w:val="24"/>
          <w:lang w:eastAsia="pt-BR"/>
        </w:rPr>
        <w:instrText xml:space="preserve"> FORMTEXT </w:instrText>
      </w:r>
      <w:r w:rsidR="00A2364C" w:rsidRPr="0075463E">
        <w:rPr>
          <w:sz w:val="24"/>
          <w:szCs w:val="24"/>
          <w:lang w:eastAsia="pt-BR"/>
        </w:rPr>
      </w:r>
      <w:r w:rsidR="00A2364C" w:rsidRPr="0075463E">
        <w:rPr>
          <w:sz w:val="24"/>
          <w:szCs w:val="24"/>
          <w:lang w:eastAsia="pt-BR"/>
        </w:rPr>
        <w:fldChar w:fldCharType="separate"/>
      </w:r>
      <w:r w:rsidR="000811BA" w:rsidRPr="000811BA">
        <w:rPr>
          <w:sz w:val="24"/>
          <w:szCs w:val="24"/>
          <w:lang w:eastAsia="pt-BR"/>
        </w:rPr>
        <w:t>Paulo Roberto Lima da Silva</w:t>
      </w:r>
      <w:r w:rsidR="00A2364C" w:rsidRPr="0075463E">
        <w:rPr>
          <w:sz w:val="24"/>
          <w:szCs w:val="24"/>
          <w:lang w:eastAsia="pt-BR"/>
        </w:rPr>
        <w:fldChar w:fldCharType="end"/>
      </w:r>
      <w:r w:rsidR="00A2364C" w:rsidRPr="0075463E">
        <w:rPr>
          <w:sz w:val="24"/>
          <w:szCs w:val="24"/>
        </w:rPr>
        <w:t>, a quem compete as ações necessárias ao fiel cumprimento das condições estipuladas neste contrato e ainda:</w:t>
      </w:r>
    </w:p>
    <w:p w14:paraId="12345C78" w14:textId="77777777" w:rsidR="00A2364C" w:rsidRPr="0075463E" w:rsidRDefault="00A2364C" w:rsidP="005365E1">
      <w:pPr>
        <w:jc w:val="both"/>
        <w:rPr>
          <w:sz w:val="24"/>
          <w:szCs w:val="24"/>
        </w:rPr>
      </w:pPr>
      <w:r w:rsidRPr="0075463E">
        <w:rPr>
          <w:sz w:val="24"/>
          <w:szCs w:val="24"/>
        </w:rPr>
        <w:t>a) propor ao órgão competente a aplicação das penalidades previstas neste contrato e na legislação aplicável, no caso de constatar irregularidade cometida pela CONTRATADA;</w:t>
      </w:r>
    </w:p>
    <w:p w14:paraId="7DCC1B84" w14:textId="77777777" w:rsidR="00A2364C" w:rsidRPr="0075463E" w:rsidRDefault="00A2364C" w:rsidP="005365E1">
      <w:pPr>
        <w:jc w:val="both"/>
        <w:rPr>
          <w:sz w:val="24"/>
          <w:szCs w:val="24"/>
        </w:rPr>
      </w:pPr>
      <w:r w:rsidRPr="0075463E">
        <w:rPr>
          <w:sz w:val="24"/>
          <w:szCs w:val="24"/>
        </w:rPr>
        <w:t>b) receber do fiscal as informações e documentos pertinentes à execução do objeto contratado;</w:t>
      </w:r>
    </w:p>
    <w:p w14:paraId="1A489270" w14:textId="77777777" w:rsidR="00A2364C" w:rsidRPr="0075463E" w:rsidRDefault="00A2364C" w:rsidP="005365E1">
      <w:pPr>
        <w:jc w:val="both"/>
        <w:rPr>
          <w:sz w:val="24"/>
          <w:szCs w:val="24"/>
        </w:rPr>
      </w:pPr>
      <w:r w:rsidRPr="0075463E">
        <w:rPr>
          <w:sz w:val="24"/>
          <w:szCs w:val="24"/>
        </w:rPr>
        <w:t>c) manter controles adequados e efetivos do presente contrato, do qual constarão todas as ocorrências relacionadas com a execução, com base nas informações e relatórios apresentados pela fiscalização;</w:t>
      </w:r>
    </w:p>
    <w:p w14:paraId="6D269359" w14:textId="77777777" w:rsidR="00A2364C" w:rsidRPr="0075463E" w:rsidRDefault="00A2364C" w:rsidP="005365E1">
      <w:pPr>
        <w:jc w:val="both"/>
        <w:rPr>
          <w:sz w:val="24"/>
          <w:szCs w:val="24"/>
        </w:rPr>
      </w:pPr>
      <w:r w:rsidRPr="0075463E">
        <w:rPr>
          <w:sz w:val="24"/>
          <w:szCs w:val="24"/>
        </w:rPr>
        <w:t>d) propor medidas que melhorem a execução do contrato.</w:t>
      </w:r>
    </w:p>
    <w:p w14:paraId="7BEFB42A" w14:textId="2EF486E1" w:rsidR="00A2364C" w:rsidRPr="0075463E" w:rsidRDefault="000F3A53" w:rsidP="005365E1">
      <w:pPr>
        <w:jc w:val="both"/>
        <w:rPr>
          <w:sz w:val="24"/>
          <w:szCs w:val="24"/>
        </w:rPr>
      </w:pPr>
      <w:r w:rsidRPr="0075463E">
        <w:rPr>
          <w:b/>
          <w:bCs/>
          <w:color w:val="000000"/>
          <w:sz w:val="24"/>
          <w:szCs w:val="24"/>
        </w:rPr>
        <w:t xml:space="preserve">11.1.2 </w:t>
      </w:r>
      <w:r w:rsidR="003A63C0" w:rsidRPr="005D0BC5">
        <w:rPr>
          <w:sz w:val="24"/>
          <w:szCs w:val="24"/>
        </w:rPr>
        <w:t xml:space="preserve">Caberá ao fiscal do contrato, Sr. (a) </w:t>
      </w:r>
      <w:r w:rsidR="003A63C0" w:rsidRPr="005D0BC5">
        <w:rPr>
          <w:sz w:val="24"/>
          <w:szCs w:val="24"/>
        </w:rPr>
        <w:fldChar w:fldCharType="begin">
          <w:ffData>
            <w:name w:val="Texto1"/>
            <w:enabled/>
            <w:calcOnExit w:val="0"/>
            <w:textInput/>
          </w:ffData>
        </w:fldChar>
      </w:r>
      <w:r w:rsidR="003A63C0" w:rsidRPr="005D0BC5">
        <w:rPr>
          <w:sz w:val="24"/>
          <w:szCs w:val="24"/>
        </w:rPr>
        <w:instrText xml:space="preserve"> FORMTEXT </w:instrText>
      </w:r>
      <w:r w:rsidR="003A63C0" w:rsidRPr="005D0BC5">
        <w:rPr>
          <w:sz w:val="24"/>
          <w:szCs w:val="24"/>
        </w:rPr>
      </w:r>
      <w:r w:rsidR="003A63C0" w:rsidRPr="005D0BC5">
        <w:rPr>
          <w:sz w:val="24"/>
          <w:szCs w:val="24"/>
        </w:rPr>
        <w:fldChar w:fldCharType="separate"/>
      </w:r>
      <w:r w:rsidR="004462CC" w:rsidRPr="004462CC">
        <w:rPr>
          <w:noProof/>
          <w:sz w:val="24"/>
          <w:szCs w:val="24"/>
        </w:rPr>
        <w:t>Paulo Henrique Correa de Oliveira</w:t>
      </w:r>
      <w:r w:rsidR="003A63C0" w:rsidRPr="005D0BC5">
        <w:rPr>
          <w:sz w:val="24"/>
          <w:szCs w:val="24"/>
        </w:rPr>
        <w:fldChar w:fldCharType="end"/>
      </w:r>
      <w:r w:rsidR="003A63C0" w:rsidRPr="005D0BC5">
        <w:rPr>
          <w:sz w:val="24"/>
          <w:szCs w:val="24"/>
        </w:rPr>
        <w:t xml:space="preserve">, e ao fiscal substituto Sr. (a) </w:t>
      </w:r>
      <w:r w:rsidR="003A63C0" w:rsidRPr="005D0BC5">
        <w:rPr>
          <w:sz w:val="24"/>
          <w:szCs w:val="24"/>
        </w:rPr>
        <w:fldChar w:fldCharType="begin">
          <w:ffData>
            <w:name w:val="Texto1"/>
            <w:enabled/>
            <w:calcOnExit w:val="0"/>
            <w:textInput/>
          </w:ffData>
        </w:fldChar>
      </w:r>
      <w:r w:rsidR="003A63C0" w:rsidRPr="005D0BC5">
        <w:rPr>
          <w:sz w:val="24"/>
          <w:szCs w:val="24"/>
        </w:rPr>
        <w:instrText xml:space="preserve"> FORMTEXT </w:instrText>
      </w:r>
      <w:r w:rsidR="003A63C0" w:rsidRPr="005D0BC5">
        <w:rPr>
          <w:sz w:val="24"/>
          <w:szCs w:val="24"/>
        </w:rPr>
      </w:r>
      <w:r w:rsidR="003A63C0" w:rsidRPr="005D0BC5">
        <w:rPr>
          <w:sz w:val="24"/>
          <w:szCs w:val="24"/>
        </w:rPr>
        <w:fldChar w:fldCharType="separate"/>
      </w:r>
      <w:r w:rsidR="00D9625A" w:rsidRPr="00D9625A">
        <w:rPr>
          <w:sz w:val="24"/>
          <w:szCs w:val="24"/>
        </w:rPr>
        <w:t>Paulo Roberto Lima da Silva</w:t>
      </w:r>
      <w:r w:rsidR="003A63C0" w:rsidRPr="005D0BC5">
        <w:rPr>
          <w:sz w:val="24"/>
          <w:szCs w:val="24"/>
        </w:rPr>
        <w:fldChar w:fldCharType="end"/>
      </w:r>
      <w:r w:rsidR="003A63C0" w:rsidRPr="005D0BC5">
        <w:rPr>
          <w:sz w:val="24"/>
          <w:szCs w:val="24"/>
        </w:rPr>
        <w:t xml:space="preserve">, o acompanhamento da execução do objeto da presente contratação, informando ao gestor do contrato todas as ocorrências, em especial as que possam prejudicar o bom andamento da execução contratual. Além disso, a fiscalização procederá, mensalmente, </w:t>
      </w:r>
      <w:r w:rsidR="003A63C0" w:rsidRPr="0029354E">
        <w:rPr>
          <w:sz w:val="24"/>
          <w:szCs w:val="24"/>
        </w:rPr>
        <w:t>a contar da data da assinatura deste Contrato, citada no extrato do contrato publicado no Diário Oficial,</w:t>
      </w:r>
      <w:r w:rsidR="003A63C0">
        <w:rPr>
          <w:sz w:val="24"/>
          <w:szCs w:val="24"/>
        </w:rPr>
        <w:t xml:space="preserve"> </w:t>
      </w:r>
      <w:r w:rsidR="003A63C0" w:rsidRPr="005D0BC5">
        <w:rPr>
          <w:sz w:val="24"/>
          <w:szCs w:val="24"/>
        </w:rPr>
        <w:t>à medição baseada nos serviços executados, elaborará o boletim de medição, verificará o andamento físico dos serviços e comparará com o estabelecido no cronograma físico-financeiro e cronograma de execução aprovado, para que se permita a elaboração do processo de faturamento. Caso os serviços executados não correspondam ao estabelecido no cronograma físico-financeiro, será registrada a situação, inclusive para fins de aplicação das penalidades previstas, se for o caso.</w:t>
      </w:r>
    </w:p>
    <w:p w14:paraId="35DFB2C2" w14:textId="77777777" w:rsidR="00A2364C" w:rsidRPr="0075463E" w:rsidRDefault="00A2364C" w:rsidP="00584E41">
      <w:pPr>
        <w:jc w:val="both"/>
        <w:rPr>
          <w:sz w:val="24"/>
          <w:szCs w:val="24"/>
        </w:rPr>
      </w:pPr>
      <w:r w:rsidRPr="0075463E">
        <w:rPr>
          <w:sz w:val="24"/>
          <w:szCs w:val="24"/>
        </w:rPr>
        <w:t>Ocorrendo a substituição do fiscal, este deverá providenciar a imediata baixa da ART ou RRT.</w:t>
      </w:r>
    </w:p>
    <w:p w14:paraId="61D98DEC" w14:textId="77777777" w:rsidR="000F3A53" w:rsidRPr="0075463E" w:rsidRDefault="000F3A53" w:rsidP="005365E1">
      <w:pPr>
        <w:pStyle w:val="Standard"/>
        <w:spacing w:after="0" w:line="240" w:lineRule="auto"/>
        <w:ind w:left="27"/>
        <w:jc w:val="both"/>
        <w:rPr>
          <w:rFonts w:ascii="Times New Roman" w:hAnsi="Times New Roman"/>
          <w:sz w:val="24"/>
          <w:szCs w:val="24"/>
        </w:rPr>
      </w:pPr>
      <w:r w:rsidRPr="0075463E">
        <w:rPr>
          <w:rFonts w:ascii="Times New Roman" w:hAnsi="Times New Roman"/>
          <w:b/>
          <w:bCs/>
          <w:color w:val="000000"/>
          <w:sz w:val="24"/>
          <w:szCs w:val="24"/>
          <w:shd w:val="clear" w:color="auto" w:fill="FFFFFF"/>
        </w:rPr>
        <w:t>11.1.3</w:t>
      </w:r>
      <w:r w:rsidRPr="0075463E">
        <w:rPr>
          <w:rFonts w:ascii="Times New Roman" w:hAnsi="Times New Roman"/>
          <w:color w:val="000000"/>
          <w:sz w:val="24"/>
          <w:szCs w:val="24"/>
          <w:shd w:val="clear" w:color="auto" w:fill="FFFFFF"/>
        </w:rPr>
        <w:t xml:space="preserve"> Os responsáveis pela gestão e fiscalização do contrato serão designados por ato administrativo próprio do Contratante.</w:t>
      </w:r>
    </w:p>
    <w:p w14:paraId="72268194" w14:textId="77777777" w:rsidR="00B546C9" w:rsidRPr="0075463E" w:rsidRDefault="000F3A53" w:rsidP="005365E1">
      <w:pPr>
        <w:pStyle w:val="Standard"/>
        <w:widowControl w:val="0"/>
        <w:spacing w:after="0" w:line="240" w:lineRule="auto"/>
        <w:ind w:left="27"/>
        <w:jc w:val="both"/>
        <w:rPr>
          <w:rFonts w:ascii="Times New Roman" w:hAnsi="Times New Roman"/>
          <w:sz w:val="24"/>
          <w:szCs w:val="24"/>
        </w:rPr>
      </w:pPr>
      <w:r w:rsidRPr="0075463E">
        <w:rPr>
          <w:rFonts w:ascii="Times New Roman" w:eastAsia="Arial Unicode MS" w:hAnsi="Times New Roman"/>
          <w:b/>
          <w:bCs/>
          <w:color w:val="000000"/>
          <w:sz w:val="24"/>
          <w:szCs w:val="24"/>
          <w:shd w:val="clear" w:color="auto" w:fill="FFFFFF"/>
        </w:rPr>
        <w:t>11.1.4.</w:t>
      </w:r>
      <w:r w:rsidRPr="0075463E">
        <w:rPr>
          <w:rFonts w:ascii="Times New Roman" w:eastAsia="Arial Unicode MS" w:hAnsi="Times New Roman"/>
          <w:color w:val="000000"/>
          <w:sz w:val="24"/>
          <w:szCs w:val="24"/>
          <w:shd w:val="clear" w:color="auto" w:fill="FFFFFF"/>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4A460BB8" w14:textId="77777777" w:rsidR="000F3A53" w:rsidRPr="00703B0C" w:rsidRDefault="000F3A53" w:rsidP="00584E41">
      <w:pPr>
        <w:pStyle w:val="BodyText21"/>
        <w:widowControl w:val="0"/>
        <w:tabs>
          <w:tab w:val="left" w:pos="-7200"/>
        </w:tabs>
        <w:spacing w:after="0" w:line="240" w:lineRule="auto"/>
        <w:rPr>
          <w:rFonts w:ascii="Times New Roman" w:eastAsia="Arial Unicode MS" w:hAnsi="Times New Roman" w:cs="Times New Roman"/>
          <w:sz w:val="24"/>
          <w:szCs w:val="24"/>
        </w:rPr>
      </w:pPr>
      <w:r w:rsidRPr="0075463E">
        <w:rPr>
          <w:rFonts w:ascii="Times New Roman" w:eastAsia="Arial Unicode MS" w:hAnsi="Times New Roman" w:cs="Times New Roman"/>
          <w:b/>
          <w:bCs/>
          <w:sz w:val="24"/>
          <w:szCs w:val="24"/>
        </w:rPr>
        <w:t>11.2.</w:t>
      </w:r>
      <w:r w:rsidRPr="0075463E">
        <w:rPr>
          <w:rFonts w:ascii="Times New Roman" w:eastAsia="Arial Unicode MS" w:hAnsi="Times New Roman" w:cs="Times New Roman"/>
          <w:sz w:val="24"/>
          <w:szCs w:val="24"/>
        </w:rPr>
        <w:t xml:space="preserve"> Para efeito de medição e de faturamento, relativo </w:t>
      </w:r>
      <w:r w:rsidR="00B743E7" w:rsidRPr="0075463E">
        <w:rPr>
          <w:rFonts w:ascii="Times New Roman" w:eastAsia="Arial Unicode MS" w:hAnsi="Times New Roman" w:cs="Times New Roman"/>
          <w:sz w:val="24"/>
          <w:szCs w:val="24"/>
        </w:rPr>
        <w:t>às atividades</w:t>
      </w:r>
      <w:r w:rsidRPr="0075463E">
        <w:rPr>
          <w:rFonts w:ascii="Times New Roman" w:eastAsia="Arial Unicode MS" w:hAnsi="Times New Roman" w:cs="Times New Roman"/>
          <w:sz w:val="24"/>
          <w:szCs w:val="24"/>
        </w:rPr>
        <w:t xml:space="preserve"> executad</w:t>
      </w:r>
      <w:r w:rsidR="00B743E7" w:rsidRPr="0075463E">
        <w:rPr>
          <w:rFonts w:ascii="Times New Roman" w:eastAsia="Arial Unicode MS" w:hAnsi="Times New Roman" w:cs="Times New Roman"/>
          <w:sz w:val="24"/>
          <w:szCs w:val="24"/>
        </w:rPr>
        <w:t>a</w:t>
      </w:r>
      <w:r w:rsidRPr="0075463E">
        <w:rPr>
          <w:rFonts w:ascii="Times New Roman" w:eastAsia="Arial Unicode MS" w:hAnsi="Times New Roman" w:cs="Times New Roman"/>
          <w:sz w:val="24"/>
          <w:szCs w:val="24"/>
        </w:rPr>
        <w:t>s, deverá ser considerado</w:t>
      </w:r>
      <w:r w:rsidRPr="00703B0C">
        <w:rPr>
          <w:rFonts w:ascii="Times New Roman" w:eastAsia="Arial Unicode MS" w:hAnsi="Times New Roman" w:cs="Times New Roman"/>
          <w:sz w:val="24"/>
          <w:szCs w:val="24"/>
        </w:rPr>
        <w:t xml:space="preserve"> o cumprimento do avanço das etapas construtivas definidas no cronograma físico-financeiro, que será peça integrante do contrato.</w:t>
      </w:r>
    </w:p>
    <w:p w14:paraId="7C3C5C8B" w14:textId="77777777" w:rsidR="00B546C9" w:rsidRPr="00CB0983" w:rsidRDefault="00B546C9" w:rsidP="005365E1">
      <w:pPr>
        <w:jc w:val="both"/>
        <w:rPr>
          <w:sz w:val="24"/>
          <w:szCs w:val="24"/>
          <w:lang w:eastAsia="zh-CN"/>
        </w:rPr>
      </w:pPr>
      <w:r w:rsidRPr="00703B0C">
        <w:rPr>
          <w:rFonts w:eastAsia="Arial Unicode MS"/>
          <w:b/>
          <w:bCs/>
          <w:sz w:val="24"/>
          <w:szCs w:val="24"/>
        </w:rPr>
        <w:t>11.2.1.</w:t>
      </w:r>
      <w:r w:rsidRPr="00703B0C">
        <w:rPr>
          <w:rFonts w:eastAsia="Arial Unicode MS"/>
          <w:sz w:val="24"/>
          <w:szCs w:val="24"/>
        </w:rPr>
        <w:t xml:space="preserve"> A </w:t>
      </w:r>
      <w:r w:rsidRPr="00CB0983">
        <w:rPr>
          <w:rFonts w:eastAsia="Arial Unicode MS"/>
          <w:sz w:val="24"/>
          <w:szCs w:val="24"/>
        </w:rPr>
        <w:t>sistemática de medição e pagamento será associada à execução de etapas do cronograma físico-financeiro vinculadas ao cumprimento de metas de resultado, vedada a adoção de sistemática de remuneração orientada por preços unitários ou referenciada pela execução de quantidades de itens unitários</w:t>
      </w:r>
      <w:r w:rsidR="00EB7675" w:rsidRPr="00CB0983">
        <w:rPr>
          <w:rFonts w:eastAsia="Arial Unicode MS"/>
          <w:sz w:val="24"/>
          <w:szCs w:val="24"/>
        </w:rPr>
        <w:t>.</w:t>
      </w:r>
    </w:p>
    <w:p w14:paraId="32B7445F" w14:textId="77777777" w:rsidR="0067403D" w:rsidRPr="00A5585A" w:rsidRDefault="0067403D" w:rsidP="005365E1">
      <w:pPr>
        <w:jc w:val="both"/>
        <w:rPr>
          <w:rFonts w:eastAsia="Arial Unicode MS"/>
          <w:sz w:val="24"/>
          <w:szCs w:val="24"/>
        </w:rPr>
      </w:pPr>
      <w:r w:rsidRPr="00A5585A">
        <w:rPr>
          <w:rFonts w:eastAsia="Arial Unicode MS"/>
          <w:b/>
          <w:bCs/>
          <w:sz w:val="24"/>
          <w:szCs w:val="24"/>
        </w:rPr>
        <w:t>11.2</w:t>
      </w:r>
      <w:r w:rsidR="00B546C9" w:rsidRPr="00A5585A">
        <w:rPr>
          <w:rFonts w:eastAsia="Arial Unicode MS"/>
          <w:b/>
          <w:bCs/>
          <w:sz w:val="24"/>
          <w:szCs w:val="24"/>
        </w:rPr>
        <w:t>.</w:t>
      </w:r>
      <w:r w:rsidR="00555935" w:rsidRPr="00A5585A">
        <w:rPr>
          <w:rFonts w:eastAsia="Arial Unicode MS"/>
          <w:b/>
          <w:bCs/>
          <w:sz w:val="24"/>
          <w:szCs w:val="24"/>
        </w:rPr>
        <w:t>2</w:t>
      </w:r>
      <w:r w:rsidR="00B546C9" w:rsidRPr="00A5585A">
        <w:rPr>
          <w:rFonts w:eastAsia="Arial Unicode MS"/>
          <w:sz w:val="24"/>
          <w:szCs w:val="24"/>
        </w:rPr>
        <w:t>.O CONTRATANTE poderá determinar alterações, de forma motivada, no cronograma físico-financeiro mediante autorização expressa de sua autoridade competente.</w:t>
      </w:r>
    </w:p>
    <w:p w14:paraId="3BC6BE5D" w14:textId="77777777" w:rsidR="00AA7FB9" w:rsidRPr="00A5585A" w:rsidRDefault="0067403D" w:rsidP="005365E1">
      <w:pPr>
        <w:jc w:val="both"/>
        <w:rPr>
          <w:rFonts w:eastAsia="Arial Unicode MS"/>
          <w:sz w:val="24"/>
          <w:szCs w:val="24"/>
        </w:rPr>
      </w:pPr>
      <w:r w:rsidRPr="00A5585A">
        <w:rPr>
          <w:rFonts w:eastAsia="Arial Unicode MS"/>
          <w:b/>
          <w:bCs/>
          <w:sz w:val="24"/>
          <w:szCs w:val="24"/>
        </w:rPr>
        <w:t>11.2</w:t>
      </w:r>
      <w:r w:rsidR="00B546C9" w:rsidRPr="00A5585A">
        <w:rPr>
          <w:rFonts w:eastAsia="Arial Unicode MS"/>
          <w:b/>
          <w:bCs/>
          <w:sz w:val="24"/>
          <w:szCs w:val="24"/>
        </w:rPr>
        <w:t>.</w:t>
      </w:r>
      <w:r w:rsidR="00555935" w:rsidRPr="00A5585A">
        <w:rPr>
          <w:rFonts w:eastAsia="Arial Unicode MS"/>
          <w:b/>
          <w:bCs/>
          <w:sz w:val="24"/>
          <w:szCs w:val="24"/>
        </w:rPr>
        <w:t>3</w:t>
      </w:r>
      <w:r w:rsidR="00B546C9" w:rsidRPr="00A5585A">
        <w:rPr>
          <w:rFonts w:eastAsia="Arial Unicode MS"/>
          <w:sz w:val="24"/>
          <w:szCs w:val="24"/>
        </w:rPr>
        <w:t>.</w:t>
      </w:r>
      <w:r w:rsidR="00AA7FB9" w:rsidRPr="00A5585A">
        <w:rPr>
          <w:rFonts w:eastAsia="Arial Unicode MS"/>
          <w:sz w:val="24"/>
          <w:szCs w:val="24"/>
        </w:rPr>
        <w:t xml:space="preserve"> </w:t>
      </w:r>
      <w:r w:rsidR="00B546C9" w:rsidRPr="00A5585A">
        <w:rPr>
          <w:rFonts w:eastAsia="Arial Unicode MS"/>
          <w:sz w:val="24"/>
          <w:szCs w:val="24"/>
        </w:rPr>
        <w:t>A revisão do cronograma físico-financeiro, quando necessária, constitui responsabilidade do CONTRATADO, cabendo ao CONTRATANTE autorizar a sua readequação, desde que motivada e justificada por fatos supervenientes não imputáveis ao CONTRATADO.</w:t>
      </w:r>
    </w:p>
    <w:p w14:paraId="5281C50F" w14:textId="77777777" w:rsidR="0067403D" w:rsidRPr="00A5585A" w:rsidRDefault="0067403D" w:rsidP="00584E41">
      <w:pPr>
        <w:jc w:val="both"/>
        <w:rPr>
          <w:sz w:val="24"/>
          <w:szCs w:val="24"/>
          <w:lang w:eastAsia="zh-CN"/>
        </w:rPr>
      </w:pPr>
      <w:r w:rsidRPr="00A5585A">
        <w:rPr>
          <w:rFonts w:eastAsia="Arial Unicode MS"/>
          <w:b/>
          <w:bCs/>
          <w:sz w:val="24"/>
          <w:szCs w:val="24"/>
        </w:rPr>
        <w:t>11.3</w:t>
      </w:r>
      <w:r w:rsidRPr="00A5585A">
        <w:rPr>
          <w:rFonts w:eastAsia="Arial Unicode MS"/>
          <w:sz w:val="24"/>
          <w:szCs w:val="24"/>
        </w:rPr>
        <w:t xml:space="preserve"> Não são admissíveis, como regra, aditivos contratuais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r w:rsidR="00A5585A">
        <w:rPr>
          <w:rFonts w:eastAsia="Arial Unicode MS"/>
          <w:sz w:val="24"/>
          <w:szCs w:val="24"/>
        </w:rPr>
        <w:t>.</w:t>
      </w:r>
    </w:p>
    <w:p w14:paraId="5771B108" w14:textId="77777777" w:rsidR="0067403D" w:rsidRPr="00A5585A" w:rsidRDefault="0067403D" w:rsidP="005365E1">
      <w:pPr>
        <w:jc w:val="both"/>
        <w:rPr>
          <w:sz w:val="24"/>
          <w:szCs w:val="24"/>
        </w:rPr>
      </w:pPr>
      <w:r w:rsidRPr="00A5585A">
        <w:rPr>
          <w:rFonts w:eastAsia="Arial Unicode MS"/>
          <w:b/>
          <w:bCs/>
          <w:sz w:val="24"/>
          <w:szCs w:val="24"/>
        </w:rPr>
        <w:t>11.3.1.</w:t>
      </w:r>
      <w:r w:rsidRPr="00A5585A">
        <w:rPr>
          <w:rFonts w:eastAsia="Arial Unicode MS"/>
          <w:sz w:val="24"/>
          <w:szCs w:val="24"/>
        </w:rPr>
        <w:t xml:space="preserve"> Nos casos em que forem encontrados erros de pequena relevância, relativos a pequenas variações de quantitativos, será pago exatamente o preço global acordado</w:t>
      </w:r>
      <w:r w:rsidR="00A5585A">
        <w:rPr>
          <w:rFonts w:eastAsia="Arial Unicode MS"/>
          <w:sz w:val="24"/>
          <w:szCs w:val="24"/>
        </w:rPr>
        <w:t>.</w:t>
      </w:r>
    </w:p>
    <w:p w14:paraId="3FA15EEA" w14:textId="77777777" w:rsidR="0067403D" w:rsidRPr="00A5585A" w:rsidRDefault="0067403D" w:rsidP="005365E1">
      <w:pPr>
        <w:jc w:val="both"/>
        <w:rPr>
          <w:sz w:val="24"/>
          <w:szCs w:val="24"/>
        </w:rPr>
      </w:pPr>
      <w:r w:rsidRPr="00A5585A">
        <w:rPr>
          <w:rFonts w:eastAsia="Arial Unicode MS"/>
          <w:b/>
          <w:bCs/>
          <w:sz w:val="24"/>
          <w:szCs w:val="24"/>
        </w:rPr>
        <w:t>11.3</w:t>
      </w:r>
      <w:r w:rsidRPr="00A5585A">
        <w:rPr>
          <w:rFonts w:eastAsia="Arial Unicode MS"/>
          <w:sz w:val="24"/>
          <w:szCs w:val="24"/>
        </w:rPr>
        <w:t>.</w:t>
      </w:r>
      <w:r w:rsidRPr="00A5585A">
        <w:rPr>
          <w:rFonts w:eastAsia="Arial Unicode MS"/>
          <w:b/>
          <w:bCs/>
          <w:sz w:val="24"/>
          <w:szCs w:val="24"/>
        </w:rPr>
        <w:t>2.</w:t>
      </w:r>
      <w:r w:rsidRPr="00A5585A">
        <w:rPr>
          <w:rFonts w:eastAsia="Arial Unicode MS"/>
          <w:sz w:val="24"/>
          <w:szCs w:val="24"/>
        </w:rPr>
        <w:t xml:space="preserve"> Nos casos em que forem encontrados erros ou omissões substanciais, subestimativas ou superestimativas relevantes, poderão ser ajustados termos aditivos excepcionalmente, conforme avaliação prévia do gestor do contrato.</w:t>
      </w:r>
    </w:p>
    <w:p w14:paraId="2CC31D23" w14:textId="77777777" w:rsidR="0067403D" w:rsidRPr="005D0BC5" w:rsidRDefault="0067403D" w:rsidP="00584E41">
      <w:pPr>
        <w:jc w:val="both"/>
        <w:rPr>
          <w:sz w:val="24"/>
          <w:szCs w:val="24"/>
        </w:rPr>
      </w:pPr>
      <w:r w:rsidRPr="005D0BC5">
        <w:rPr>
          <w:b/>
          <w:bCs/>
          <w:sz w:val="24"/>
          <w:szCs w:val="24"/>
        </w:rPr>
        <w:t>11.</w:t>
      </w:r>
      <w:r w:rsidR="00FC305D" w:rsidRPr="005D0BC5">
        <w:rPr>
          <w:b/>
          <w:bCs/>
          <w:sz w:val="24"/>
          <w:szCs w:val="24"/>
        </w:rPr>
        <w:t>4</w:t>
      </w:r>
      <w:r w:rsidRPr="005D0BC5">
        <w:rPr>
          <w:sz w:val="24"/>
          <w:szCs w:val="24"/>
        </w:rPr>
        <w:t xml:space="preserve"> Ao PARANACIDADE caberá a supervisão do contrato, podendo adotar ações necessárias ao fiel cumprimento das condições estipuladas, inclusive notificar o fiscal e/ou gestor, nos seguintes casos:</w:t>
      </w:r>
    </w:p>
    <w:p w14:paraId="5441914B" w14:textId="77777777" w:rsidR="0067403D" w:rsidRPr="005D0BC5" w:rsidRDefault="0067403D" w:rsidP="005365E1">
      <w:pPr>
        <w:jc w:val="both"/>
        <w:rPr>
          <w:sz w:val="24"/>
          <w:szCs w:val="24"/>
        </w:rPr>
      </w:pPr>
      <w:r w:rsidRPr="005D0BC5">
        <w:rPr>
          <w:sz w:val="24"/>
          <w:szCs w:val="24"/>
        </w:rPr>
        <w:t>a) quando houver omissão no cumprimento de suas obrigações;</w:t>
      </w:r>
    </w:p>
    <w:p w14:paraId="726FD252" w14:textId="77777777" w:rsidR="0067403D" w:rsidRPr="005D0BC5" w:rsidRDefault="0067403D" w:rsidP="005365E1">
      <w:pPr>
        <w:jc w:val="both"/>
        <w:rPr>
          <w:sz w:val="24"/>
          <w:szCs w:val="24"/>
        </w:rPr>
      </w:pPr>
      <w:r w:rsidRPr="005D0BC5">
        <w:rPr>
          <w:sz w:val="24"/>
          <w:szCs w:val="24"/>
        </w:rPr>
        <w:t xml:space="preserve">b) quando verificar problemas na execução </w:t>
      </w:r>
      <w:r w:rsidR="00B743E7" w:rsidRPr="005D0BC5">
        <w:rPr>
          <w:sz w:val="24"/>
          <w:szCs w:val="24"/>
        </w:rPr>
        <w:t>do objeto</w:t>
      </w:r>
      <w:r w:rsidRPr="005D0BC5">
        <w:rPr>
          <w:sz w:val="24"/>
          <w:szCs w:val="24"/>
        </w:rPr>
        <w:t xml:space="preserve"> contratad</w:t>
      </w:r>
      <w:r w:rsidR="00B743E7" w:rsidRPr="005D0BC5">
        <w:rPr>
          <w:sz w:val="24"/>
          <w:szCs w:val="24"/>
        </w:rPr>
        <w:t>o</w:t>
      </w:r>
      <w:r w:rsidRPr="005D0BC5">
        <w:rPr>
          <w:sz w:val="24"/>
          <w:szCs w:val="24"/>
        </w:rPr>
        <w:t xml:space="preserve">, sem que a fiscalização e/ou gestão tenham tomado providências; </w:t>
      </w:r>
    </w:p>
    <w:p w14:paraId="46E47918" w14:textId="77777777" w:rsidR="0067403D" w:rsidRPr="005D0BC5" w:rsidRDefault="0067403D" w:rsidP="005365E1">
      <w:pPr>
        <w:jc w:val="both"/>
        <w:rPr>
          <w:sz w:val="24"/>
          <w:szCs w:val="24"/>
        </w:rPr>
      </w:pPr>
      <w:r w:rsidRPr="005D0BC5">
        <w:rPr>
          <w:sz w:val="24"/>
          <w:szCs w:val="24"/>
        </w:rPr>
        <w:t>c) quando houver alteração pela CONTRATADA do projeto executivo, sem consulta prévia e anuência da Supervisão do PARANACIDADE.</w:t>
      </w:r>
    </w:p>
    <w:p w14:paraId="46065760" w14:textId="77777777" w:rsidR="00C94054" w:rsidRPr="005D0BC5" w:rsidRDefault="00FC305D" w:rsidP="00584E41">
      <w:pPr>
        <w:jc w:val="both"/>
        <w:rPr>
          <w:sz w:val="24"/>
          <w:szCs w:val="24"/>
        </w:rPr>
      </w:pPr>
      <w:r w:rsidRPr="005D0BC5">
        <w:rPr>
          <w:b/>
          <w:bCs/>
          <w:sz w:val="24"/>
          <w:szCs w:val="24"/>
        </w:rPr>
        <w:t>11.5</w:t>
      </w:r>
      <w:r w:rsidRPr="005D0BC5">
        <w:rPr>
          <w:sz w:val="24"/>
          <w:szCs w:val="24"/>
        </w:rPr>
        <w:t xml:space="preserve"> </w:t>
      </w:r>
      <w:r w:rsidR="00C94054" w:rsidRPr="005D0BC5">
        <w:rPr>
          <w:sz w:val="24"/>
          <w:szCs w:val="24"/>
        </w:rPr>
        <w:t xml:space="preserve">A </w:t>
      </w:r>
      <w:r w:rsidR="006C2EA5" w:rsidRPr="005D0BC5">
        <w:rPr>
          <w:sz w:val="24"/>
          <w:szCs w:val="24"/>
        </w:rPr>
        <w:t xml:space="preserve">CONTRATADA </w:t>
      </w:r>
      <w:r w:rsidR="00C94054" w:rsidRPr="005D0BC5">
        <w:rPr>
          <w:sz w:val="24"/>
          <w:szCs w:val="24"/>
        </w:rPr>
        <w:t>deverá permitir e colaborar para que funcionários, especialistas e demais peritos enviados pelo CONTRATANTE:</w:t>
      </w:r>
    </w:p>
    <w:p w14:paraId="7C52C68D" w14:textId="77777777" w:rsidR="00C94054" w:rsidRPr="005D0BC5" w:rsidRDefault="00C94054" w:rsidP="005365E1">
      <w:pPr>
        <w:jc w:val="both"/>
        <w:rPr>
          <w:sz w:val="24"/>
          <w:szCs w:val="24"/>
        </w:rPr>
      </w:pPr>
      <w:r w:rsidRPr="005D0BC5">
        <w:rPr>
          <w:sz w:val="24"/>
          <w:szCs w:val="24"/>
        </w:rPr>
        <w:t xml:space="preserve">a) inspecionem a qualquer tempo a execução do objeto </w:t>
      </w:r>
      <w:r w:rsidR="006C2EA5" w:rsidRPr="005D0BC5">
        <w:rPr>
          <w:sz w:val="24"/>
          <w:szCs w:val="24"/>
        </w:rPr>
        <w:t>contratado</w:t>
      </w:r>
      <w:r w:rsidRPr="005D0BC5">
        <w:rPr>
          <w:sz w:val="24"/>
          <w:szCs w:val="24"/>
        </w:rPr>
        <w:t>;</w:t>
      </w:r>
    </w:p>
    <w:p w14:paraId="0E9816C5" w14:textId="77777777" w:rsidR="00C94054" w:rsidRPr="005D0BC5" w:rsidRDefault="00C94054" w:rsidP="005365E1">
      <w:pPr>
        <w:jc w:val="both"/>
        <w:rPr>
          <w:sz w:val="24"/>
          <w:szCs w:val="24"/>
        </w:rPr>
      </w:pPr>
      <w:r w:rsidRPr="005D0BC5">
        <w:rPr>
          <w:sz w:val="24"/>
          <w:szCs w:val="24"/>
        </w:rPr>
        <w:t>b) examinem os registros e documentos que considerarem necessários conferir</w:t>
      </w:r>
      <w:r w:rsidR="006C2EA5" w:rsidRPr="005D0BC5">
        <w:rPr>
          <w:sz w:val="24"/>
          <w:szCs w:val="24"/>
        </w:rPr>
        <w:t>.</w:t>
      </w:r>
    </w:p>
    <w:p w14:paraId="7BAE4DAB" w14:textId="77777777" w:rsidR="00C94054" w:rsidRPr="005D0BC5" w:rsidRDefault="00FC305D" w:rsidP="00584E41">
      <w:pPr>
        <w:tabs>
          <w:tab w:val="left" w:pos="1451"/>
        </w:tabs>
        <w:jc w:val="both"/>
        <w:rPr>
          <w:sz w:val="24"/>
          <w:szCs w:val="24"/>
        </w:rPr>
      </w:pPr>
      <w:r w:rsidRPr="005D0BC5">
        <w:rPr>
          <w:b/>
          <w:bCs/>
          <w:sz w:val="24"/>
          <w:szCs w:val="24"/>
        </w:rPr>
        <w:t>11.6</w:t>
      </w:r>
      <w:r w:rsidRPr="005D0BC5">
        <w:rPr>
          <w:sz w:val="24"/>
          <w:szCs w:val="24"/>
        </w:rPr>
        <w:t xml:space="preserve"> </w:t>
      </w:r>
      <w:r w:rsidR="00C94054" w:rsidRPr="005D0BC5">
        <w:rPr>
          <w:sz w:val="24"/>
          <w:szCs w:val="24"/>
        </w:rPr>
        <w:t>A contratada deverá manter no local da obra um preposto aceito pelo CONTRATANTE para representá-la na execução do contrato.</w:t>
      </w:r>
    </w:p>
    <w:p w14:paraId="68E68B9C" w14:textId="77777777" w:rsidR="00C94054" w:rsidRPr="005D0BC5" w:rsidRDefault="00FC305D" w:rsidP="00584E41">
      <w:pPr>
        <w:jc w:val="both"/>
        <w:rPr>
          <w:sz w:val="24"/>
          <w:szCs w:val="24"/>
        </w:rPr>
      </w:pPr>
      <w:r w:rsidRPr="005D0BC5">
        <w:rPr>
          <w:b/>
          <w:bCs/>
          <w:sz w:val="24"/>
          <w:szCs w:val="24"/>
        </w:rPr>
        <w:t>11.7</w:t>
      </w:r>
      <w:r w:rsidRPr="005D0BC5">
        <w:rPr>
          <w:sz w:val="24"/>
          <w:szCs w:val="24"/>
        </w:rPr>
        <w:t xml:space="preserve"> </w:t>
      </w:r>
      <w:r w:rsidR="00C94054" w:rsidRPr="005D0BC5">
        <w:rPr>
          <w:sz w:val="24"/>
          <w:szCs w:val="24"/>
        </w:rPr>
        <w:t xml:space="preserve">A CONTRATADA deve manter no canteiro de obra um projeto completo e cópia das especificações técnicas, memoriais, cronograma físico-financeiro, </w:t>
      </w:r>
      <w:r w:rsidR="00BE61DE">
        <w:rPr>
          <w:sz w:val="24"/>
          <w:szCs w:val="24"/>
        </w:rPr>
        <w:t xml:space="preserve">cronograma de execução, </w:t>
      </w:r>
      <w:r w:rsidR="00C94054" w:rsidRPr="005D0BC5">
        <w:rPr>
          <w:sz w:val="24"/>
          <w:szCs w:val="24"/>
        </w:rPr>
        <w:t>planilha de serviços, Boletim Diário de Ocorrências – BDO, o qual, diariamente, deverá ser preenchido e rubricado pelo encarregado da CONTRATADA e pela fiscalização, e deverão ficar reservados para o manuseio da fiscalização.</w:t>
      </w:r>
    </w:p>
    <w:p w14:paraId="6F86CE7D" w14:textId="77777777" w:rsidR="00C94054" w:rsidRPr="005D0BC5" w:rsidRDefault="00FC305D" w:rsidP="00584E41">
      <w:pPr>
        <w:jc w:val="both"/>
        <w:rPr>
          <w:sz w:val="24"/>
          <w:szCs w:val="24"/>
        </w:rPr>
      </w:pPr>
      <w:r w:rsidRPr="005D0BC5">
        <w:rPr>
          <w:b/>
          <w:sz w:val="24"/>
          <w:szCs w:val="24"/>
        </w:rPr>
        <w:t xml:space="preserve">11.8 </w:t>
      </w:r>
      <w:r w:rsidR="00C94054" w:rsidRPr="005D0BC5">
        <w:rPr>
          <w:sz w:val="24"/>
          <w:szCs w:val="24"/>
        </w:rPr>
        <w:t xml:space="preserve">A execução </w:t>
      </w:r>
      <w:r w:rsidR="00550E93" w:rsidRPr="005D0BC5">
        <w:rPr>
          <w:sz w:val="24"/>
          <w:szCs w:val="24"/>
        </w:rPr>
        <w:t>da obra</w:t>
      </w:r>
      <w:r w:rsidR="00C94054" w:rsidRPr="005D0BC5">
        <w:rPr>
          <w:sz w:val="24"/>
          <w:szCs w:val="24"/>
        </w:rPr>
        <w:t xml:space="preserve"> aos domingos e feriados somente será permitida com autorização prévia da fiscalização.</w:t>
      </w:r>
    </w:p>
    <w:p w14:paraId="21AC840D" w14:textId="77777777" w:rsidR="00C94054" w:rsidRPr="005D0BC5" w:rsidRDefault="00FC305D" w:rsidP="00584E41">
      <w:pPr>
        <w:jc w:val="both"/>
        <w:rPr>
          <w:sz w:val="24"/>
          <w:szCs w:val="24"/>
        </w:rPr>
      </w:pPr>
      <w:r w:rsidRPr="005D0BC5">
        <w:rPr>
          <w:b/>
          <w:bCs/>
          <w:sz w:val="24"/>
          <w:szCs w:val="24"/>
        </w:rPr>
        <w:t>11.9</w:t>
      </w:r>
      <w:r w:rsidRPr="005D0BC5">
        <w:rPr>
          <w:sz w:val="24"/>
          <w:szCs w:val="24"/>
        </w:rPr>
        <w:t xml:space="preserve"> </w:t>
      </w:r>
      <w:r w:rsidR="00C94054" w:rsidRPr="005D0BC5">
        <w:rPr>
          <w:sz w:val="24"/>
          <w:szCs w:val="24"/>
        </w:rPr>
        <w:t xml:space="preserve">A fiscalização de que trata esta cláusula não exclui nem reduz a responsabilidade da CONTRATADA pelos danos causados ao CONTRATANTE ou a terceiros, resultantes de ação ou omissão culposa ou dolosa de quaisquer de seus empregados ou prepostos. </w:t>
      </w:r>
    </w:p>
    <w:p w14:paraId="7252BD43" w14:textId="77777777" w:rsidR="00C94054" w:rsidRPr="005D0BC5" w:rsidRDefault="00FC305D" w:rsidP="00584E41">
      <w:pPr>
        <w:jc w:val="both"/>
        <w:rPr>
          <w:sz w:val="24"/>
          <w:szCs w:val="24"/>
        </w:rPr>
      </w:pPr>
      <w:r w:rsidRPr="005D0BC5">
        <w:rPr>
          <w:b/>
          <w:sz w:val="24"/>
          <w:szCs w:val="24"/>
        </w:rPr>
        <w:t xml:space="preserve">11.10 </w:t>
      </w:r>
      <w:r w:rsidR="00C94054" w:rsidRPr="005D0BC5">
        <w:rPr>
          <w:sz w:val="24"/>
          <w:szCs w:val="24"/>
        </w:rPr>
        <w:t xml:space="preserve">A ação ou omissão, total ou parcial, da fiscalização do CONTRATANTE não elide nem diminui a responsabilidade da CONTRATADA quanto ao cumprimento das obrigações pactuadas entre as partes, responsabilizando-se esta quanto a quaisquer irregularidades resultantes de imperfeições técnicas ou emprego de material inadequado ou de qualidade inferior, as quais não implicarão corresponsabilidade do CONTRATANTE ou do servidor designado para a fiscalização. </w:t>
      </w:r>
    </w:p>
    <w:p w14:paraId="6B33ABAC" w14:textId="77777777" w:rsidR="00C94054" w:rsidRPr="005D0BC5" w:rsidRDefault="00FC305D" w:rsidP="00584E41">
      <w:pPr>
        <w:jc w:val="both"/>
        <w:rPr>
          <w:sz w:val="24"/>
          <w:szCs w:val="24"/>
        </w:rPr>
      </w:pPr>
      <w:r w:rsidRPr="005D0BC5">
        <w:rPr>
          <w:b/>
          <w:sz w:val="24"/>
          <w:szCs w:val="24"/>
        </w:rPr>
        <w:t xml:space="preserve">11.11 </w:t>
      </w:r>
      <w:r w:rsidR="00413F65" w:rsidRPr="005D0BC5">
        <w:rPr>
          <w:sz w:val="24"/>
          <w:szCs w:val="24"/>
        </w:rPr>
        <w:t xml:space="preserve">Ao CONTRATANTE não caberá qualquer ônus pela rejeição </w:t>
      </w:r>
      <w:r w:rsidR="00B743E7" w:rsidRPr="005D0BC5">
        <w:rPr>
          <w:sz w:val="24"/>
          <w:szCs w:val="24"/>
        </w:rPr>
        <w:t>da execução</w:t>
      </w:r>
      <w:r w:rsidR="00413F65" w:rsidRPr="005D0BC5">
        <w:rPr>
          <w:sz w:val="24"/>
          <w:szCs w:val="24"/>
        </w:rPr>
        <w:t xml:space="preserve"> considerad</w:t>
      </w:r>
      <w:r w:rsidR="00B743E7" w:rsidRPr="005D0BC5">
        <w:rPr>
          <w:sz w:val="24"/>
          <w:szCs w:val="24"/>
        </w:rPr>
        <w:t>a</w:t>
      </w:r>
      <w:r w:rsidR="00413F65" w:rsidRPr="005D0BC5">
        <w:rPr>
          <w:sz w:val="24"/>
          <w:szCs w:val="24"/>
        </w:rPr>
        <w:t xml:space="preserve"> inadequad</w:t>
      </w:r>
      <w:r w:rsidR="00B743E7" w:rsidRPr="005D0BC5">
        <w:rPr>
          <w:sz w:val="24"/>
          <w:szCs w:val="24"/>
        </w:rPr>
        <w:t>a</w:t>
      </w:r>
      <w:r w:rsidR="00413F65" w:rsidRPr="005D0BC5">
        <w:rPr>
          <w:sz w:val="24"/>
          <w:szCs w:val="24"/>
        </w:rPr>
        <w:t xml:space="preserve"> pelo fiscal. Qualquer serviço, material e/ou componente ou parte </w:t>
      </w:r>
      <w:r w:rsidR="00CD3A29" w:rsidRPr="005D0BC5">
        <w:rPr>
          <w:sz w:val="24"/>
          <w:szCs w:val="24"/>
        </w:rPr>
        <w:t>dele</w:t>
      </w:r>
      <w:r w:rsidR="00413F65" w:rsidRPr="005D0BC5">
        <w:rPr>
          <w:sz w:val="24"/>
          <w:szCs w:val="24"/>
        </w:rPr>
        <w:t>, que apresente defeitos, vícios ou incorreções, enquanto perdurar a vigência da garantia previst</w:t>
      </w:r>
      <w:r w:rsidR="00B00BFE">
        <w:rPr>
          <w:sz w:val="24"/>
          <w:szCs w:val="24"/>
        </w:rPr>
        <w:t>a</w:t>
      </w:r>
      <w:r w:rsidR="00413F65" w:rsidRPr="005D0BC5">
        <w:rPr>
          <w:sz w:val="24"/>
          <w:szCs w:val="24"/>
        </w:rPr>
        <w:t xml:space="preserve"> no ordenamento jurídico, deverá ser prontamente refeito, corrigido, removido, reconstruído e/ou substituído pela CONTRATADA, livre de quaisquer ônus financeiro</w:t>
      </w:r>
      <w:r w:rsidR="003A133E">
        <w:rPr>
          <w:sz w:val="24"/>
          <w:szCs w:val="24"/>
        </w:rPr>
        <w:t>s</w:t>
      </w:r>
      <w:r w:rsidR="00413F65" w:rsidRPr="005D0BC5">
        <w:rPr>
          <w:sz w:val="24"/>
          <w:szCs w:val="24"/>
        </w:rPr>
        <w:t xml:space="preserve"> para o CONTRATANTE. </w:t>
      </w:r>
      <w:r w:rsidR="00C94054" w:rsidRPr="005D0BC5">
        <w:rPr>
          <w:sz w:val="24"/>
          <w:szCs w:val="24"/>
        </w:rPr>
        <w:t xml:space="preserve"> </w:t>
      </w:r>
    </w:p>
    <w:p w14:paraId="384DDAE6" w14:textId="77777777" w:rsidR="00C94054" w:rsidRPr="005D0BC5" w:rsidRDefault="00FC305D" w:rsidP="00584E41">
      <w:pPr>
        <w:jc w:val="both"/>
        <w:rPr>
          <w:b/>
          <w:sz w:val="24"/>
          <w:szCs w:val="24"/>
        </w:rPr>
      </w:pPr>
      <w:r w:rsidRPr="005D0BC5">
        <w:rPr>
          <w:b/>
          <w:sz w:val="24"/>
          <w:szCs w:val="24"/>
        </w:rPr>
        <w:t xml:space="preserve">11.12 </w:t>
      </w:r>
      <w:r w:rsidR="00C94054" w:rsidRPr="005D0BC5">
        <w:rPr>
          <w:sz w:val="24"/>
          <w:szCs w:val="24"/>
        </w:rPr>
        <w:t>Entende-se por defeito, vício ou incorreção oculta aquele resultante da má execução ou má qualidade de materiais empregados e/ou da aplicação de material em desacordo com as normas e/ou prescrições da ABNT, especificações e/ou memoriais, não se referindo aos defeitos devidos ao desgaste normal de uso. Correrão por conta da CONTRATADA as despesas relacionadas com a correção, remoção e/ou substituição do material rejeitado.</w:t>
      </w:r>
    </w:p>
    <w:p w14:paraId="1DD3754F" w14:textId="77777777" w:rsidR="00C94054" w:rsidRPr="005D0BC5" w:rsidRDefault="00FC305D" w:rsidP="00584E41">
      <w:pPr>
        <w:jc w:val="both"/>
        <w:rPr>
          <w:sz w:val="24"/>
          <w:szCs w:val="24"/>
        </w:rPr>
      </w:pPr>
      <w:r w:rsidRPr="005D0BC5">
        <w:rPr>
          <w:b/>
          <w:sz w:val="24"/>
          <w:szCs w:val="24"/>
        </w:rPr>
        <w:t>11.1</w:t>
      </w:r>
      <w:r w:rsidR="003A133E">
        <w:rPr>
          <w:b/>
          <w:sz w:val="24"/>
          <w:szCs w:val="24"/>
        </w:rPr>
        <w:t>3</w:t>
      </w:r>
      <w:r w:rsidRPr="005D0BC5">
        <w:rPr>
          <w:b/>
          <w:sz w:val="24"/>
          <w:szCs w:val="24"/>
        </w:rPr>
        <w:t xml:space="preserve"> </w:t>
      </w:r>
      <w:r w:rsidR="00C94054" w:rsidRPr="005D0BC5">
        <w:rPr>
          <w:sz w:val="24"/>
          <w:szCs w:val="24"/>
        </w:rPr>
        <w:t xml:space="preserve">A fiscalização e a CONTRATADA podem solicitar reuniões de gerenciamento. A finalidade </w:t>
      </w:r>
      <w:r w:rsidR="00B01804" w:rsidRPr="005D0BC5">
        <w:rPr>
          <w:sz w:val="24"/>
          <w:szCs w:val="24"/>
        </w:rPr>
        <w:t>será</w:t>
      </w:r>
      <w:r w:rsidR="00C94054" w:rsidRPr="005D0BC5">
        <w:rPr>
          <w:sz w:val="24"/>
          <w:szCs w:val="24"/>
        </w:rPr>
        <w:t xml:space="preserve"> revisar o cronograma </w:t>
      </w:r>
      <w:r w:rsidR="00B743E7" w:rsidRPr="005D0BC5">
        <w:rPr>
          <w:sz w:val="24"/>
          <w:szCs w:val="24"/>
        </w:rPr>
        <w:t>das atividades</w:t>
      </w:r>
      <w:r w:rsidR="00C94054" w:rsidRPr="005D0BC5">
        <w:rPr>
          <w:sz w:val="24"/>
          <w:szCs w:val="24"/>
        </w:rPr>
        <w:t xml:space="preserve"> remanescentes e discutir os problemas potenciais.</w:t>
      </w:r>
    </w:p>
    <w:p w14:paraId="544823AD" w14:textId="77777777" w:rsidR="00C24291" w:rsidRPr="005D0BC5" w:rsidRDefault="00FC305D" w:rsidP="00584E41">
      <w:pPr>
        <w:jc w:val="both"/>
        <w:rPr>
          <w:rFonts w:eastAsia="Arial Unicode MS"/>
          <w:sz w:val="24"/>
          <w:szCs w:val="24"/>
        </w:rPr>
      </w:pPr>
      <w:r w:rsidRPr="005D0BC5">
        <w:rPr>
          <w:b/>
          <w:sz w:val="24"/>
          <w:szCs w:val="24"/>
        </w:rPr>
        <w:t>11.1</w:t>
      </w:r>
      <w:r w:rsidR="003A133E">
        <w:rPr>
          <w:b/>
          <w:sz w:val="24"/>
          <w:szCs w:val="24"/>
        </w:rPr>
        <w:t>4</w:t>
      </w:r>
      <w:r w:rsidRPr="005D0BC5">
        <w:rPr>
          <w:b/>
          <w:sz w:val="24"/>
          <w:szCs w:val="24"/>
        </w:rPr>
        <w:t xml:space="preserve"> </w:t>
      </w:r>
      <w:r w:rsidRPr="005D0BC5">
        <w:rPr>
          <w:rFonts w:eastAsia="Arial Unicode MS"/>
          <w:sz w:val="24"/>
          <w:szCs w:val="24"/>
        </w:rPr>
        <w:t xml:space="preserve">Toda a comunicação entre as partes deverá ser feita por escrito. A notificação tornar-se-á efetiva após o seu recebimento. Todos os assuntos discutidos e decisões tomadas em reuniões do CONTRATANTE com o CONTRATADO serão registradas em atas, que servirão de documento legal </w:t>
      </w:r>
      <w:r w:rsidR="00B743E7" w:rsidRPr="005D0BC5">
        <w:rPr>
          <w:rFonts w:eastAsia="Arial Unicode MS"/>
          <w:sz w:val="24"/>
          <w:szCs w:val="24"/>
        </w:rPr>
        <w:t>da obra</w:t>
      </w:r>
      <w:r w:rsidRPr="005D0BC5">
        <w:rPr>
          <w:rFonts w:eastAsia="Arial Unicode MS"/>
          <w:sz w:val="24"/>
          <w:szCs w:val="24"/>
        </w:rPr>
        <w:t xml:space="preserve"> e permitirão gerenciar as responsabilidades por tarefas específicas. As atas serão lavradas e assinadas pelos participantes.</w:t>
      </w:r>
    </w:p>
    <w:p w14:paraId="6E8D84BA" w14:textId="77777777" w:rsidR="00FC305D" w:rsidRPr="005D0BC5" w:rsidRDefault="00FC305D" w:rsidP="00584E41">
      <w:pPr>
        <w:jc w:val="both"/>
        <w:rPr>
          <w:sz w:val="24"/>
          <w:szCs w:val="24"/>
        </w:rPr>
      </w:pPr>
    </w:p>
    <w:p w14:paraId="4629CE74" w14:textId="77777777" w:rsidR="00C24291" w:rsidRPr="005D0BC5" w:rsidRDefault="00C24291" w:rsidP="00584E41">
      <w:pPr>
        <w:jc w:val="both"/>
        <w:rPr>
          <w:b/>
          <w:sz w:val="24"/>
          <w:szCs w:val="24"/>
        </w:rPr>
      </w:pPr>
      <w:r w:rsidRPr="005D0BC5">
        <w:rPr>
          <w:b/>
          <w:sz w:val="24"/>
          <w:szCs w:val="24"/>
        </w:rPr>
        <w:t xml:space="preserve">CLÁUSULA DÉCIMA </w:t>
      </w:r>
      <w:r w:rsidR="00FC305D" w:rsidRPr="005D0BC5">
        <w:rPr>
          <w:b/>
          <w:sz w:val="24"/>
          <w:szCs w:val="24"/>
        </w:rPr>
        <w:t xml:space="preserve">SEGUNDA </w:t>
      </w:r>
      <w:r w:rsidRPr="005D0BC5">
        <w:rPr>
          <w:b/>
          <w:sz w:val="24"/>
          <w:szCs w:val="24"/>
        </w:rPr>
        <w:t>- DAS OBRAS PROVISÓRIAS</w:t>
      </w:r>
      <w:r w:rsidR="00FC305D" w:rsidRPr="005D0BC5">
        <w:rPr>
          <w:b/>
          <w:sz w:val="24"/>
          <w:szCs w:val="24"/>
        </w:rPr>
        <w:t xml:space="preserve"> E DOS SERVIÇOS NÃO PREVISTOS</w:t>
      </w:r>
    </w:p>
    <w:p w14:paraId="4CE20DC8" w14:textId="77777777" w:rsidR="00C24291" w:rsidRPr="005D0BC5" w:rsidRDefault="00FC305D" w:rsidP="00584E41">
      <w:pPr>
        <w:jc w:val="both"/>
        <w:rPr>
          <w:sz w:val="24"/>
          <w:szCs w:val="24"/>
        </w:rPr>
      </w:pPr>
      <w:r w:rsidRPr="005D0BC5">
        <w:rPr>
          <w:b/>
          <w:bCs/>
          <w:sz w:val="24"/>
          <w:szCs w:val="24"/>
        </w:rPr>
        <w:t>12.1</w:t>
      </w:r>
      <w:r w:rsidRPr="005D0BC5">
        <w:rPr>
          <w:sz w:val="24"/>
          <w:szCs w:val="24"/>
        </w:rPr>
        <w:t xml:space="preserve"> </w:t>
      </w:r>
      <w:r w:rsidR="00C24291" w:rsidRPr="005D0BC5">
        <w:rPr>
          <w:sz w:val="24"/>
          <w:szCs w:val="24"/>
        </w:rPr>
        <w:t>A CONTRATADA deve submeter os desenhos, especificações técnicas e memoriais propostos para as obras provisórias que se façam necessárias</w:t>
      </w:r>
      <w:r w:rsidR="00B01804" w:rsidRPr="005D0BC5">
        <w:rPr>
          <w:sz w:val="24"/>
          <w:szCs w:val="24"/>
        </w:rPr>
        <w:t xml:space="preserve"> à fiscalização</w:t>
      </w:r>
      <w:r w:rsidR="00C24291" w:rsidRPr="005D0BC5">
        <w:rPr>
          <w:sz w:val="24"/>
          <w:szCs w:val="24"/>
        </w:rPr>
        <w:t>, que deverá aprová-los caso estejam adequados ao objeto deste Contrato.</w:t>
      </w:r>
    </w:p>
    <w:p w14:paraId="1737A31A" w14:textId="77777777" w:rsidR="00C24291" w:rsidRPr="005D0BC5" w:rsidRDefault="00FC305D" w:rsidP="00584E41">
      <w:pPr>
        <w:jc w:val="both"/>
        <w:rPr>
          <w:sz w:val="24"/>
          <w:szCs w:val="24"/>
        </w:rPr>
      </w:pPr>
      <w:r w:rsidRPr="005D0BC5">
        <w:rPr>
          <w:b/>
          <w:bCs/>
          <w:sz w:val="24"/>
          <w:szCs w:val="24"/>
        </w:rPr>
        <w:t>12.2</w:t>
      </w:r>
      <w:r w:rsidRPr="005D0BC5">
        <w:rPr>
          <w:sz w:val="24"/>
          <w:szCs w:val="24"/>
        </w:rPr>
        <w:t xml:space="preserve"> </w:t>
      </w:r>
      <w:r w:rsidR="00C24291" w:rsidRPr="005D0BC5">
        <w:rPr>
          <w:sz w:val="24"/>
          <w:szCs w:val="24"/>
        </w:rPr>
        <w:t>A CONTRATADA é responsável pelo projeto das obras provisórias.</w:t>
      </w:r>
    </w:p>
    <w:p w14:paraId="4C78D012" w14:textId="77777777" w:rsidR="00C24291" w:rsidRPr="005D0BC5" w:rsidRDefault="00FC305D" w:rsidP="00584E41">
      <w:pPr>
        <w:jc w:val="both"/>
        <w:rPr>
          <w:sz w:val="24"/>
          <w:szCs w:val="24"/>
        </w:rPr>
      </w:pPr>
      <w:r w:rsidRPr="005D0BC5">
        <w:rPr>
          <w:b/>
          <w:sz w:val="24"/>
          <w:szCs w:val="24"/>
        </w:rPr>
        <w:t xml:space="preserve">12.3 </w:t>
      </w:r>
      <w:r w:rsidR="00C24291" w:rsidRPr="005D0BC5">
        <w:rPr>
          <w:sz w:val="24"/>
          <w:szCs w:val="24"/>
        </w:rPr>
        <w:t>A aprovação pela fiscalização não altera as responsabilidades da CONTRATADA pelo projeto de obras provisórias.</w:t>
      </w:r>
    </w:p>
    <w:p w14:paraId="51D32226" w14:textId="77777777" w:rsidR="00C24291" w:rsidRPr="005D0BC5" w:rsidRDefault="00FC305D" w:rsidP="00584E41">
      <w:pPr>
        <w:jc w:val="both"/>
        <w:rPr>
          <w:sz w:val="24"/>
          <w:szCs w:val="24"/>
        </w:rPr>
      </w:pPr>
      <w:r w:rsidRPr="005D0BC5">
        <w:rPr>
          <w:b/>
          <w:sz w:val="24"/>
          <w:szCs w:val="24"/>
        </w:rPr>
        <w:t xml:space="preserve">12.4 </w:t>
      </w:r>
      <w:r w:rsidR="00C24291" w:rsidRPr="005D0BC5">
        <w:rPr>
          <w:sz w:val="24"/>
          <w:szCs w:val="24"/>
        </w:rPr>
        <w:t>A CONTRATADA deve obter a aprovação dos órgãos competentes para o seu projeto de obras provisórias.</w:t>
      </w:r>
    </w:p>
    <w:p w14:paraId="2BD1DCF4" w14:textId="77777777" w:rsidR="00C24291" w:rsidRPr="005D0BC5" w:rsidRDefault="00FC305D" w:rsidP="00584E41">
      <w:pPr>
        <w:jc w:val="both"/>
        <w:rPr>
          <w:sz w:val="24"/>
          <w:szCs w:val="24"/>
        </w:rPr>
      </w:pPr>
      <w:r w:rsidRPr="005D0BC5">
        <w:rPr>
          <w:b/>
          <w:sz w:val="24"/>
          <w:szCs w:val="24"/>
        </w:rPr>
        <w:t xml:space="preserve">12.5 </w:t>
      </w:r>
      <w:r w:rsidR="00C24291" w:rsidRPr="005D0BC5">
        <w:rPr>
          <w:sz w:val="24"/>
          <w:szCs w:val="24"/>
        </w:rPr>
        <w:t>Por determinação do CONTRATANTE</w:t>
      </w:r>
      <w:r w:rsidR="00B01804" w:rsidRPr="005D0BC5">
        <w:rPr>
          <w:sz w:val="24"/>
          <w:szCs w:val="24"/>
        </w:rPr>
        <w:t>,</w:t>
      </w:r>
      <w:r w:rsidR="00C24291" w:rsidRPr="005D0BC5">
        <w:rPr>
          <w:sz w:val="24"/>
          <w:szCs w:val="24"/>
        </w:rPr>
        <w:t xml:space="preserve"> a CONTRATADA fica obrigada a aceitar, nas mesmas condições contratuais, os acréscimos ou </w:t>
      </w:r>
      <w:r w:rsidR="00B87BE6" w:rsidRPr="005D0BC5">
        <w:rPr>
          <w:sz w:val="24"/>
          <w:szCs w:val="24"/>
        </w:rPr>
        <w:t>supressões quantitativas</w:t>
      </w:r>
      <w:r w:rsidR="00C24291" w:rsidRPr="005D0BC5">
        <w:rPr>
          <w:sz w:val="24"/>
          <w:szCs w:val="24"/>
        </w:rPr>
        <w:t xml:space="preserve"> que se fizer(</w:t>
      </w:r>
      <w:r w:rsidR="00C24291" w:rsidRPr="005D0BC5">
        <w:rPr>
          <w:i/>
          <w:sz w:val="24"/>
          <w:szCs w:val="24"/>
        </w:rPr>
        <w:t>em</w:t>
      </w:r>
      <w:r w:rsidR="00C24291" w:rsidRPr="005D0BC5">
        <w:rPr>
          <w:sz w:val="24"/>
          <w:szCs w:val="24"/>
        </w:rPr>
        <w:t>) na obra, nos limites autorizados em lei.</w:t>
      </w:r>
    </w:p>
    <w:p w14:paraId="2D164B9E" w14:textId="77777777" w:rsidR="00C24291" w:rsidRPr="005D0BC5" w:rsidRDefault="00FC305D" w:rsidP="00584E41">
      <w:pPr>
        <w:jc w:val="both"/>
        <w:rPr>
          <w:sz w:val="24"/>
          <w:szCs w:val="24"/>
        </w:rPr>
      </w:pPr>
      <w:r w:rsidRPr="005D0BC5">
        <w:rPr>
          <w:b/>
          <w:sz w:val="24"/>
          <w:szCs w:val="24"/>
        </w:rPr>
        <w:t xml:space="preserve">12.6 </w:t>
      </w:r>
      <w:r w:rsidR="00C24291" w:rsidRPr="005D0BC5">
        <w:rPr>
          <w:sz w:val="24"/>
          <w:szCs w:val="24"/>
        </w:rPr>
        <w:t xml:space="preserve">A supressão de serviços resultantes de acordo celebrado expressamente entre </w:t>
      </w:r>
      <w:r w:rsidR="00DF2D84" w:rsidRPr="005D0BC5">
        <w:rPr>
          <w:sz w:val="24"/>
          <w:szCs w:val="24"/>
        </w:rPr>
        <w:t>o CONTRATANTE</w:t>
      </w:r>
      <w:r w:rsidR="00C24291" w:rsidRPr="005D0BC5">
        <w:rPr>
          <w:sz w:val="24"/>
          <w:szCs w:val="24"/>
        </w:rPr>
        <w:t xml:space="preserve"> e a CONTRATADA poderá ultrapassar o limite estabelecido no parágrafo anterior.</w:t>
      </w:r>
    </w:p>
    <w:p w14:paraId="4B5FB11B" w14:textId="77777777" w:rsidR="00C24291" w:rsidRPr="005D0BC5" w:rsidRDefault="00FC305D" w:rsidP="00584E41">
      <w:pPr>
        <w:jc w:val="both"/>
        <w:rPr>
          <w:sz w:val="24"/>
          <w:szCs w:val="24"/>
        </w:rPr>
      </w:pPr>
      <w:r w:rsidRPr="005D0BC5">
        <w:rPr>
          <w:b/>
          <w:sz w:val="24"/>
          <w:szCs w:val="24"/>
        </w:rPr>
        <w:t xml:space="preserve">12.7 </w:t>
      </w:r>
      <w:r w:rsidR="00C24291" w:rsidRPr="005D0BC5">
        <w:rPr>
          <w:sz w:val="24"/>
          <w:szCs w:val="24"/>
        </w:rPr>
        <w:t xml:space="preserve">Se no Contrato não </w:t>
      </w:r>
      <w:r w:rsidR="00B01804" w:rsidRPr="005D0BC5">
        <w:rPr>
          <w:sz w:val="24"/>
          <w:szCs w:val="24"/>
        </w:rPr>
        <w:t xml:space="preserve">tiverem </w:t>
      </w:r>
      <w:r w:rsidR="00C24291" w:rsidRPr="005D0BC5">
        <w:rPr>
          <w:sz w:val="24"/>
          <w:szCs w:val="24"/>
        </w:rPr>
        <w:t>sido contemplados preços unitários</w:t>
      </w:r>
      <w:r w:rsidR="0031058A" w:rsidRPr="005D0BC5">
        <w:rPr>
          <w:sz w:val="24"/>
          <w:szCs w:val="24"/>
        </w:rPr>
        <w:t>,</w:t>
      </w:r>
      <w:r w:rsidR="00C24291" w:rsidRPr="005D0BC5">
        <w:rPr>
          <w:sz w:val="24"/>
          <w:szCs w:val="24"/>
        </w:rPr>
        <w:t xml:space="preserve"> esses serão fixados mediante acordo entre as partes, </w:t>
      </w:r>
      <w:r w:rsidR="00CD2104" w:rsidRPr="005D0BC5">
        <w:rPr>
          <w:sz w:val="24"/>
          <w:szCs w:val="24"/>
        </w:rPr>
        <w:t>utilizando</w:t>
      </w:r>
      <w:r w:rsidR="00A55B18" w:rsidRPr="005D0BC5">
        <w:rPr>
          <w:sz w:val="24"/>
          <w:szCs w:val="24"/>
        </w:rPr>
        <w:t>-se</w:t>
      </w:r>
      <w:r w:rsidR="00CD2104" w:rsidRPr="005D0BC5">
        <w:rPr>
          <w:sz w:val="24"/>
          <w:szCs w:val="24"/>
        </w:rPr>
        <w:t xml:space="preserve"> como parâmetro tabelas oficiais, </w:t>
      </w:r>
      <w:r w:rsidR="00C24291" w:rsidRPr="005D0BC5">
        <w:rPr>
          <w:sz w:val="24"/>
          <w:szCs w:val="24"/>
        </w:rPr>
        <w:t>respeitados os limites estabelecidos no caput desta Cláusula.</w:t>
      </w:r>
    </w:p>
    <w:p w14:paraId="311A484E" w14:textId="77777777" w:rsidR="00C24291" w:rsidRPr="005D0BC5" w:rsidRDefault="00C24291" w:rsidP="00584E41">
      <w:pPr>
        <w:jc w:val="both"/>
        <w:rPr>
          <w:b/>
          <w:sz w:val="24"/>
          <w:szCs w:val="24"/>
        </w:rPr>
      </w:pPr>
    </w:p>
    <w:p w14:paraId="5854969A" w14:textId="77777777" w:rsidR="00C24291" w:rsidRPr="005D0BC5" w:rsidRDefault="00C24291" w:rsidP="00584E41">
      <w:pPr>
        <w:jc w:val="both"/>
        <w:rPr>
          <w:b/>
          <w:sz w:val="24"/>
          <w:szCs w:val="24"/>
        </w:rPr>
      </w:pPr>
      <w:r w:rsidRPr="005D0BC5">
        <w:rPr>
          <w:b/>
          <w:sz w:val="24"/>
          <w:szCs w:val="24"/>
        </w:rPr>
        <w:t>CLÁUSULA DÉCIMA TERCEIRA - DOS MATERIAIS, VEÍCULOS, MÁQUINAS E EQUIPAMENTOS</w:t>
      </w:r>
    </w:p>
    <w:p w14:paraId="4022699D" w14:textId="77777777" w:rsidR="00C24291" w:rsidRPr="005D0BC5" w:rsidRDefault="00B4599E" w:rsidP="00584E41">
      <w:pPr>
        <w:jc w:val="both"/>
        <w:rPr>
          <w:sz w:val="24"/>
          <w:szCs w:val="24"/>
        </w:rPr>
      </w:pPr>
      <w:r w:rsidRPr="005D0BC5">
        <w:rPr>
          <w:b/>
          <w:bCs/>
          <w:sz w:val="24"/>
          <w:szCs w:val="24"/>
        </w:rPr>
        <w:t>13.1</w:t>
      </w:r>
      <w:r w:rsidRPr="005D0BC5">
        <w:rPr>
          <w:sz w:val="24"/>
          <w:szCs w:val="24"/>
        </w:rPr>
        <w:t xml:space="preserve"> </w:t>
      </w:r>
      <w:r w:rsidR="00C24291" w:rsidRPr="005D0BC5">
        <w:rPr>
          <w:sz w:val="24"/>
          <w:szCs w:val="24"/>
        </w:rPr>
        <w:t>Os materiais, veículos, máquinas e equipamentos a serem empregados nos serviços decorrentes deste Contrato serão fornecidos pela CONTRATADA e serão de primeira qualidade, cabendo ao CONTRATANTE, por intermédio da fiscalização, impedir o emprego daqueles que julgar impróprios.</w:t>
      </w:r>
    </w:p>
    <w:p w14:paraId="033A7372" w14:textId="77777777" w:rsidR="00C24291" w:rsidRPr="005D0BC5" w:rsidRDefault="00B4599E" w:rsidP="00584E41">
      <w:pPr>
        <w:jc w:val="both"/>
        <w:rPr>
          <w:sz w:val="24"/>
          <w:szCs w:val="24"/>
        </w:rPr>
      </w:pPr>
      <w:r w:rsidRPr="005D0BC5">
        <w:rPr>
          <w:b/>
          <w:sz w:val="24"/>
          <w:szCs w:val="24"/>
        </w:rPr>
        <w:t xml:space="preserve">13.2 </w:t>
      </w:r>
      <w:r w:rsidR="00C24291" w:rsidRPr="005D0BC5">
        <w:rPr>
          <w:sz w:val="24"/>
          <w:szCs w:val="24"/>
        </w:rPr>
        <w:t>Sempre que dos documentos de licitação não constarem características determinadas em referência à mão-de-obra, materiais, artigos e equipamentos, entender-se-á que devem ser novos, da melhor qualidade em suas respectivas espécies, de acordo com a finalidade a que se destinam. No caso em que materiais, artigos e equipamentos são mencionados nas especificações técnicas e/ou memoriais como “similar” a qualquer padrão especial, o CONTRATANTE decidirá sobre a questão da similaridade.</w:t>
      </w:r>
    </w:p>
    <w:p w14:paraId="746B93DC" w14:textId="77777777" w:rsidR="00C24291" w:rsidRPr="005D0BC5" w:rsidRDefault="00C24291" w:rsidP="00584E41">
      <w:pPr>
        <w:jc w:val="both"/>
        <w:rPr>
          <w:sz w:val="24"/>
          <w:szCs w:val="24"/>
        </w:rPr>
      </w:pPr>
    </w:p>
    <w:p w14:paraId="5E1448A6" w14:textId="77777777" w:rsidR="00C24291" w:rsidRPr="005D0BC5" w:rsidRDefault="00C24291" w:rsidP="00584E41">
      <w:pPr>
        <w:jc w:val="both"/>
        <w:rPr>
          <w:b/>
          <w:sz w:val="24"/>
          <w:szCs w:val="24"/>
        </w:rPr>
      </w:pPr>
      <w:r w:rsidRPr="005D0BC5">
        <w:rPr>
          <w:b/>
          <w:sz w:val="24"/>
          <w:szCs w:val="24"/>
        </w:rPr>
        <w:t>CLÁUSULA DÉCIMA QUARTA - DA SEGURANÇA DO TRABALHO</w:t>
      </w:r>
    </w:p>
    <w:p w14:paraId="4B33DE19" w14:textId="77777777" w:rsidR="00C24291" w:rsidRPr="005D0BC5" w:rsidRDefault="00FC305D" w:rsidP="00584E41">
      <w:pPr>
        <w:jc w:val="both"/>
        <w:rPr>
          <w:sz w:val="24"/>
          <w:szCs w:val="24"/>
        </w:rPr>
      </w:pPr>
      <w:r w:rsidRPr="005D0BC5">
        <w:rPr>
          <w:b/>
          <w:bCs/>
          <w:sz w:val="24"/>
          <w:szCs w:val="24"/>
        </w:rPr>
        <w:t>14.</w:t>
      </w:r>
      <w:r w:rsidR="009F727B" w:rsidRPr="005D0BC5">
        <w:rPr>
          <w:b/>
          <w:bCs/>
          <w:sz w:val="24"/>
          <w:szCs w:val="24"/>
        </w:rPr>
        <w:t>1</w:t>
      </w:r>
      <w:r w:rsidR="009F727B" w:rsidRPr="005D0BC5">
        <w:rPr>
          <w:sz w:val="24"/>
          <w:szCs w:val="24"/>
        </w:rPr>
        <w:t xml:space="preserve"> </w:t>
      </w:r>
      <w:r w:rsidR="00C24291" w:rsidRPr="005D0BC5">
        <w:rPr>
          <w:sz w:val="24"/>
          <w:szCs w:val="24"/>
        </w:rPr>
        <w:t xml:space="preserve">A CONTRATADA não será eximida de qualquer responsabilidade quanto à segurança individual e coletiva de seus trabalhadores, deverá fornecer a todos os trabalhadores o tipo adequado de equipamento de proteção individual – </w:t>
      </w:r>
      <w:r w:rsidR="00DF2D84" w:rsidRPr="005D0BC5">
        <w:rPr>
          <w:sz w:val="24"/>
          <w:szCs w:val="24"/>
        </w:rPr>
        <w:t>EPI, deverá</w:t>
      </w:r>
      <w:r w:rsidR="00C24291" w:rsidRPr="005D0BC5">
        <w:rPr>
          <w:sz w:val="24"/>
          <w:szCs w:val="24"/>
        </w:rPr>
        <w:t xml:space="preserve"> treinar e tornar obrigatório o uso dos EPIs.</w:t>
      </w:r>
    </w:p>
    <w:p w14:paraId="1FDC3E19" w14:textId="77777777" w:rsidR="00C24291" w:rsidRPr="005D0BC5" w:rsidRDefault="00FC305D" w:rsidP="00584E41">
      <w:pPr>
        <w:jc w:val="both"/>
        <w:rPr>
          <w:sz w:val="24"/>
          <w:szCs w:val="24"/>
        </w:rPr>
      </w:pPr>
      <w:r w:rsidRPr="005D0BC5">
        <w:rPr>
          <w:b/>
          <w:bCs/>
          <w:sz w:val="24"/>
          <w:szCs w:val="24"/>
        </w:rPr>
        <w:t>14.</w:t>
      </w:r>
      <w:r w:rsidR="009F727B" w:rsidRPr="005D0BC5">
        <w:rPr>
          <w:b/>
          <w:bCs/>
          <w:sz w:val="24"/>
          <w:szCs w:val="24"/>
        </w:rPr>
        <w:t xml:space="preserve">2 </w:t>
      </w:r>
      <w:r w:rsidR="00C24291" w:rsidRPr="005D0BC5">
        <w:rPr>
          <w:sz w:val="24"/>
          <w:szCs w:val="24"/>
        </w:rPr>
        <w:t>O equipamento de proteção individual fornecido ao empregado deverá, obrigatoriamente, conter a identificação da CONTRATADA.</w:t>
      </w:r>
    </w:p>
    <w:p w14:paraId="5F4716D4" w14:textId="77777777" w:rsidR="007A0A1D" w:rsidRPr="005D0BC5" w:rsidRDefault="00FC305D" w:rsidP="00584E41">
      <w:pPr>
        <w:jc w:val="both"/>
        <w:rPr>
          <w:sz w:val="24"/>
          <w:szCs w:val="24"/>
        </w:rPr>
      </w:pPr>
      <w:r w:rsidRPr="005D0BC5">
        <w:rPr>
          <w:b/>
          <w:bCs/>
          <w:sz w:val="24"/>
          <w:szCs w:val="24"/>
        </w:rPr>
        <w:t>14.</w:t>
      </w:r>
      <w:r w:rsidR="009F727B" w:rsidRPr="005D0BC5">
        <w:rPr>
          <w:b/>
          <w:bCs/>
          <w:sz w:val="24"/>
          <w:szCs w:val="24"/>
        </w:rPr>
        <w:t xml:space="preserve">3 </w:t>
      </w:r>
      <w:r w:rsidR="00C24291" w:rsidRPr="005D0BC5">
        <w:rPr>
          <w:sz w:val="24"/>
          <w:szCs w:val="24"/>
        </w:rPr>
        <w:t>A CONTRATADA, em qualquer hipótese, não se eximirá da total responsabilidade quanto à negligência ou descumprimento da</w:t>
      </w:r>
      <w:r w:rsidR="007A0A1D" w:rsidRPr="005D0BC5">
        <w:rPr>
          <w:sz w:val="24"/>
          <w:szCs w:val="24"/>
        </w:rPr>
        <w:t xml:space="preserve"> Consolidação das Leis do Trabalho, especialmente do capítulo “Da Segurança e da Medicina do Trabalho”</w:t>
      </w:r>
      <w:r w:rsidR="00C24291" w:rsidRPr="005D0BC5">
        <w:rPr>
          <w:sz w:val="24"/>
          <w:szCs w:val="24"/>
        </w:rPr>
        <w:t>, Portaria</w:t>
      </w:r>
      <w:r w:rsidR="007A0A1D" w:rsidRPr="005D0BC5">
        <w:rPr>
          <w:sz w:val="24"/>
          <w:szCs w:val="24"/>
        </w:rPr>
        <w:t>s do Mini</w:t>
      </w:r>
      <w:r w:rsidR="00AC6E61" w:rsidRPr="005D0BC5">
        <w:rPr>
          <w:sz w:val="24"/>
          <w:szCs w:val="24"/>
        </w:rPr>
        <w:t>stério do Trabalho e Emprego e</w:t>
      </w:r>
      <w:r w:rsidR="007A0A1D" w:rsidRPr="005D0BC5">
        <w:rPr>
          <w:sz w:val="24"/>
          <w:szCs w:val="24"/>
        </w:rPr>
        <w:t xml:space="preserve"> </w:t>
      </w:r>
      <w:r w:rsidR="00C24291" w:rsidRPr="005D0BC5">
        <w:rPr>
          <w:sz w:val="24"/>
          <w:szCs w:val="24"/>
        </w:rPr>
        <w:t>Normas Regulamenta</w:t>
      </w:r>
      <w:r w:rsidR="007A0A1D" w:rsidRPr="005D0BC5">
        <w:rPr>
          <w:sz w:val="24"/>
          <w:szCs w:val="24"/>
        </w:rPr>
        <w:t>doras relativas à segurança e medicina do trabalho.</w:t>
      </w:r>
    </w:p>
    <w:p w14:paraId="4543A360" w14:textId="77777777" w:rsidR="00C24291" w:rsidRPr="005D0BC5" w:rsidRDefault="00FC305D" w:rsidP="00584E41">
      <w:pPr>
        <w:jc w:val="both"/>
        <w:rPr>
          <w:sz w:val="24"/>
          <w:szCs w:val="24"/>
        </w:rPr>
      </w:pPr>
      <w:r w:rsidRPr="005D0BC5">
        <w:rPr>
          <w:b/>
          <w:bCs/>
          <w:sz w:val="24"/>
          <w:szCs w:val="24"/>
        </w:rPr>
        <w:t>14.</w:t>
      </w:r>
      <w:r w:rsidR="009F727B" w:rsidRPr="005D0BC5">
        <w:rPr>
          <w:b/>
          <w:bCs/>
          <w:sz w:val="24"/>
          <w:szCs w:val="24"/>
        </w:rPr>
        <w:t xml:space="preserve">4 </w:t>
      </w:r>
      <w:r w:rsidR="00C24291" w:rsidRPr="005D0BC5">
        <w:rPr>
          <w:sz w:val="24"/>
          <w:szCs w:val="24"/>
        </w:rPr>
        <w:t xml:space="preserve">Deverão ser observadas pela </w:t>
      </w:r>
      <w:r w:rsidR="007A0A1D" w:rsidRPr="005D0BC5">
        <w:rPr>
          <w:sz w:val="24"/>
          <w:szCs w:val="24"/>
        </w:rPr>
        <w:t xml:space="preserve">CONTRATADA </w:t>
      </w:r>
      <w:r w:rsidR="00C24291" w:rsidRPr="005D0BC5">
        <w:rPr>
          <w:sz w:val="24"/>
          <w:szCs w:val="24"/>
        </w:rPr>
        <w:t>todas as condições de higiene e segurança necessárias à preservação da integridade física de seus empregados e a</w:t>
      </w:r>
      <w:r w:rsidR="00DF2D84" w:rsidRPr="005D0BC5">
        <w:rPr>
          <w:sz w:val="24"/>
          <w:szCs w:val="24"/>
        </w:rPr>
        <w:t>os materiais envolvidos na obra</w:t>
      </w:r>
      <w:r w:rsidR="00C24291" w:rsidRPr="005D0BC5">
        <w:rPr>
          <w:sz w:val="24"/>
          <w:szCs w:val="24"/>
        </w:rPr>
        <w:t xml:space="preserve">, de acordo com as </w:t>
      </w:r>
      <w:r w:rsidR="007A0A1D" w:rsidRPr="005D0BC5">
        <w:rPr>
          <w:sz w:val="24"/>
          <w:szCs w:val="24"/>
        </w:rPr>
        <w:t>Portarias do Ministério do Trabalho e Emprego e Normas Regulamentadoras relativas à segurança e medicina do trabalho.</w:t>
      </w:r>
    </w:p>
    <w:p w14:paraId="4EDF63FA" w14:textId="77777777" w:rsidR="00C24291" w:rsidRPr="005D0BC5" w:rsidRDefault="00FC305D" w:rsidP="00584E41">
      <w:pPr>
        <w:jc w:val="both"/>
        <w:rPr>
          <w:sz w:val="24"/>
          <w:szCs w:val="24"/>
        </w:rPr>
      </w:pPr>
      <w:r w:rsidRPr="005D0BC5">
        <w:rPr>
          <w:b/>
          <w:bCs/>
          <w:sz w:val="24"/>
          <w:szCs w:val="24"/>
        </w:rPr>
        <w:t>14.</w:t>
      </w:r>
      <w:r w:rsidR="009F727B" w:rsidRPr="005D0BC5">
        <w:rPr>
          <w:b/>
          <w:bCs/>
          <w:sz w:val="24"/>
          <w:szCs w:val="24"/>
        </w:rPr>
        <w:t>5</w:t>
      </w:r>
      <w:r w:rsidRPr="005D0BC5">
        <w:rPr>
          <w:b/>
          <w:bCs/>
          <w:sz w:val="24"/>
          <w:szCs w:val="24"/>
        </w:rPr>
        <w:t xml:space="preserve"> </w:t>
      </w:r>
      <w:r w:rsidR="00C24291" w:rsidRPr="005D0BC5">
        <w:rPr>
          <w:sz w:val="24"/>
          <w:szCs w:val="24"/>
        </w:rPr>
        <w:t>O CONTRATANTE atuará objetivando o total cumprimento das normas de segurança, estando autorizad</w:t>
      </w:r>
      <w:r w:rsidR="008264F7">
        <w:rPr>
          <w:sz w:val="24"/>
          <w:szCs w:val="24"/>
        </w:rPr>
        <w:t>o</w:t>
      </w:r>
      <w:r w:rsidR="00C24291" w:rsidRPr="005D0BC5">
        <w:rPr>
          <w:sz w:val="24"/>
          <w:szCs w:val="24"/>
        </w:rPr>
        <w:t xml:space="preserve"> a interditar serviços ou parte destes em caso do não </w:t>
      </w:r>
      <w:r w:rsidR="00DF2D84" w:rsidRPr="005D0BC5">
        <w:rPr>
          <w:sz w:val="24"/>
          <w:szCs w:val="24"/>
        </w:rPr>
        <w:t>cumprimento das</w:t>
      </w:r>
      <w:r w:rsidR="00C24291" w:rsidRPr="005D0BC5">
        <w:rPr>
          <w:sz w:val="24"/>
          <w:szCs w:val="24"/>
        </w:rPr>
        <w:t xml:space="preserve"> exigências de lei. Se houver paralisações, estas não serão caracterizadas como justificativa por atraso na execução da obra.</w:t>
      </w:r>
    </w:p>
    <w:p w14:paraId="6B0B604F" w14:textId="77777777" w:rsidR="00C24291" w:rsidRPr="005D0BC5" w:rsidRDefault="00FC305D" w:rsidP="00584E41">
      <w:pPr>
        <w:jc w:val="both"/>
        <w:rPr>
          <w:sz w:val="24"/>
          <w:szCs w:val="24"/>
        </w:rPr>
      </w:pPr>
      <w:r w:rsidRPr="005D0BC5">
        <w:rPr>
          <w:b/>
          <w:bCs/>
          <w:sz w:val="24"/>
          <w:szCs w:val="24"/>
        </w:rPr>
        <w:t>14.</w:t>
      </w:r>
      <w:r w:rsidR="009F727B" w:rsidRPr="005D0BC5">
        <w:rPr>
          <w:b/>
          <w:bCs/>
          <w:sz w:val="24"/>
          <w:szCs w:val="24"/>
        </w:rPr>
        <w:t xml:space="preserve">6 </w:t>
      </w:r>
      <w:r w:rsidR="00C24291" w:rsidRPr="005D0BC5">
        <w:rPr>
          <w:sz w:val="24"/>
          <w:szCs w:val="24"/>
        </w:rPr>
        <w:t>Cabe à CONTRATADA solicitar ao CONTRATANTE a presença imediata do responsável pela fiscalização em caso de acidente</w:t>
      </w:r>
      <w:r w:rsidR="00DF42AC" w:rsidRPr="005D0BC5">
        <w:rPr>
          <w:sz w:val="24"/>
          <w:szCs w:val="24"/>
        </w:rPr>
        <w:t xml:space="preserve"> </w:t>
      </w:r>
      <w:r w:rsidR="00C24291" w:rsidRPr="005D0BC5">
        <w:rPr>
          <w:sz w:val="24"/>
          <w:szCs w:val="24"/>
        </w:rPr>
        <w:t>(</w:t>
      </w:r>
      <w:r w:rsidR="00C24291" w:rsidRPr="005D0BC5">
        <w:rPr>
          <w:i/>
          <w:sz w:val="24"/>
          <w:szCs w:val="24"/>
        </w:rPr>
        <w:t>s</w:t>
      </w:r>
      <w:r w:rsidR="00C24291" w:rsidRPr="005D0BC5">
        <w:rPr>
          <w:sz w:val="24"/>
          <w:szCs w:val="24"/>
        </w:rPr>
        <w:t>) na obra, nos serviços e/ou nos bens de terceiros, para que seja providenciada a necessária perícia.</w:t>
      </w:r>
    </w:p>
    <w:p w14:paraId="2E7AA585" w14:textId="77777777" w:rsidR="00C24291" w:rsidRPr="005D0BC5" w:rsidRDefault="00C24291" w:rsidP="00584E41">
      <w:pPr>
        <w:jc w:val="both"/>
        <w:rPr>
          <w:b/>
          <w:sz w:val="24"/>
          <w:szCs w:val="24"/>
        </w:rPr>
      </w:pPr>
    </w:p>
    <w:p w14:paraId="322CABAB" w14:textId="77777777" w:rsidR="00C24291" w:rsidRPr="005D0BC5" w:rsidRDefault="00C24291" w:rsidP="00584E41">
      <w:pPr>
        <w:jc w:val="both"/>
        <w:rPr>
          <w:b/>
          <w:sz w:val="24"/>
          <w:szCs w:val="24"/>
        </w:rPr>
      </w:pPr>
      <w:r w:rsidRPr="005D0BC5">
        <w:rPr>
          <w:b/>
          <w:sz w:val="24"/>
          <w:szCs w:val="24"/>
        </w:rPr>
        <w:t>CLÁUSULA DÉCIMA QUINTA - DA SEGURANÇA DA OBRA E DA RESPONSABILIDADE CIVIL DA CONTRATADA</w:t>
      </w:r>
    </w:p>
    <w:p w14:paraId="76C29C7B" w14:textId="77777777" w:rsidR="00C24291" w:rsidRPr="005D0BC5" w:rsidRDefault="00FC305D" w:rsidP="00584E41">
      <w:pPr>
        <w:tabs>
          <w:tab w:val="left" w:pos="142"/>
        </w:tabs>
        <w:jc w:val="both"/>
        <w:rPr>
          <w:sz w:val="24"/>
          <w:szCs w:val="24"/>
        </w:rPr>
      </w:pPr>
      <w:r w:rsidRPr="005D0BC5">
        <w:rPr>
          <w:b/>
          <w:bCs/>
          <w:sz w:val="24"/>
          <w:szCs w:val="24"/>
        </w:rPr>
        <w:t>15.1</w:t>
      </w:r>
      <w:r w:rsidRPr="005D0BC5">
        <w:rPr>
          <w:sz w:val="24"/>
          <w:szCs w:val="24"/>
        </w:rPr>
        <w:t xml:space="preserve"> </w:t>
      </w:r>
      <w:r w:rsidR="00C24291" w:rsidRPr="005D0BC5">
        <w:rPr>
          <w:sz w:val="24"/>
          <w:szCs w:val="24"/>
        </w:rPr>
        <w:t xml:space="preserve">A CONTRATADA responderá pela solidez do objeto deste contrato, nos termos do </w:t>
      </w:r>
      <w:r w:rsidR="007A0A1D" w:rsidRPr="005D0BC5">
        <w:rPr>
          <w:sz w:val="24"/>
          <w:szCs w:val="24"/>
        </w:rPr>
        <w:t>A</w:t>
      </w:r>
      <w:r w:rsidR="00C24291" w:rsidRPr="005D0BC5">
        <w:rPr>
          <w:sz w:val="24"/>
          <w:szCs w:val="24"/>
        </w:rPr>
        <w:t>rt. 618 do Código Civil Brasileiro, bem como pelo bom andamento dos serviços, podendo o CONTRATANTE, por intermédio da fiscalização, impugná-los quando contrariarem a boa técnica ou desobedecerem aos projetos e/ou especificações técnicas e/ou memoriais.</w:t>
      </w:r>
    </w:p>
    <w:p w14:paraId="22FA00F6" w14:textId="77777777" w:rsidR="00C24291" w:rsidRPr="005D0BC5" w:rsidRDefault="00FC305D" w:rsidP="00584E41">
      <w:pPr>
        <w:tabs>
          <w:tab w:val="left" w:pos="142"/>
        </w:tabs>
        <w:jc w:val="both"/>
        <w:rPr>
          <w:sz w:val="24"/>
          <w:szCs w:val="24"/>
        </w:rPr>
      </w:pPr>
      <w:r w:rsidRPr="005D0BC5">
        <w:rPr>
          <w:b/>
          <w:bCs/>
          <w:sz w:val="24"/>
          <w:szCs w:val="24"/>
        </w:rPr>
        <w:t xml:space="preserve">15.2 </w:t>
      </w:r>
      <w:r w:rsidR="00C24291" w:rsidRPr="005D0BC5">
        <w:rPr>
          <w:sz w:val="24"/>
          <w:szCs w:val="24"/>
        </w:rPr>
        <w:t>A CONTRATADA deverá manter um perfeito sistema de sinalização e segurança em todos os locais de serviços, principalmente nos de trabalho em vias públicas, de acordo com as normas de segurança do trabalho.</w:t>
      </w:r>
    </w:p>
    <w:p w14:paraId="6C03B4F5" w14:textId="77777777" w:rsidR="00FC305D" w:rsidRPr="005D0BC5" w:rsidRDefault="00FC305D" w:rsidP="00584E41">
      <w:pPr>
        <w:jc w:val="both"/>
        <w:rPr>
          <w:sz w:val="24"/>
          <w:szCs w:val="24"/>
        </w:rPr>
      </w:pPr>
      <w:r w:rsidRPr="005D0BC5">
        <w:rPr>
          <w:b/>
          <w:bCs/>
          <w:sz w:val="24"/>
          <w:szCs w:val="24"/>
        </w:rPr>
        <w:t xml:space="preserve">15.3 </w:t>
      </w:r>
      <w:r w:rsidR="00C24291" w:rsidRPr="005D0BC5">
        <w:rPr>
          <w:sz w:val="24"/>
          <w:szCs w:val="24"/>
        </w:rPr>
        <w:t xml:space="preserve">A CONTRATADA assumirá integral responsabilidade por danos causados ao CONTRATANTE ou a terceiros decorrentes da execução dos serviços ora contratados, inclusive acidentes, mortes, perdas ou destruições parciais ou totais, isentando o CONTRATANTE de todas as reclamações que possam surgir com relação ao presente Contrato. </w:t>
      </w:r>
      <w:r w:rsidR="00C24291" w:rsidRPr="005D0BC5">
        <w:rPr>
          <w:sz w:val="24"/>
          <w:szCs w:val="24"/>
        </w:rPr>
        <w:tab/>
      </w:r>
      <w:r w:rsidR="00C24291" w:rsidRPr="005D0BC5">
        <w:rPr>
          <w:sz w:val="24"/>
          <w:szCs w:val="24"/>
        </w:rPr>
        <w:tab/>
      </w:r>
    </w:p>
    <w:p w14:paraId="654201CE" w14:textId="77777777" w:rsidR="00C24291" w:rsidRPr="005D0BC5" w:rsidRDefault="00FC305D" w:rsidP="00584E41">
      <w:pPr>
        <w:jc w:val="both"/>
        <w:rPr>
          <w:sz w:val="24"/>
          <w:szCs w:val="24"/>
        </w:rPr>
      </w:pPr>
      <w:r w:rsidRPr="005D0BC5">
        <w:rPr>
          <w:b/>
          <w:bCs/>
          <w:sz w:val="24"/>
          <w:szCs w:val="24"/>
        </w:rPr>
        <w:t>15.4</w:t>
      </w:r>
      <w:r w:rsidRPr="005D0BC5">
        <w:rPr>
          <w:sz w:val="24"/>
          <w:szCs w:val="24"/>
        </w:rPr>
        <w:t xml:space="preserve"> </w:t>
      </w:r>
      <w:r w:rsidR="00C24291" w:rsidRPr="005D0BC5">
        <w:rPr>
          <w:sz w:val="24"/>
          <w:szCs w:val="24"/>
        </w:rPr>
        <w:t>Caso a CONTRATANTE seja acionada judicial ou administrativamente, inclusive reclamações trabalhistas, por qualquer ato decorrente do presente contrato, a CONTRATADA assumirá para si a responsabilidade por toda e qualquer eventual condenação, isentando a CONTRATANTE de quaisquer obrigações.</w:t>
      </w:r>
    </w:p>
    <w:p w14:paraId="304C1DC5" w14:textId="77777777" w:rsidR="00C24291" w:rsidRPr="005D0BC5" w:rsidRDefault="00FC305D" w:rsidP="00584E41">
      <w:pPr>
        <w:jc w:val="both"/>
        <w:rPr>
          <w:sz w:val="24"/>
          <w:szCs w:val="24"/>
        </w:rPr>
      </w:pPr>
      <w:r w:rsidRPr="005D0BC5">
        <w:rPr>
          <w:b/>
          <w:bCs/>
          <w:sz w:val="24"/>
          <w:szCs w:val="24"/>
        </w:rPr>
        <w:t xml:space="preserve">15.5 </w:t>
      </w:r>
      <w:r w:rsidR="00C24291" w:rsidRPr="005D0BC5">
        <w:rPr>
          <w:sz w:val="24"/>
          <w:szCs w:val="24"/>
        </w:rPr>
        <w:t xml:space="preserve">A intenção das partes, aqui manifestada expressamente, é a de que a CONTRATADA </w:t>
      </w:r>
      <w:r w:rsidR="00DF2D84" w:rsidRPr="005D0BC5">
        <w:rPr>
          <w:sz w:val="24"/>
          <w:szCs w:val="24"/>
        </w:rPr>
        <w:t>assuma e</w:t>
      </w:r>
      <w:r w:rsidR="00C24291" w:rsidRPr="005D0BC5">
        <w:rPr>
          <w:sz w:val="24"/>
          <w:szCs w:val="24"/>
        </w:rPr>
        <w:t xml:space="preserve"> se responsabilize direta e integralmente pela plena e total realização dos serviços contratados, sob pena de incorrer em descumprimento de obrigação contratual e sujeita</w:t>
      </w:r>
      <w:r w:rsidR="00D7110B">
        <w:rPr>
          <w:sz w:val="24"/>
          <w:szCs w:val="24"/>
        </w:rPr>
        <w:t>r</w:t>
      </w:r>
      <w:r w:rsidR="00C24291" w:rsidRPr="005D0BC5">
        <w:rPr>
          <w:sz w:val="24"/>
          <w:szCs w:val="24"/>
        </w:rPr>
        <w:t>-se à aplicação das penalidades cabíveis.</w:t>
      </w:r>
    </w:p>
    <w:p w14:paraId="731ED18D" w14:textId="77777777" w:rsidR="00C24291" w:rsidRPr="005D0BC5" w:rsidRDefault="00FC305D" w:rsidP="00584E41">
      <w:pPr>
        <w:pStyle w:val="PargrafodaLista"/>
        <w:spacing w:after="0" w:line="240" w:lineRule="auto"/>
        <w:ind w:left="0"/>
        <w:jc w:val="both"/>
        <w:rPr>
          <w:rFonts w:ascii="Times New Roman" w:hAnsi="Times New Roman"/>
          <w:sz w:val="24"/>
          <w:szCs w:val="24"/>
        </w:rPr>
      </w:pPr>
      <w:r w:rsidRPr="005D0BC5">
        <w:rPr>
          <w:rFonts w:ascii="Times New Roman" w:hAnsi="Times New Roman"/>
          <w:b/>
          <w:bCs/>
          <w:sz w:val="24"/>
          <w:szCs w:val="24"/>
        </w:rPr>
        <w:t xml:space="preserve">15.6 </w:t>
      </w:r>
      <w:r w:rsidR="00C24291" w:rsidRPr="005D0BC5">
        <w:rPr>
          <w:rFonts w:ascii="Times New Roman" w:hAnsi="Times New Roman"/>
          <w:sz w:val="24"/>
          <w:szCs w:val="24"/>
        </w:rPr>
        <w:t>A CONTRATADA responde, exclusiva e diretamente, por todo e qualquer ato ilícito praticado por seus prepostos</w:t>
      </w:r>
      <w:r w:rsidR="00D7110B">
        <w:rPr>
          <w:rFonts w:ascii="Times New Roman" w:hAnsi="Times New Roman"/>
          <w:sz w:val="24"/>
          <w:szCs w:val="24"/>
        </w:rPr>
        <w:t>, bem como</w:t>
      </w:r>
      <w:r w:rsidR="00C24291" w:rsidRPr="005D0BC5">
        <w:rPr>
          <w:rFonts w:ascii="Times New Roman" w:hAnsi="Times New Roman"/>
          <w:sz w:val="24"/>
          <w:szCs w:val="24"/>
        </w:rPr>
        <w:t xml:space="preserve"> a obrigação e/ou necessidade de ressarcimento de danos materiais ou morais (</w:t>
      </w:r>
      <w:r w:rsidR="007A0A1D" w:rsidRPr="005D0BC5">
        <w:rPr>
          <w:rFonts w:ascii="Times New Roman" w:hAnsi="Times New Roman"/>
          <w:sz w:val="24"/>
          <w:szCs w:val="24"/>
        </w:rPr>
        <w:t>A</w:t>
      </w:r>
      <w:r w:rsidR="00C24291" w:rsidRPr="005D0BC5">
        <w:rPr>
          <w:rFonts w:ascii="Times New Roman" w:hAnsi="Times New Roman"/>
          <w:sz w:val="24"/>
          <w:szCs w:val="24"/>
        </w:rPr>
        <w:t>rt. 932, III, Código Civil), não podendo a CONTRATANTE ser responsabilizada por eles a nenhum título.</w:t>
      </w:r>
    </w:p>
    <w:p w14:paraId="0059F6E7" w14:textId="77777777" w:rsidR="00B743E7" w:rsidRPr="005D0BC5" w:rsidRDefault="00B743E7"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15.7</w:t>
      </w:r>
      <w:r w:rsidRPr="005D0BC5">
        <w:rPr>
          <w:rFonts w:ascii="Times New Roman" w:hAnsi="Times New Roman" w:cs="Times New Roman"/>
          <w:sz w:val="24"/>
          <w:szCs w:val="24"/>
          <w:shd w:val="clear" w:color="auto" w:fill="FFFFFF"/>
        </w:rPr>
        <w:t xml:space="preserve"> O CONTRATADO é responsável pelos encargos trabalhistas, previdenciários, fiscais e comerciais resultantes do contrato.</w:t>
      </w:r>
    </w:p>
    <w:p w14:paraId="1661A5F5" w14:textId="77777777" w:rsidR="00C24291" w:rsidRPr="005D0BC5" w:rsidRDefault="00C24291" w:rsidP="00584E41">
      <w:pPr>
        <w:jc w:val="both"/>
        <w:rPr>
          <w:sz w:val="24"/>
          <w:szCs w:val="24"/>
        </w:rPr>
      </w:pPr>
    </w:p>
    <w:p w14:paraId="3B2857A9" w14:textId="77777777" w:rsidR="00C24291" w:rsidRPr="005D0BC5" w:rsidRDefault="00C24291" w:rsidP="00584E41">
      <w:pPr>
        <w:jc w:val="both"/>
        <w:rPr>
          <w:b/>
          <w:sz w:val="24"/>
          <w:szCs w:val="24"/>
        </w:rPr>
      </w:pPr>
      <w:r w:rsidRPr="005D0BC5">
        <w:rPr>
          <w:b/>
          <w:sz w:val="24"/>
          <w:szCs w:val="24"/>
        </w:rPr>
        <w:t>CLÁUSULA DÉCIMA SEXTA - DO RECEBIMENTO DOS SERVIÇOS</w:t>
      </w:r>
    </w:p>
    <w:p w14:paraId="15B7C452" w14:textId="77777777" w:rsidR="00B15043" w:rsidRPr="005D0BC5" w:rsidRDefault="00FC305D" w:rsidP="00584E41">
      <w:pPr>
        <w:jc w:val="both"/>
        <w:rPr>
          <w:sz w:val="24"/>
          <w:szCs w:val="24"/>
        </w:rPr>
      </w:pPr>
      <w:r w:rsidRPr="005D0BC5">
        <w:rPr>
          <w:b/>
          <w:bCs/>
          <w:sz w:val="24"/>
          <w:szCs w:val="24"/>
        </w:rPr>
        <w:t>16.1</w:t>
      </w:r>
      <w:r w:rsidRPr="005D0BC5">
        <w:rPr>
          <w:sz w:val="24"/>
          <w:szCs w:val="24"/>
        </w:rPr>
        <w:t xml:space="preserve"> </w:t>
      </w:r>
      <w:r w:rsidR="00C24291" w:rsidRPr="005D0BC5">
        <w:rPr>
          <w:sz w:val="24"/>
          <w:szCs w:val="24"/>
        </w:rPr>
        <w:t>O objeto deste Contrato será recebido provisoriamente, em no máximo 15 (quinze) dias</w:t>
      </w:r>
      <w:r w:rsidR="007A0A1D" w:rsidRPr="005D0BC5">
        <w:rPr>
          <w:sz w:val="24"/>
          <w:szCs w:val="24"/>
        </w:rPr>
        <w:t>,</w:t>
      </w:r>
      <w:r w:rsidR="00C24291" w:rsidRPr="005D0BC5">
        <w:rPr>
          <w:sz w:val="24"/>
          <w:szCs w:val="24"/>
        </w:rPr>
        <w:t xml:space="preserve"> após a comunicação ao CONTRATANTE da conclusão do objeto deste Contrato pela CONTRATADA, ficando esta responsável pelo bom funcionamento dos serviços executados até o seu recebimento definitivo, exceto por danos que sejam de responsabilidade </w:t>
      </w:r>
      <w:r w:rsidR="00DF2D84" w:rsidRPr="005D0BC5">
        <w:rPr>
          <w:sz w:val="24"/>
          <w:szCs w:val="24"/>
        </w:rPr>
        <w:t>do CONTRATANTE</w:t>
      </w:r>
      <w:r w:rsidR="00C24291" w:rsidRPr="005D0BC5">
        <w:rPr>
          <w:sz w:val="24"/>
          <w:szCs w:val="24"/>
        </w:rPr>
        <w:t>. A aceitação da obra pelo CONTRATANTE se dará quando não houver qualquer pendência por parte da CONTRATADA.</w:t>
      </w:r>
      <w:r w:rsidR="00B15043" w:rsidRPr="005D0BC5">
        <w:rPr>
          <w:sz w:val="24"/>
          <w:szCs w:val="24"/>
          <w:shd w:val="clear" w:color="auto" w:fill="FFFFFF"/>
        </w:rPr>
        <w:t xml:space="preserve"> </w:t>
      </w:r>
    </w:p>
    <w:p w14:paraId="45F3463F" w14:textId="77777777" w:rsidR="00C24291" w:rsidRPr="005D0BC5" w:rsidRDefault="00FC305D" w:rsidP="00584E41">
      <w:pPr>
        <w:jc w:val="both"/>
        <w:rPr>
          <w:sz w:val="24"/>
          <w:szCs w:val="24"/>
        </w:rPr>
      </w:pPr>
      <w:r w:rsidRPr="005D0BC5">
        <w:rPr>
          <w:b/>
          <w:sz w:val="24"/>
          <w:szCs w:val="24"/>
        </w:rPr>
        <w:t xml:space="preserve">16.2 </w:t>
      </w:r>
      <w:r w:rsidR="00C24291" w:rsidRPr="005D0BC5">
        <w:rPr>
          <w:sz w:val="24"/>
          <w:szCs w:val="24"/>
        </w:rPr>
        <w:t xml:space="preserve">O recebimento definitivo do objeto deste Contrato deverá estar formalizado até 60 (sessenta) dias do recebimento provisório, mediante comissão especificamente designada </w:t>
      </w:r>
      <w:r w:rsidR="00DF2D84" w:rsidRPr="005D0BC5">
        <w:rPr>
          <w:sz w:val="24"/>
          <w:szCs w:val="24"/>
        </w:rPr>
        <w:t>pelo CONTRATANTE</w:t>
      </w:r>
      <w:r w:rsidR="00C24291" w:rsidRPr="005D0BC5">
        <w:rPr>
          <w:sz w:val="24"/>
          <w:szCs w:val="24"/>
        </w:rPr>
        <w:t>. Decorrido esse prazo, sem qualquer manifestação do Contratante, a(</w:t>
      </w:r>
      <w:r w:rsidR="00C24291" w:rsidRPr="005D0BC5">
        <w:rPr>
          <w:i/>
          <w:sz w:val="24"/>
          <w:szCs w:val="24"/>
        </w:rPr>
        <w:t>s</w:t>
      </w:r>
      <w:r w:rsidR="00C24291" w:rsidRPr="005D0BC5">
        <w:rPr>
          <w:sz w:val="24"/>
          <w:szCs w:val="24"/>
        </w:rPr>
        <w:t>) obra</w:t>
      </w:r>
      <w:r w:rsidR="00DF2D84" w:rsidRPr="005D0BC5">
        <w:rPr>
          <w:sz w:val="24"/>
          <w:szCs w:val="24"/>
        </w:rPr>
        <w:t xml:space="preserve"> </w:t>
      </w:r>
      <w:r w:rsidR="00C24291" w:rsidRPr="005D0BC5">
        <w:rPr>
          <w:sz w:val="24"/>
          <w:szCs w:val="24"/>
        </w:rPr>
        <w:t>(</w:t>
      </w:r>
      <w:r w:rsidR="00C24291" w:rsidRPr="005D0BC5">
        <w:rPr>
          <w:i/>
          <w:sz w:val="24"/>
          <w:szCs w:val="24"/>
        </w:rPr>
        <w:t>s</w:t>
      </w:r>
      <w:r w:rsidR="00C24291" w:rsidRPr="005D0BC5">
        <w:rPr>
          <w:sz w:val="24"/>
          <w:szCs w:val="24"/>
        </w:rPr>
        <w:t>) será(</w:t>
      </w:r>
      <w:r w:rsidR="00C24291" w:rsidRPr="005D0BC5">
        <w:rPr>
          <w:i/>
          <w:sz w:val="24"/>
          <w:szCs w:val="24"/>
        </w:rPr>
        <w:t>ão</w:t>
      </w:r>
      <w:r w:rsidR="00C24291" w:rsidRPr="005D0BC5">
        <w:rPr>
          <w:sz w:val="24"/>
          <w:szCs w:val="24"/>
        </w:rPr>
        <w:t>) considerada(</w:t>
      </w:r>
      <w:r w:rsidR="00C24291" w:rsidRPr="005D0BC5">
        <w:rPr>
          <w:i/>
          <w:sz w:val="24"/>
          <w:szCs w:val="24"/>
        </w:rPr>
        <w:t>s</w:t>
      </w:r>
      <w:r w:rsidR="00C24291" w:rsidRPr="005D0BC5">
        <w:rPr>
          <w:sz w:val="24"/>
          <w:szCs w:val="24"/>
        </w:rPr>
        <w:t>) como recebida(</w:t>
      </w:r>
      <w:r w:rsidR="00C24291" w:rsidRPr="005D0BC5">
        <w:rPr>
          <w:i/>
          <w:sz w:val="24"/>
          <w:szCs w:val="24"/>
        </w:rPr>
        <w:t>s</w:t>
      </w:r>
      <w:r w:rsidR="00C24291" w:rsidRPr="005D0BC5">
        <w:rPr>
          <w:sz w:val="24"/>
          <w:szCs w:val="24"/>
        </w:rPr>
        <w:t>) definitivamente.</w:t>
      </w:r>
    </w:p>
    <w:p w14:paraId="20DAAB2A" w14:textId="77777777" w:rsidR="00B15043" w:rsidRPr="005D0BC5" w:rsidRDefault="00FC305D" w:rsidP="00584E41">
      <w:pPr>
        <w:jc w:val="both"/>
        <w:rPr>
          <w:sz w:val="24"/>
          <w:szCs w:val="24"/>
        </w:rPr>
      </w:pPr>
      <w:r w:rsidRPr="005D0BC5">
        <w:rPr>
          <w:b/>
          <w:sz w:val="24"/>
          <w:szCs w:val="24"/>
        </w:rPr>
        <w:t xml:space="preserve">16.3 </w:t>
      </w:r>
      <w:r w:rsidR="00C24291" w:rsidRPr="005D0BC5">
        <w:rPr>
          <w:sz w:val="24"/>
          <w:szCs w:val="24"/>
        </w:rPr>
        <w:t>O recebimento provisório ou definitivo não exclui a responsabilidade civil pela qualidade da obra, nem a ético-profissional pela perfeita execução do Contrato.</w:t>
      </w:r>
    </w:p>
    <w:p w14:paraId="7FE540A6" w14:textId="77777777" w:rsidR="00312EB4" w:rsidRPr="005D0BC5" w:rsidRDefault="00B15043"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16.4</w:t>
      </w:r>
      <w:r w:rsidR="00312EB4" w:rsidRPr="005D0BC5">
        <w:rPr>
          <w:rFonts w:ascii="Times New Roman" w:hAnsi="Times New Roman" w:cs="Times New Roman"/>
          <w:b/>
          <w:bCs/>
          <w:sz w:val="24"/>
          <w:szCs w:val="24"/>
          <w:shd w:val="clear" w:color="auto" w:fill="FFFFFF"/>
        </w:rPr>
        <w:t>.</w:t>
      </w:r>
      <w:r w:rsidR="00312EB4" w:rsidRPr="005D0BC5">
        <w:rPr>
          <w:rFonts w:ascii="Times New Roman" w:hAnsi="Times New Roman" w:cs="Times New Roman"/>
          <w:sz w:val="24"/>
          <w:szCs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18EE0AB5" w14:textId="77777777" w:rsidR="00C24291" w:rsidRPr="005D0BC5" w:rsidRDefault="00C24291" w:rsidP="00584E41">
      <w:pPr>
        <w:jc w:val="both"/>
        <w:rPr>
          <w:sz w:val="24"/>
          <w:szCs w:val="24"/>
        </w:rPr>
      </w:pPr>
    </w:p>
    <w:p w14:paraId="7F1D7287" w14:textId="77777777" w:rsidR="003F422C" w:rsidRDefault="003F422C" w:rsidP="003F422C">
      <w:pPr>
        <w:pStyle w:val="NormalWeb"/>
        <w:spacing w:before="0" w:after="0"/>
        <w:rPr>
          <w:lang w:eastAsia="pt-BR"/>
        </w:rPr>
      </w:pPr>
      <w:r>
        <w:rPr>
          <w:b/>
          <w:bCs/>
          <w:color w:val="000000"/>
        </w:rPr>
        <w:t>CLÁUSULA DÉCIMA SÉTIMA – DA SUBCONTRATAÇÃO</w:t>
      </w:r>
    </w:p>
    <w:p w14:paraId="27BFAEC3" w14:textId="77777777" w:rsidR="003F422C" w:rsidRDefault="003F422C" w:rsidP="003F422C">
      <w:pPr>
        <w:pStyle w:val="NormalWeb"/>
        <w:spacing w:before="0" w:after="0"/>
        <w:jc w:val="both"/>
        <w:rPr>
          <w:lang w:eastAsia="pt-BR"/>
        </w:rPr>
      </w:pPr>
      <w:r>
        <w:rPr>
          <w:b/>
          <w:bCs/>
          <w:color w:val="000000"/>
        </w:rPr>
        <w:t>17.1</w:t>
      </w:r>
      <w:r>
        <w:rPr>
          <w:color w:val="000000"/>
        </w:rPr>
        <w:t> A Contratada não poderá subcontratar o presente Contrato, a nenhuma pessoa física ou jurídica, sem autorização prévia, por escrito, do Contratante.</w:t>
      </w:r>
    </w:p>
    <w:p w14:paraId="7FA04348" w14:textId="77777777" w:rsidR="003F422C" w:rsidRDefault="003F422C" w:rsidP="003F422C">
      <w:pPr>
        <w:pStyle w:val="NormalWeb"/>
        <w:spacing w:before="0" w:after="0"/>
        <w:jc w:val="both"/>
      </w:pPr>
      <w:r>
        <w:rPr>
          <w:b/>
          <w:bCs/>
          <w:color w:val="000000"/>
        </w:rPr>
        <w:t>17.1.1</w:t>
      </w:r>
      <w:r>
        <w:rPr>
          <w:color w:val="000000"/>
        </w:rPr>
        <w:t> É vedada a subcontratação total do objeto licitado.</w:t>
      </w:r>
    </w:p>
    <w:p w14:paraId="42421632" w14:textId="535520D1" w:rsidR="003F422C" w:rsidRDefault="003F422C" w:rsidP="003F422C">
      <w:pPr>
        <w:pStyle w:val="NormalWeb"/>
        <w:spacing w:before="0" w:after="0"/>
        <w:jc w:val="both"/>
      </w:pPr>
      <w:r>
        <w:rPr>
          <w:b/>
          <w:bCs/>
          <w:color w:val="000000"/>
        </w:rPr>
        <w:t xml:space="preserve">17.2 </w:t>
      </w:r>
      <w:r>
        <w:rPr>
          <w:color w:val="000000"/>
        </w:rPr>
        <w:t xml:space="preserve">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004462CC">
        <w:rPr>
          <w:noProof/>
        </w:rPr>
        <w:t>30</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004462CC">
        <w:rPr>
          <w:noProof/>
        </w:rPr>
        <w:t>trinta</w:t>
      </w:r>
      <w:r w:rsidRPr="005D0BC5">
        <w:fldChar w:fldCharType="end"/>
      </w:r>
      <w:r>
        <w:rPr>
          <w:color w:val="000000"/>
        </w:rPr>
        <w:t>) do valor total do contrato, respeitando o limite máximo constante no Edital de licitação, nas seguintes condições:</w:t>
      </w:r>
    </w:p>
    <w:p w14:paraId="7C5A4B83" w14:textId="77777777" w:rsidR="003F422C" w:rsidRDefault="003F422C" w:rsidP="003F422C">
      <w:pPr>
        <w:pStyle w:val="elementtoproof"/>
        <w:jc w:val="both"/>
      </w:pPr>
      <w:r>
        <w:rPr>
          <w:rFonts w:ascii="Times New Roman" w:hAnsi="Times New Roman" w:cs="Times New Roman"/>
          <w:color w:val="000000"/>
          <w:sz w:val="24"/>
          <w:szCs w:val="24"/>
        </w:rPr>
        <w:t>a) Autorização prévia por escrito do contratante, a quem incumbe aferir as condições de habilitação jurídica, regularidade fiscal e trabalhista da subcontratada, bem como, os requisitos de qualificação técnica;</w:t>
      </w:r>
    </w:p>
    <w:p w14:paraId="2F0FC824" w14:textId="77777777" w:rsidR="003F422C" w:rsidRDefault="003F422C" w:rsidP="003F422C">
      <w:pPr>
        <w:pStyle w:val="elementtoproof"/>
        <w:jc w:val="both"/>
      </w:pPr>
      <w:r>
        <w:rPr>
          <w:rFonts w:ascii="Times New Roman" w:hAnsi="Times New Roman" w:cs="Times New Roman"/>
          <w:color w:val="000000"/>
          <w:sz w:val="24"/>
          <w:szCs w:val="24"/>
        </w:rPr>
        <w:t xml:space="preserve">b) </w:t>
      </w:r>
      <w:r>
        <w:rPr>
          <w:rFonts w:ascii="Times New Roman" w:hAnsi="Times New Roman" w:cs="Times New Roman"/>
          <w:color w:val="000000"/>
          <w:sz w:val="24"/>
          <w:szCs w:val="24"/>
          <w:shd w:val="clear" w:color="auto" w:fill="FFFFFF"/>
        </w:rPr>
        <w:t>Não poderão ser subcontratadas parcelas do objeto para as quais foi exigida, como requisito de habilitação técnico-operacional, a apresentação de atestados que comprovem execução de serviço com características semelhantes.</w:t>
      </w:r>
    </w:p>
    <w:p w14:paraId="0B7DE81F" w14:textId="77777777" w:rsidR="003F422C" w:rsidRDefault="003F422C" w:rsidP="003F422C">
      <w:pPr>
        <w:jc w:val="both"/>
        <w:rPr>
          <w:color w:val="000000"/>
          <w:sz w:val="24"/>
          <w:szCs w:val="24"/>
        </w:rPr>
      </w:pPr>
      <w:r>
        <w:rPr>
          <w:b/>
          <w:bCs/>
          <w:color w:val="000000"/>
          <w:sz w:val="24"/>
          <w:szCs w:val="24"/>
        </w:rPr>
        <w:t>17.3</w:t>
      </w:r>
      <w:r>
        <w:rPr>
          <w:color w:val="000000"/>
          <w:sz w:val="24"/>
          <w:szCs w:val="24"/>
        </w:rPr>
        <w:t> A relação que se estabelece na assinatura do contrato é exclusivamente entre o Município e a contratada, não havendo qualquer vínculo ou relação de nenhuma espécie entre a contratante e a subcontratada, inclusive no que diz respeito aos pagamentos, que permanecem os mesmos.</w:t>
      </w:r>
    </w:p>
    <w:p w14:paraId="783E94F8" w14:textId="77777777" w:rsidR="003F422C" w:rsidRPr="00BE6D68" w:rsidRDefault="003F422C" w:rsidP="003F422C">
      <w:pPr>
        <w:pStyle w:val="NormalWeb"/>
        <w:spacing w:before="0" w:after="0"/>
        <w:jc w:val="both"/>
        <w:rPr>
          <w:rFonts w:ascii="Calibri" w:eastAsia="Calibri" w:hAnsi="Calibri" w:cs="Calibri"/>
          <w:sz w:val="22"/>
          <w:szCs w:val="22"/>
        </w:rPr>
      </w:pPr>
      <w:r>
        <w:rPr>
          <w:b/>
          <w:bCs/>
          <w:color w:val="000000"/>
        </w:rPr>
        <w:t xml:space="preserve">17.4 </w:t>
      </w:r>
      <w:r>
        <w:rPr>
          <w:color w:val="000000"/>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13E5F8A4" w14:textId="77777777" w:rsidR="003F422C" w:rsidRDefault="003F422C" w:rsidP="003F422C">
      <w:pPr>
        <w:pStyle w:val="elementtoproof"/>
        <w:jc w:val="both"/>
      </w:pPr>
      <w:r>
        <w:rPr>
          <w:rFonts w:ascii="Times New Roman" w:hAnsi="Times New Roman" w:cs="Times New Roman"/>
          <w:b/>
          <w:bCs/>
          <w:color w:val="000000"/>
          <w:sz w:val="24"/>
          <w:szCs w:val="24"/>
        </w:rPr>
        <w:t xml:space="preserve">17.5 </w:t>
      </w:r>
      <w:r>
        <w:rPr>
          <w:rFonts w:ascii="Times New Roman" w:hAnsi="Times New Roman" w:cs="Times New Roman"/>
          <w:color w:val="000000"/>
          <w:sz w:val="24"/>
          <w:szCs w:val="24"/>
        </w:rPr>
        <w:t>Se a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extinção contratual.</w:t>
      </w:r>
    </w:p>
    <w:p w14:paraId="78805982" w14:textId="77777777" w:rsidR="003F422C" w:rsidRDefault="003F422C" w:rsidP="003F422C"/>
    <w:p w14:paraId="6EF6B753" w14:textId="77777777" w:rsidR="00BE6D68" w:rsidRDefault="00BE6D68" w:rsidP="00BE6D68">
      <w:pPr>
        <w:rPr>
          <w:rFonts w:ascii="Aptos" w:hAnsi="Aptos"/>
          <w:color w:val="000000"/>
          <w:sz w:val="24"/>
          <w:szCs w:val="24"/>
        </w:rPr>
      </w:pPr>
    </w:p>
    <w:p w14:paraId="09E3E8F6" w14:textId="77777777" w:rsidR="00972DF1" w:rsidRPr="005D0BC5" w:rsidRDefault="002C29C9" w:rsidP="00584E41">
      <w:pPr>
        <w:rPr>
          <w:b/>
          <w:sz w:val="24"/>
          <w:szCs w:val="24"/>
        </w:rPr>
      </w:pPr>
      <w:r w:rsidRPr="008F09F8">
        <w:rPr>
          <w:b/>
          <w:sz w:val="24"/>
          <w:szCs w:val="24"/>
        </w:rPr>
        <w:t xml:space="preserve">CLÁUSULA DÉCIMA OITAVA </w:t>
      </w:r>
      <w:r w:rsidR="00B15043" w:rsidRPr="008F09F8">
        <w:rPr>
          <w:b/>
          <w:sz w:val="24"/>
          <w:szCs w:val="24"/>
        </w:rPr>
        <w:t xml:space="preserve">– </w:t>
      </w:r>
      <w:r w:rsidR="00B15043" w:rsidRPr="003F422C">
        <w:rPr>
          <w:b/>
          <w:sz w:val="23"/>
          <w:szCs w:val="23"/>
        </w:rPr>
        <w:t>D</w:t>
      </w:r>
      <w:r w:rsidR="00D72F03" w:rsidRPr="003F422C">
        <w:rPr>
          <w:b/>
          <w:sz w:val="23"/>
          <w:szCs w:val="23"/>
        </w:rPr>
        <w:t xml:space="preserve">A EXTINÇÃO </w:t>
      </w:r>
      <w:r w:rsidR="007B6552" w:rsidRPr="003F422C">
        <w:rPr>
          <w:b/>
          <w:sz w:val="23"/>
          <w:szCs w:val="23"/>
        </w:rPr>
        <w:t xml:space="preserve">DO CONTRATO </w:t>
      </w:r>
      <w:r w:rsidR="00D72F03" w:rsidRPr="003F422C">
        <w:rPr>
          <w:b/>
          <w:sz w:val="23"/>
          <w:szCs w:val="23"/>
        </w:rPr>
        <w:t>E</w:t>
      </w:r>
      <w:r w:rsidR="003F422C" w:rsidRPr="003F422C">
        <w:rPr>
          <w:b/>
          <w:sz w:val="23"/>
          <w:szCs w:val="23"/>
        </w:rPr>
        <w:t xml:space="preserve"> </w:t>
      </w:r>
      <w:r w:rsidR="00D72F03" w:rsidRPr="003F422C">
        <w:rPr>
          <w:b/>
          <w:sz w:val="23"/>
          <w:szCs w:val="23"/>
        </w:rPr>
        <w:t>PENALIDADES</w:t>
      </w:r>
    </w:p>
    <w:p w14:paraId="076CD7F3" w14:textId="77777777" w:rsidR="001E30EC" w:rsidRPr="005D0BC5" w:rsidRDefault="001E30EC" w:rsidP="00584E41">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EXTINÇÃO</w:t>
      </w:r>
    </w:p>
    <w:p w14:paraId="75A529B1" w14:textId="77777777" w:rsidR="00C06DD1" w:rsidRPr="005D0BC5" w:rsidRDefault="00C06DD1" w:rsidP="00584E41">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 xml:space="preserve">18.1 </w:t>
      </w:r>
      <w:r w:rsidRPr="005D0BC5">
        <w:rPr>
          <w:rFonts w:ascii="Times New Roman" w:hAnsi="Times New Roman"/>
          <w:color w:val="000000"/>
          <w:sz w:val="24"/>
          <w:szCs w:val="24"/>
          <w:shd w:val="clear" w:color="auto" w:fill="FFFFFF"/>
        </w:rPr>
        <w:t>O presente instrumento poderá ser extinto, nos termos dos artigos 137 e seguintes da Lei 14.133/2021, mediante expressa anuência do PARANACIDADE:</w:t>
      </w:r>
    </w:p>
    <w:p w14:paraId="5C3D4FC7" w14:textId="77777777" w:rsidR="00C06DD1" w:rsidRPr="005D0BC5" w:rsidRDefault="00C06DD1" w:rsidP="00C17B5E">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18.1.1</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p</w:t>
      </w:r>
      <w:r w:rsidRPr="005D0BC5">
        <w:rPr>
          <w:rFonts w:ascii="Times New Roman" w:eastAsia="Verdana" w:hAnsi="Times New Roman"/>
          <w:color w:val="000000"/>
          <w:sz w:val="24"/>
          <w:szCs w:val="24"/>
          <w:shd w:val="clear" w:color="auto" w:fill="FFFFFF"/>
        </w:rPr>
        <w:t>or ato unilateral e escrito da Administração, exceto no caso de descumprimento decorrente de sua própria conduta</w:t>
      </w:r>
      <w:r w:rsidRPr="005D0BC5">
        <w:rPr>
          <w:rFonts w:ascii="Times New Roman" w:eastAsia="Verdana" w:hAnsi="Times New Roman"/>
          <w:b/>
          <w:bCs/>
          <w:color w:val="000000"/>
          <w:sz w:val="24"/>
          <w:szCs w:val="24"/>
          <w:shd w:val="clear" w:color="auto" w:fill="FFFFFF"/>
        </w:rPr>
        <w:t>;</w:t>
      </w:r>
    </w:p>
    <w:p w14:paraId="372A7576" w14:textId="77777777" w:rsidR="00C06DD1" w:rsidRPr="005D0BC5" w:rsidRDefault="00C06DD1" w:rsidP="00C17B5E">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18.1.2</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de forma</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consensual, por acordo entre as partes, por conciliação, por mediação ou por comitê de resolução de disputas, desde que haja interesse da Administração;</w:t>
      </w:r>
      <w:r w:rsidRPr="005D0BC5">
        <w:rPr>
          <w:rFonts w:ascii="Times New Roman" w:hAnsi="Times New Roman"/>
          <w:color w:val="000000"/>
          <w:sz w:val="24"/>
          <w:szCs w:val="24"/>
        </w:rPr>
        <w:t xml:space="preserve"> ou</w:t>
      </w:r>
    </w:p>
    <w:p w14:paraId="72E9067B" w14:textId="77777777" w:rsidR="00C06DD1" w:rsidRPr="005D0BC5" w:rsidRDefault="00C06DD1" w:rsidP="00C17B5E">
      <w:pPr>
        <w:pStyle w:val="Standard"/>
        <w:spacing w:after="0" w:line="240" w:lineRule="auto"/>
        <w:ind w:left="27"/>
        <w:jc w:val="both"/>
        <w:rPr>
          <w:rFonts w:ascii="Times New Roman" w:hAnsi="Times New Roman"/>
          <w:sz w:val="24"/>
          <w:szCs w:val="24"/>
        </w:rPr>
      </w:pPr>
      <w:r w:rsidRPr="005D0BC5">
        <w:rPr>
          <w:rFonts w:ascii="Times New Roman" w:hAnsi="Times New Roman"/>
          <w:b/>
          <w:bCs/>
          <w:color w:val="000000"/>
          <w:sz w:val="24"/>
          <w:szCs w:val="24"/>
          <w:shd w:val="clear" w:color="auto" w:fill="FFFFFF"/>
        </w:rPr>
        <w:t>18.1.3</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por decisão arbitral, em decorrência de cláusula compromissória ou compromisso arbitral, ou por decisão judicial.</w:t>
      </w:r>
    </w:p>
    <w:p w14:paraId="70AA9BFC" w14:textId="77777777" w:rsidR="00C06DD1" w:rsidRPr="005D0BC5" w:rsidRDefault="00C06DD1" w:rsidP="00584E41">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 xml:space="preserve">18.2 </w:t>
      </w:r>
      <w:r w:rsidRPr="005D0BC5">
        <w:rPr>
          <w:rFonts w:ascii="Times New Roman" w:hAnsi="Times New Roman"/>
          <w:sz w:val="24"/>
          <w:szCs w:val="24"/>
        </w:rPr>
        <w:t>A extinção unilateral do contrato implicará a apuração de perdas e danos, a perda da garantia de execução, sem embargos da aplicação das demais penalidades legais cabíveis.</w:t>
      </w:r>
    </w:p>
    <w:p w14:paraId="5C2F03C3" w14:textId="77777777" w:rsidR="00C06DD1" w:rsidRPr="005D0BC5" w:rsidRDefault="00C06DD1" w:rsidP="00584E41">
      <w:pPr>
        <w:pStyle w:val="Standard"/>
        <w:spacing w:after="0" w:line="240" w:lineRule="auto"/>
        <w:ind w:left="27"/>
        <w:jc w:val="both"/>
        <w:rPr>
          <w:rFonts w:ascii="Times New Roman" w:hAnsi="Times New Roman"/>
          <w:color w:val="000000"/>
          <w:sz w:val="24"/>
          <w:szCs w:val="24"/>
          <w:shd w:val="clear" w:color="auto" w:fill="FFFFFF"/>
        </w:rPr>
      </w:pPr>
      <w:r w:rsidRPr="005D0BC5">
        <w:rPr>
          <w:rFonts w:ascii="Times New Roman" w:hAnsi="Times New Roman"/>
          <w:b/>
          <w:bCs/>
          <w:color w:val="000000"/>
          <w:sz w:val="24"/>
          <w:szCs w:val="24"/>
          <w:shd w:val="clear" w:color="auto" w:fill="FFFFFF"/>
        </w:rPr>
        <w:t xml:space="preserve">18.3 </w:t>
      </w:r>
      <w:r w:rsidRPr="005D0BC5">
        <w:rPr>
          <w:rFonts w:ascii="Times New Roman" w:hAnsi="Times New Roman"/>
          <w:color w:val="000000"/>
          <w:sz w:val="24"/>
          <w:szCs w:val="24"/>
          <w:shd w:val="clear" w:color="auto" w:fill="FFFFFF"/>
        </w:rPr>
        <w:t>No caso de extinção consensual, a parte que pretender extinguir o Contrato comunicará sua intenção à outra, por escrito.</w:t>
      </w:r>
    </w:p>
    <w:p w14:paraId="12B03B5D" w14:textId="77777777" w:rsidR="00C06DD1" w:rsidRPr="005D0BC5" w:rsidRDefault="00C06DD1" w:rsidP="00584E41">
      <w:pPr>
        <w:jc w:val="both"/>
        <w:rPr>
          <w:sz w:val="24"/>
          <w:szCs w:val="24"/>
        </w:rPr>
      </w:pPr>
      <w:r w:rsidRPr="005D0BC5">
        <w:rPr>
          <w:b/>
          <w:bCs/>
          <w:color w:val="000000"/>
          <w:sz w:val="24"/>
          <w:szCs w:val="24"/>
          <w:shd w:val="clear" w:color="auto" w:fill="FFFFFF"/>
        </w:rPr>
        <w:t xml:space="preserve">18.4 </w:t>
      </w:r>
      <w:r w:rsidRPr="005D0BC5">
        <w:rPr>
          <w:sz w:val="24"/>
          <w:szCs w:val="24"/>
        </w:rPr>
        <w:t>Declarada a extinção do contrato, que vigorará a partir da data da sua assinatura, a CONTRATADA se obriga, expressamente, a entregar o percentual executado e/ou o objeto deste contrato inteiramente desembaraçado, não criando dificuldades de qualquer natureza, devendo, obrigatoriamente, apresentar os documentos previstos para liberação da última parcela.</w:t>
      </w:r>
    </w:p>
    <w:p w14:paraId="0DE22B5E" w14:textId="77777777" w:rsidR="001E30EC" w:rsidRPr="005D0BC5" w:rsidRDefault="001E30EC" w:rsidP="00584E41">
      <w:pPr>
        <w:pStyle w:val="Standard"/>
        <w:spacing w:after="0" w:line="240" w:lineRule="auto"/>
        <w:ind w:left="27"/>
        <w:jc w:val="both"/>
        <w:rPr>
          <w:rFonts w:ascii="Times New Roman" w:hAnsi="Times New Roman"/>
          <w:b/>
          <w:bCs/>
          <w:sz w:val="24"/>
          <w:szCs w:val="24"/>
        </w:rPr>
      </w:pPr>
    </w:p>
    <w:p w14:paraId="38A65AB0" w14:textId="77777777" w:rsidR="00C06DD1" w:rsidRPr="005D0BC5" w:rsidRDefault="001E30EC" w:rsidP="00584E41">
      <w:pPr>
        <w:pStyle w:val="Standard"/>
        <w:spacing w:after="0" w:line="240" w:lineRule="auto"/>
        <w:ind w:left="27"/>
        <w:jc w:val="both"/>
        <w:rPr>
          <w:rFonts w:ascii="Times New Roman" w:hAnsi="Times New Roman"/>
          <w:b/>
          <w:bCs/>
          <w:sz w:val="24"/>
          <w:szCs w:val="24"/>
        </w:rPr>
      </w:pPr>
      <w:r w:rsidRPr="005D0BC5">
        <w:rPr>
          <w:rFonts w:ascii="Times New Roman" w:hAnsi="Times New Roman"/>
          <w:b/>
          <w:bCs/>
          <w:sz w:val="24"/>
          <w:szCs w:val="24"/>
        </w:rPr>
        <w:t>PENALIDADES</w:t>
      </w:r>
    </w:p>
    <w:p w14:paraId="60F1EBDA" w14:textId="77777777" w:rsidR="00541F7E" w:rsidRPr="005D0BC5" w:rsidRDefault="00D72F03" w:rsidP="00584E41">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D0BC5">
        <w:rPr>
          <w:rFonts w:ascii="Times New Roman" w:hAnsi="Times New Roman" w:cs="Times New Roman"/>
          <w:b/>
          <w:bCs/>
          <w:color w:val="000000"/>
          <w:sz w:val="24"/>
          <w:szCs w:val="24"/>
          <w:shd w:val="clear" w:color="auto" w:fill="FFFFFF"/>
        </w:rPr>
        <w:t>18.</w:t>
      </w:r>
      <w:r w:rsidR="008A65AB" w:rsidRPr="005D0BC5">
        <w:rPr>
          <w:rFonts w:ascii="Times New Roman" w:hAnsi="Times New Roman" w:cs="Times New Roman"/>
          <w:b/>
          <w:bCs/>
          <w:color w:val="000000"/>
          <w:sz w:val="24"/>
          <w:szCs w:val="24"/>
          <w:shd w:val="clear" w:color="auto" w:fill="FFFFFF"/>
        </w:rPr>
        <w:t>5</w:t>
      </w:r>
      <w:r w:rsidRPr="005D0BC5">
        <w:rPr>
          <w:rFonts w:ascii="Times New Roman" w:hAnsi="Times New Roman" w:cs="Times New Roman"/>
          <w:color w:val="000000"/>
          <w:sz w:val="24"/>
          <w:szCs w:val="24"/>
          <w:shd w:val="clear" w:color="auto" w:fill="FFFFFF"/>
        </w:rPr>
        <w:t xml:space="preserve"> </w:t>
      </w:r>
      <w:r w:rsidR="00541F7E" w:rsidRPr="005D0BC5">
        <w:rPr>
          <w:rFonts w:ascii="Times New Roman" w:hAnsi="Times New Roman" w:cs="Times New Roman"/>
          <w:sz w:val="24"/>
          <w:szCs w:val="24"/>
        </w:rPr>
        <w:t>Comete infração administrativa, nos termos da Lei nº 14.133/2021, a CONTRATADA que:</w:t>
      </w:r>
    </w:p>
    <w:p w14:paraId="3BF1E2D6" w14:textId="77777777" w:rsidR="00541F7E" w:rsidRPr="00F42698" w:rsidRDefault="00541F7E" w:rsidP="00C17B5E">
      <w:pPr>
        <w:numPr>
          <w:ilvl w:val="2"/>
          <w:numId w:val="48"/>
        </w:numPr>
        <w:spacing w:line="276" w:lineRule="auto"/>
        <w:ind w:left="426" w:hanging="284"/>
        <w:jc w:val="both"/>
        <w:rPr>
          <w:rFonts w:eastAsia="Arial"/>
          <w:sz w:val="24"/>
          <w:szCs w:val="24"/>
        </w:rPr>
      </w:pPr>
      <w:r w:rsidRPr="00F42698">
        <w:rPr>
          <w:rFonts w:eastAsia="Arial"/>
          <w:sz w:val="24"/>
          <w:szCs w:val="24"/>
        </w:rPr>
        <w:t>der causa à inexecução parcial do contrato;</w:t>
      </w:r>
    </w:p>
    <w:p w14:paraId="49980103" w14:textId="77777777" w:rsidR="00541F7E" w:rsidRPr="00F42698" w:rsidRDefault="00541F7E" w:rsidP="00C17B5E">
      <w:pPr>
        <w:numPr>
          <w:ilvl w:val="2"/>
          <w:numId w:val="48"/>
        </w:numPr>
        <w:spacing w:line="276" w:lineRule="auto"/>
        <w:ind w:left="426" w:hanging="284"/>
        <w:jc w:val="both"/>
        <w:rPr>
          <w:rFonts w:eastAsia="Arial"/>
          <w:sz w:val="24"/>
          <w:szCs w:val="24"/>
        </w:rPr>
      </w:pPr>
      <w:r w:rsidRPr="00F42698">
        <w:rPr>
          <w:rFonts w:eastAsia="Arial"/>
          <w:sz w:val="24"/>
          <w:szCs w:val="24"/>
        </w:rPr>
        <w:t>der causa à inexecução parcial do contrato que cause grave dano à Administração ou ao funcionamento dos serviços públicos ou ao interesse coletivo;</w:t>
      </w:r>
    </w:p>
    <w:p w14:paraId="676B9EB0" w14:textId="77777777" w:rsidR="00541F7E" w:rsidRPr="00F42698" w:rsidRDefault="00541F7E" w:rsidP="00C17B5E">
      <w:pPr>
        <w:numPr>
          <w:ilvl w:val="2"/>
          <w:numId w:val="48"/>
        </w:numPr>
        <w:spacing w:line="276" w:lineRule="auto"/>
        <w:ind w:left="426" w:hanging="284"/>
        <w:jc w:val="both"/>
        <w:rPr>
          <w:rFonts w:eastAsia="Arial"/>
          <w:sz w:val="24"/>
          <w:szCs w:val="24"/>
        </w:rPr>
      </w:pPr>
      <w:r w:rsidRPr="00F42698">
        <w:rPr>
          <w:rFonts w:eastAsia="Arial"/>
          <w:sz w:val="24"/>
          <w:szCs w:val="24"/>
        </w:rPr>
        <w:t>der causa à inexecução total do contrato;</w:t>
      </w:r>
    </w:p>
    <w:p w14:paraId="26B3B489" w14:textId="77777777" w:rsidR="00F42698" w:rsidRPr="00F42698" w:rsidRDefault="00F42698" w:rsidP="00C17B5E">
      <w:pPr>
        <w:numPr>
          <w:ilvl w:val="2"/>
          <w:numId w:val="48"/>
        </w:numPr>
        <w:spacing w:line="276" w:lineRule="auto"/>
        <w:ind w:left="426" w:hanging="284"/>
        <w:jc w:val="both"/>
        <w:rPr>
          <w:rFonts w:eastAsia="Arial"/>
          <w:sz w:val="24"/>
          <w:szCs w:val="24"/>
        </w:rPr>
      </w:pPr>
      <w:r w:rsidRPr="00F42698">
        <w:rPr>
          <w:rFonts w:eastAsia="Arial"/>
          <w:sz w:val="24"/>
          <w:szCs w:val="24"/>
        </w:rPr>
        <w:t>deixar de entregar a documentação exigida para o certame;</w:t>
      </w:r>
    </w:p>
    <w:p w14:paraId="5721A324" w14:textId="77777777" w:rsidR="00F42698" w:rsidRPr="00F42698" w:rsidRDefault="00F42698" w:rsidP="00C17B5E">
      <w:pPr>
        <w:numPr>
          <w:ilvl w:val="2"/>
          <w:numId w:val="48"/>
        </w:numPr>
        <w:spacing w:line="276" w:lineRule="auto"/>
        <w:ind w:left="426" w:hanging="284"/>
        <w:jc w:val="both"/>
        <w:rPr>
          <w:rFonts w:eastAsia="Arial"/>
          <w:sz w:val="24"/>
          <w:szCs w:val="24"/>
        </w:rPr>
      </w:pPr>
      <w:r w:rsidRPr="00F42698">
        <w:rPr>
          <w:rFonts w:eastAsia="Arial"/>
          <w:sz w:val="24"/>
          <w:szCs w:val="24"/>
        </w:rPr>
        <w:t>não manter a proposta, salvo em decorrência de fato superveniente devidamente justificado;</w:t>
      </w:r>
    </w:p>
    <w:p w14:paraId="407C7ED5" w14:textId="77777777" w:rsidR="00F42698" w:rsidRPr="00F42698" w:rsidRDefault="00F42698" w:rsidP="00C17B5E">
      <w:pPr>
        <w:numPr>
          <w:ilvl w:val="2"/>
          <w:numId w:val="48"/>
        </w:numPr>
        <w:spacing w:line="276" w:lineRule="auto"/>
        <w:ind w:left="426" w:hanging="284"/>
        <w:jc w:val="both"/>
        <w:rPr>
          <w:rFonts w:eastAsia="Arial"/>
          <w:sz w:val="24"/>
          <w:szCs w:val="24"/>
        </w:rPr>
      </w:pPr>
      <w:r w:rsidRPr="00F42698">
        <w:rPr>
          <w:rFonts w:eastAsia="Arial"/>
          <w:sz w:val="24"/>
          <w:szCs w:val="24"/>
        </w:rPr>
        <w:t>não celebrar o contrato ou não entregar a documentação exigida para a contratação, quando convocado dentro do prazo de validade de sua proposta;</w:t>
      </w:r>
    </w:p>
    <w:p w14:paraId="031A9AA8" w14:textId="77777777" w:rsidR="00541F7E" w:rsidRPr="00F42698" w:rsidRDefault="00541F7E" w:rsidP="00C17B5E">
      <w:pPr>
        <w:numPr>
          <w:ilvl w:val="2"/>
          <w:numId w:val="48"/>
        </w:numPr>
        <w:spacing w:line="276" w:lineRule="auto"/>
        <w:ind w:left="426" w:hanging="284"/>
        <w:jc w:val="both"/>
        <w:rPr>
          <w:rFonts w:eastAsia="Arial"/>
          <w:sz w:val="24"/>
          <w:szCs w:val="24"/>
        </w:rPr>
      </w:pPr>
      <w:r w:rsidRPr="00F42698">
        <w:rPr>
          <w:rFonts w:eastAsia="Arial"/>
          <w:sz w:val="24"/>
          <w:szCs w:val="24"/>
        </w:rPr>
        <w:t xml:space="preserve">ensejar o retardamento da execução </w:t>
      </w:r>
      <w:r w:rsidR="00F42698" w:rsidRPr="00F42698">
        <w:rPr>
          <w:rFonts w:eastAsia="Arial"/>
          <w:sz w:val="24"/>
          <w:szCs w:val="24"/>
        </w:rPr>
        <w:t xml:space="preserve">ou da entrega </w:t>
      </w:r>
      <w:r w:rsidRPr="00F42698">
        <w:rPr>
          <w:rFonts w:eastAsia="Arial"/>
          <w:sz w:val="24"/>
          <w:szCs w:val="24"/>
        </w:rPr>
        <w:t xml:space="preserve">do objeto da </w:t>
      </w:r>
      <w:r w:rsidR="00F42698" w:rsidRPr="00F42698">
        <w:rPr>
          <w:rFonts w:eastAsia="Arial"/>
          <w:sz w:val="24"/>
          <w:szCs w:val="24"/>
        </w:rPr>
        <w:t>licitação</w:t>
      </w:r>
      <w:r w:rsidRPr="00F42698">
        <w:rPr>
          <w:rFonts w:eastAsia="Arial"/>
          <w:sz w:val="24"/>
          <w:szCs w:val="24"/>
        </w:rPr>
        <w:t xml:space="preserve"> sem motivo justificado;</w:t>
      </w:r>
    </w:p>
    <w:p w14:paraId="2EABDA60" w14:textId="77777777" w:rsidR="00541F7E" w:rsidRPr="005D0BC5" w:rsidRDefault="00541F7E" w:rsidP="00C17B5E">
      <w:pPr>
        <w:numPr>
          <w:ilvl w:val="2"/>
          <w:numId w:val="48"/>
        </w:numPr>
        <w:spacing w:line="276" w:lineRule="auto"/>
        <w:ind w:left="426" w:hanging="284"/>
        <w:jc w:val="both"/>
        <w:rPr>
          <w:rFonts w:eastAsia="Arial"/>
          <w:sz w:val="24"/>
          <w:szCs w:val="24"/>
        </w:rPr>
      </w:pPr>
      <w:r w:rsidRPr="00F42698">
        <w:rPr>
          <w:rFonts w:eastAsia="Arial"/>
          <w:sz w:val="24"/>
          <w:szCs w:val="24"/>
        </w:rPr>
        <w:t xml:space="preserve">apresentar </w:t>
      </w:r>
      <w:r w:rsidR="00F42698" w:rsidRPr="00F42698">
        <w:rPr>
          <w:rFonts w:eastAsia="Arial"/>
          <w:sz w:val="24"/>
          <w:szCs w:val="24"/>
        </w:rPr>
        <w:t xml:space="preserve">declaração ou </w:t>
      </w:r>
      <w:r w:rsidRPr="00F42698">
        <w:rPr>
          <w:rFonts w:eastAsia="Arial"/>
          <w:sz w:val="24"/>
          <w:szCs w:val="24"/>
        </w:rPr>
        <w:t xml:space="preserve">documentação falsa </w:t>
      </w:r>
      <w:r w:rsidR="00F42698" w:rsidRPr="00F42698">
        <w:rPr>
          <w:rFonts w:eastAsia="Arial"/>
          <w:sz w:val="24"/>
          <w:szCs w:val="24"/>
        </w:rPr>
        <w:t xml:space="preserve">exigida para o certame </w:t>
      </w:r>
      <w:r w:rsidRPr="00F42698">
        <w:rPr>
          <w:rFonts w:eastAsia="Arial"/>
          <w:sz w:val="24"/>
          <w:szCs w:val="24"/>
        </w:rPr>
        <w:t>ou prestar declaração falsa durante a</w:t>
      </w:r>
      <w:r w:rsidR="00F42698" w:rsidRPr="00F42698">
        <w:rPr>
          <w:rFonts w:eastAsia="Arial"/>
          <w:sz w:val="24"/>
          <w:szCs w:val="24"/>
        </w:rPr>
        <w:t xml:space="preserve"> licitação ou a</w:t>
      </w:r>
      <w:r w:rsidRPr="00F42698">
        <w:rPr>
          <w:rFonts w:eastAsia="Arial"/>
          <w:sz w:val="24"/>
          <w:szCs w:val="24"/>
        </w:rPr>
        <w:t xml:space="preserve"> execução do</w:t>
      </w:r>
      <w:r w:rsidRPr="005D0BC5">
        <w:rPr>
          <w:rFonts w:eastAsia="Arial"/>
          <w:sz w:val="24"/>
          <w:szCs w:val="24"/>
        </w:rPr>
        <w:t xml:space="preserve"> contrato;</w:t>
      </w:r>
    </w:p>
    <w:p w14:paraId="11E56953" w14:textId="77777777" w:rsidR="00541F7E" w:rsidRPr="005D0BC5" w:rsidRDefault="00F42698" w:rsidP="00C17B5E">
      <w:pPr>
        <w:numPr>
          <w:ilvl w:val="2"/>
          <w:numId w:val="48"/>
        </w:numPr>
        <w:spacing w:line="276" w:lineRule="auto"/>
        <w:ind w:left="426" w:hanging="284"/>
        <w:jc w:val="both"/>
        <w:rPr>
          <w:rFonts w:eastAsia="Arial"/>
          <w:sz w:val="24"/>
          <w:szCs w:val="24"/>
        </w:rPr>
      </w:pPr>
      <w:r>
        <w:rPr>
          <w:rFonts w:eastAsia="Arial"/>
          <w:sz w:val="24"/>
          <w:szCs w:val="24"/>
        </w:rPr>
        <w:t xml:space="preserve">fraudar a licitação ou </w:t>
      </w:r>
      <w:r w:rsidR="00541F7E" w:rsidRPr="005D0BC5">
        <w:rPr>
          <w:rFonts w:eastAsia="Arial"/>
          <w:sz w:val="24"/>
          <w:szCs w:val="24"/>
        </w:rPr>
        <w:t>praticar ato fraudulento na execução do contrato;</w:t>
      </w:r>
    </w:p>
    <w:p w14:paraId="29065478" w14:textId="77777777" w:rsidR="00541F7E" w:rsidRDefault="00541F7E" w:rsidP="00C17B5E">
      <w:pPr>
        <w:numPr>
          <w:ilvl w:val="2"/>
          <w:numId w:val="48"/>
        </w:numPr>
        <w:spacing w:line="276" w:lineRule="auto"/>
        <w:ind w:left="426" w:hanging="284"/>
        <w:jc w:val="both"/>
        <w:rPr>
          <w:rFonts w:eastAsia="Arial"/>
          <w:sz w:val="24"/>
          <w:szCs w:val="24"/>
        </w:rPr>
      </w:pPr>
      <w:r w:rsidRPr="005D0BC5">
        <w:rPr>
          <w:rFonts w:eastAsia="Arial"/>
          <w:sz w:val="24"/>
          <w:szCs w:val="24"/>
        </w:rPr>
        <w:t>comportar-se de modo inidôneo ou cometer fraude de qualquer natureza;</w:t>
      </w:r>
    </w:p>
    <w:p w14:paraId="72E345B9" w14:textId="77777777" w:rsidR="00F42698" w:rsidRPr="005D0BC5" w:rsidRDefault="00F42698" w:rsidP="00C17B5E">
      <w:pPr>
        <w:numPr>
          <w:ilvl w:val="2"/>
          <w:numId w:val="48"/>
        </w:numPr>
        <w:spacing w:line="276" w:lineRule="auto"/>
        <w:ind w:left="426" w:hanging="284"/>
        <w:jc w:val="both"/>
        <w:rPr>
          <w:rFonts w:eastAsia="Arial"/>
          <w:sz w:val="24"/>
          <w:szCs w:val="24"/>
        </w:rPr>
      </w:pPr>
      <w:r>
        <w:rPr>
          <w:rFonts w:eastAsia="Arial"/>
          <w:sz w:val="24"/>
          <w:szCs w:val="24"/>
        </w:rPr>
        <w:t>praticar atos ilícitos com vistas a frustrar os objetivos da licitação;</w:t>
      </w:r>
    </w:p>
    <w:p w14:paraId="13F6CB03" w14:textId="77777777" w:rsidR="00541F7E" w:rsidRDefault="00541F7E" w:rsidP="00C17B5E">
      <w:pPr>
        <w:numPr>
          <w:ilvl w:val="2"/>
          <w:numId w:val="48"/>
        </w:numPr>
        <w:spacing w:line="276" w:lineRule="auto"/>
        <w:ind w:left="426" w:hanging="284"/>
        <w:jc w:val="both"/>
        <w:rPr>
          <w:rFonts w:eastAsia="Arial"/>
          <w:sz w:val="24"/>
          <w:szCs w:val="24"/>
        </w:rPr>
      </w:pPr>
      <w:r w:rsidRPr="005D0BC5">
        <w:rPr>
          <w:rFonts w:eastAsia="Arial"/>
          <w:sz w:val="24"/>
          <w:szCs w:val="24"/>
        </w:rPr>
        <w:t>praticar ato lesivo previsto no art. 5º da Lei nº 12.846, de 1º de agosto de 2013.</w:t>
      </w:r>
    </w:p>
    <w:p w14:paraId="7DD6EEDA" w14:textId="77777777" w:rsidR="00F42698" w:rsidRPr="005D0BC5" w:rsidRDefault="00F42698" w:rsidP="00C17B5E">
      <w:pPr>
        <w:spacing w:line="276" w:lineRule="auto"/>
        <w:ind w:left="426" w:hanging="284"/>
        <w:jc w:val="both"/>
        <w:rPr>
          <w:rFonts w:eastAsia="Arial"/>
          <w:sz w:val="24"/>
          <w:szCs w:val="24"/>
        </w:rPr>
      </w:pPr>
    </w:p>
    <w:p w14:paraId="39962D50" w14:textId="77777777" w:rsidR="008A65AB" w:rsidRPr="005D0BC5" w:rsidRDefault="00541F7E"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rPr>
        <w:t>18.6</w:t>
      </w:r>
      <w:r w:rsidRPr="005D0BC5">
        <w:rPr>
          <w:rFonts w:ascii="Times New Roman" w:hAnsi="Times New Roman" w:cs="Times New Roman"/>
          <w:color w:val="000000"/>
          <w:sz w:val="24"/>
          <w:szCs w:val="24"/>
          <w:shd w:val="clear" w:color="auto" w:fill="FFFFFF"/>
        </w:rPr>
        <w:t xml:space="preserve"> </w:t>
      </w:r>
      <w:r w:rsidR="008A65AB" w:rsidRPr="005D0BC5">
        <w:rPr>
          <w:rFonts w:ascii="Times New Roman" w:hAnsi="Times New Roman" w:cs="Times New Roman"/>
          <w:color w:val="000000"/>
          <w:sz w:val="24"/>
          <w:szCs w:val="24"/>
          <w:shd w:val="clear" w:color="auto" w:fill="FFFFFF"/>
        </w:rPr>
        <w:t>À CONTRATADA, poderão ser aplicadas</w:t>
      </w:r>
      <w:r w:rsidRPr="005D0BC5">
        <w:rPr>
          <w:rFonts w:ascii="Times New Roman" w:hAnsi="Times New Roman" w:cs="Times New Roman"/>
          <w:color w:val="000000"/>
          <w:sz w:val="24"/>
          <w:szCs w:val="24"/>
          <w:shd w:val="clear" w:color="auto" w:fill="FFFFFF"/>
        </w:rPr>
        <w:t xml:space="preserve"> pelo CONTRATANTE</w:t>
      </w:r>
      <w:r w:rsidR="008A65AB" w:rsidRPr="005D0BC5">
        <w:rPr>
          <w:rFonts w:ascii="Times New Roman" w:hAnsi="Times New Roman" w:cs="Times New Roman"/>
          <w:color w:val="000000"/>
          <w:sz w:val="24"/>
          <w:szCs w:val="24"/>
          <w:shd w:val="clear" w:color="auto" w:fill="FFFFFF"/>
        </w:rPr>
        <w:t xml:space="preserve"> as seguintes sanções:</w:t>
      </w:r>
    </w:p>
    <w:p w14:paraId="51552350" w14:textId="77777777" w:rsidR="008A65AB" w:rsidRPr="005D0BC5" w:rsidRDefault="00D72F03" w:rsidP="00584E41">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D0BC5">
        <w:rPr>
          <w:rFonts w:ascii="Times New Roman" w:hAnsi="Times New Roman" w:cs="Times New Roman"/>
          <w:b/>
          <w:bCs/>
          <w:color w:val="000000"/>
          <w:sz w:val="24"/>
          <w:szCs w:val="24"/>
          <w:shd w:val="clear" w:color="auto" w:fill="FFFFFF"/>
        </w:rPr>
        <w:t>18.</w:t>
      </w:r>
      <w:r w:rsidR="00541F7E" w:rsidRPr="005D0BC5">
        <w:rPr>
          <w:rFonts w:ascii="Times New Roman" w:hAnsi="Times New Roman" w:cs="Times New Roman"/>
          <w:b/>
          <w:bCs/>
          <w:color w:val="000000"/>
          <w:sz w:val="24"/>
          <w:szCs w:val="24"/>
          <w:shd w:val="clear" w:color="auto" w:fill="FFFFFF"/>
        </w:rPr>
        <w:t>6</w:t>
      </w:r>
      <w:r w:rsidR="008A65AB" w:rsidRPr="005D0BC5">
        <w:rPr>
          <w:rFonts w:ascii="Times New Roman" w:hAnsi="Times New Roman" w:cs="Times New Roman"/>
          <w:b/>
          <w:bCs/>
          <w:color w:val="000000"/>
          <w:sz w:val="24"/>
          <w:szCs w:val="24"/>
          <w:shd w:val="clear" w:color="auto" w:fill="FFFFFF"/>
        </w:rPr>
        <w:t>.1</w:t>
      </w:r>
      <w:r w:rsidRPr="005D0BC5">
        <w:rPr>
          <w:rFonts w:ascii="Times New Roman" w:hAnsi="Times New Roman" w:cs="Times New Roman"/>
          <w:color w:val="000000"/>
          <w:sz w:val="24"/>
          <w:szCs w:val="24"/>
          <w:shd w:val="clear" w:color="auto" w:fill="FFFFFF"/>
        </w:rPr>
        <w:t xml:space="preserve"> </w:t>
      </w:r>
      <w:r w:rsidR="008A65AB" w:rsidRPr="005D0BC5">
        <w:rPr>
          <w:rFonts w:ascii="Times New Roman" w:hAnsi="Times New Roman" w:cs="Times New Roman"/>
          <w:color w:val="000000"/>
          <w:sz w:val="24"/>
          <w:szCs w:val="24"/>
          <w:shd w:val="clear" w:color="auto" w:fill="FFFFFF"/>
        </w:rPr>
        <w:t>Advertência por escrito, em caso de descumprimento de quaisquer obrigações previstas no edital e seus anexos e neste contrato</w:t>
      </w:r>
      <w:r w:rsidR="00541F7E" w:rsidRPr="005D0BC5">
        <w:rPr>
          <w:rFonts w:ascii="Times New Roman" w:hAnsi="Times New Roman" w:cs="Times New Roman"/>
          <w:color w:val="000000"/>
          <w:sz w:val="24"/>
          <w:szCs w:val="24"/>
          <w:shd w:val="clear" w:color="auto" w:fill="FFFFFF"/>
        </w:rPr>
        <w:t>,</w:t>
      </w:r>
      <w:r w:rsidR="008A65AB" w:rsidRPr="005D0BC5">
        <w:rPr>
          <w:rFonts w:ascii="Times New Roman" w:hAnsi="Times New Roman" w:cs="Times New Roman"/>
          <w:color w:val="000000"/>
          <w:sz w:val="24"/>
          <w:szCs w:val="24"/>
          <w:shd w:val="clear" w:color="auto" w:fill="FFFFFF"/>
        </w:rPr>
        <w:t xml:space="preserve"> que não configurem hipóteses de aplicação de sanções mais graves;</w:t>
      </w:r>
    </w:p>
    <w:p w14:paraId="4A389851" w14:textId="77777777" w:rsidR="008A65AB" w:rsidRPr="005D0BC5" w:rsidRDefault="008A65AB"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18.</w:t>
      </w:r>
      <w:r w:rsidR="00541F7E" w:rsidRPr="005D0BC5">
        <w:rPr>
          <w:rFonts w:ascii="Times New Roman" w:hAnsi="Times New Roman" w:cs="Times New Roman"/>
          <w:b/>
          <w:bCs/>
          <w:sz w:val="24"/>
          <w:szCs w:val="24"/>
        </w:rPr>
        <w:t>6</w:t>
      </w:r>
      <w:r w:rsidRPr="005D0BC5">
        <w:rPr>
          <w:rFonts w:ascii="Times New Roman" w:hAnsi="Times New Roman" w:cs="Times New Roman"/>
          <w:b/>
          <w:bCs/>
          <w:sz w:val="24"/>
          <w:szCs w:val="24"/>
        </w:rPr>
        <w:t>.2</w:t>
      </w:r>
      <w:r w:rsidRPr="005D0BC5">
        <w:rPr>
          <w:rFonts w:ascii="Times New Roman" w:hAnsi="Times New Roman" w:cs="Times New Roman"/>
          <w:sz w:val="24"/>
          <w:szCs w:val="24"/>
        </w:rPr>
        <w:t xml:space="preserve"> Multa de mora de 0,1% (zero vírgula, um por cento) ao dia, sobre o valor da parcela recebida por dia de atraso, limitado a 90 (noventa) dias. Após este prazo, este Termo será encaminhado para abertura de Processo Administrativo;</w:t>
      </w:r>
    </w:p>
    <w:p w14:paraId="7838369C" w14:textId="77777777" w:rsidR="008A65AB" w:rsidRPr="005D0BC5" w:rsidRDefault="008A65AB"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rPr>
        <w:t>18.</w:t>
      </w:r>
      <w:r w:rsidR="00541F7E" w:rsidRPr="005D0BC5">
        <w:rPr>
          <w:rFonts w:ascii="Times New Roman" w:hAnsi="Times New Roman" w:cs="Times New Roman"/>
          <w:b/>
          <w:bCs/>
          <w:sz w:val="24"/>
          <w:szCs w:val="24"/>
        </w:rPr>
        <w:t>6</w:t>
      </w:r>
      <w:r w:rsidRPr="005D0BC5">
        <w:rPr>
          <w:rFonts w:ascii="Times New Roman" w:hAnsi="Times New Roman" w:cs="Times New Roman"/>
          <w:b/>
          <w:bCs/>
          <w:sz w:val="24"/>
          <w:szCs w:val="24"/>
        </w:rPr>
        <w:t>.3</w:t>
      </w:r>
      <w:r w:rsidRPr="005D0BC5">
        <w:rPr>
          <w:rFonts w:ascii="Times New Roman" w:hAnsi="Times New Roman" w:cs="Times New Roman"/>
          <w:sz w:val="24"/>
          <w:szCs w:val="24"/>
        </w:rPr>
        <w:t xml:space="preserve"> multa compensatória, em caso de inadimplência parcial, de 5% (cinco por cento) sobre o valor da parcela inadimplida;</w:t>
      </w:r>
    </w:p>
    <w:p w14:paraId="1F94010D" w14:textId="77777777" w:rsidR="008A65AB" w:rsidRPr="005D0BC5" w:rsidRDefault="008A65AB" w:rsidP="00584E41">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r w:rsidRPr="005D0BC5">
        <w:rPr>
          <w:rFonts w:ascii="Times New Roman" w:hAnsi="Times New Roman" w:cs="Times New Roman"/>
          <w:b/>
          <w:bCs/>
          <w:sz w:val="24"/>
          <w:szCs w:val="24"/>
        </w:rPr>
        <w:t>18.</w:t>
      </w:r>
      <w:r w:rsidR="00541F7E" w:rsidRPr="005D0BC5">
        <w:rPr>
          <w:rFonts w:ascii="Times New Roman" w:hAnsi="Times New Roman" w:cs="Times New Roman"/>
          <w:b/>
          <w:bCs/>
          <w:sz w:val="24"/>
          <w:szCs w:val="24"/>
        </w:rPr>
        <w:t>6</w:t>
      </w:r>
      <w:r w:rsidRPr="005D0BC5">
        <w:rPr>
          <w:rFonts w:ascii="Times New Roman" w:hAnsi="Times New Roman" w:cs="Times New Roman"/>
          <w:b/>
          <w:bCs/>
          <w:sz w:val="24"/>
          <w:szCs w:val="24"/>
        </w:rPr>
        <w:t>.4</w:t>
      </w:r>
      <w:r w:rsidRPr="005D0BC5">
        <w:rPr>
          <w:rFonts w:ascii="Times New Roman" w:hAnsi="Times New Roman" w:cs="Times New Roman"/>
          <w:sz w:val="24"/>
          <w:szCs w:val="24"/>
        </w:rPr>
        <w:t xml:space="preserve"> multa compensatória, em caso de inadimplência total, de 10% (dez por cento) sobre o valor do contrato;</w:t>
      </w:r>
    </w:p>
    <w:p w14:paraId="0BF9054D" w14:textId="77777777" w:rsidR="00D72F03" w:rsidRPr="005D0BC5" w:rsidRDefault="00D72F03"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18.</w:t>
      </w:r>
      <w:r w:rsidR="00541F7E" w:rsidRPr="005D0BC5">
        <w:rPr>
          <w:rFonts w:ascii="Times New Roman" w:hAnsi="Times New Roman" w:cs="Times New Roman"/>
          <w:b/>
          <w:bCs/>
          <w:color w:val="000000"/>
          <w:sz w:val="24"/>
          <w:szCs w:val="24"/>
          <w:shd w:val="clear" w:color="auto" w:fill="FFFFFF"/>
          <w:lang w:eastAsia="pt-BR"/>
        </w:rPr>
        <w:t>6</w:t>
      </w:r>
      <w:r w:rsidR="00584E41" w:rsidRPr="005D0BC5">
        <w:rPr>
          <w:rFonts w:ascii="Times New Roman" w:hAnsi="Times New Roman" w:cs="Times New Roman"/>
          <w:b/>
          <w:bCs/>
          <w:color w:val="000000"/>
          <w:sz w:val="24"/>
          <w:szCs w:val="24"/>
          <w:shd w:val="clear" w:color="auto" w:fill="FFFFFF"/>
          <w:lang w:eastAsia="pt-BR"/>
        </w:rPr>
        <w:t>.5</w:t>
      </w:r>
      <w:r w:rsidR="00584E41" w:rsidRPr="005D0BC5">
        <w:rPr>
          <w:rFonts w:ascii="Times New Roman" w:hAnsi="Times New Roman" w:cs="Times New Roman"/>
          <w:sz w:val="24"/>
          <w:szCs w:val="24"/>
          <w:shd w:val="clear" w:color="auto" w:fill="FFFFFF"/>
        </w:rPr>
        <w:t xml:space="preserve"> Impedimento de </w:t>
      </w:r>
      <w:r w:rsidR="00F42698">
        <w:rPr>
          <w:rFonts w:ascii="Times New Roman" w:hAnsi="Times New Roman" w:cs="Times New Roman"/>
          <w:sz w:val="24"/>
          <w:szCs w:val="24"/>
          <w:shd w:val="clear" w:color="auto" w:fill="FFFFFF"/>
        </w:rPr>
        <w:t xml:space="preserve">licitar e </w:t>
      </w:r>
      <w:r w:rsidR="00584E41" w:rsidRPr="005D0BC5">
        <w:rPr>
          <w:rFonts w:ascii="Times New Roman" w:hAnsi="Times New Roman" w:cs="Times New Roman"/>
          <w:sz w:val="24"/>
          <w:szCs w:val="24"/>
          <w:shd w:val="clear" w:color="auto" w:fill="FFFFFF"/>
        </w:rPr>
        <w:t>contratar</w:t>
      </w:r>
      <w:r w:rsidR="00584E41" w:rsidRPr="005D0BC5">
        <w:rPr>
          <w:rFonts w:ascii="Times New Roman" w:hAnsi="Times New Roman" w:cs="Times New Roman"/>
          <w:color w:val="000000"/>
          <w:sz w:val="24"/>
          <w:szCs w:val="24"/>
        </w:rPr>
        <w:t xml:space="preserve"> no âmbito da Administração Pública direta e indireta do </w:t>
      </w:r>
      <w:r w:rsidR="002675DF" w:rsidRPr="005D0BC5">
        <w:rPr>
          <w:rFonts w:ascii="Times New Roman" w:hAnsi="Times New Roman" w:cs="Times New Roman"/>
          <w:color w:val="000000"/>
          <w:sz w:val="24"/>
          <w:szCs w:val="24"/>
        </w:rPr>
        <w:t>CONTRATANTE</w:t>
      </w:r>
      <w:r w:rsidR="00584E41" w:rsidRPr="005D0BC5">
        <w:rPr>
          <w:rFonts w:ascii="Times New Roman" w:hAnsi="Times New Roman" w:cs="Times New Roman"/>
          <w:color w:val="000000"/>
          <w:sz w:val="24"/>
          <w:szCs w:val="24"/>
          <w:shd w:val="clear" w:color="auto" w:fill="FFFFFF"/>
        </w:rPr>
        <w:t xml:space="preserve">, por prazo não superior a 3 (três) anos, nos casos </w:t>
      </w:r>
      <w:r w:rsidR="00541F7E" w:rsidRPr="005D0BC5">
        <w:rPr>
          <w:rFonts w:ascii="Times New Roman" w:hAnsi="Times New Roman" w:cs="Times New Roman"/>
          <w:color w:val="000000"/>
          <w:sz w:val="24"/>
          <w:szCs w:val="24"/>
          <w:shd w:val="clear" w:color="auto" w:fill="FFFFFF"/>
        </w:rPr>
        <w:t>previstos nas alíneas “b”, “c”</w:t>
      </w:r>
      <w:r w:rsidR="0018507B">
        <w:rPr>
          <w:rFonts w:ascii="Times New Roman" w:hAnsi="Times New Roman" w:cs="Times New Roman"/>
          <w:color w:val="000000"/>
          <w:sz w:val="24"/>
          <w:szCs w:val="24"/>
          <w:shd w:val="clear" w:color="auto" w:fill="FFFFFF"/>
        </w:rPr>
        <w:t xml:space="preserve">, </w:t>
      </w:r>
      <w:r w:rsidR="00541F7E" w:rsidRPr="005D0BC5">
        <w:rPr>
          <w:rFonts w:ascii="Times New Roman" w:hAnsi="Times New Roman" w:cs="Times New Roman"/>
          <w:color w:val="000000"/>
          <w:sz w:val="24"/>
          <w:szCs w:val="24"/>
          <w:shd w:val="clear" w:color="auto" w:fill="FFFFFF"/>
        </w:rPr>
        <w:t>“d”,</w:t>
      </w:r>
      <w:r w:rsidR="0018507B">
        <w:rPr>
          <w:rFonts w:ascii="Times New Roman" w:hAnsi="Times New Roman" w:cs="Times New Roman"/>
          <w:color w:val="000000"/>
          <w:sz w:val="24"/>
          <w:szCs w:val="24"/>
          <w:shd w:val="clear" w:color="auto" w:fill="FFFFFF"/>
        </w:rPr>
        <w:t xml:space="preserve"> “e”, “f” e “g”</w:t>
      </w:r>
      <w:r w:rsidR="00541F7E" w:rsidRPr="005D0BC5">
        <w:rPr>
          <w:rFonts w:ascii="Times New Roman" w:hAnsi="Times New Roman" w:cs="Times New Roman"/>
          <w:color w:val="000000"/>
          <w:sz w:val="24"/>
          <w:szCs w:val="24"/>
          <w:shd w:val="clear" w:color="auto" w:fill="FFFFFF"/>
        </w:rPr>
        <w:t xml:space="preserve"> do item </w:t>
      </w:r>
      <w:r w:rsidR="002E73AE">
        <w:rPr>
          <w:rFonts w:ascii="Times New Roman" w:hAnsi="Times New Roman" w:cs="Times New Roman"/>
          <w:color w:val="000000"/>
          <w:sz w:val="24"/>
          <w:szCs w:val="24"/>
          <w:shd w:val="clear" w:color="auto" w:fill="FFFFFF"/>
        </w:rPr>
        <w:t>18.5</w:t>
      </w:r>
      <w:r w:rsidR="00541F7E" w:rsidRPr="005D0BC5">
        <w:rPr>
          <w:rFonts w:ascii="Times New Roman" w:hAnsi="Times New Roman" w:cs="Times New Roman"/>
          <w:color w:val="000000"/>
          <w:sz w:val="24"/>
          <w:szCs w:val="24"/>
          <w:shd w:val="clear" w:color="auto" w:fill="FFFFFF"/>
        </w:rPr>
        <w:t xml:space="preserve">, </w:t>
      </w:r>
      <w:r w:rsidR="00584E41" w:rsidRPr="005D0BC5">
        <w:rPr>
          <w:rFonts w:ascii="Times New Roman" w:hAnsi="Times New Roman" w:cs="Times New Roman"/>
          <w:color w:val="000000"/>
          <w:sz w:val="24"/>
          <w:szCs w:val="24"/>
          <w:shd w:val="clear" w:color="auto" w:fill="FFFFFF"/>
        </w:rPr>
        <w:t>na forma previst</w:t>
      </w:r>
      <w:r w:rsidR="002E73AE">
        <w:rPr>
          <w:rFonts w:ascii="Times New Roman" w:hAnsi="Times New Roman" w:cs="Times New Roman"/>
          <w:color w:val="000000"/>
          <w:sz w:val="24"/>
          <w:szCs w:val="24"/>
          <w:shd w:val="clear" w:color="auto" w:fill="FFFFFF"/>
        </w:rPr>
        <w:t>a</w:t>
      </w:r>
      <w:r w:rsidR="00584E41" w:rsidRPr="005D0BC5">
        <w:rPr>
          <w:rFonts w:ascii="Times New Roman" w:hAnsi="Times New Roman" w:cs="Times New Roman"/>
          <w:color w:val="000000"/>
          <w:sz w:val="24"/>
          <w:szCs w:val="24"/>
          <w:shd w:val="clear" w:color="auto" w:fill="FFFFFF"/>
        </w:rPr>
        <w:t xml:space="preserve"> na Lei Federal nº 14.133/2021</w:t>
      </w:r>
      <w:r w:rsidR="002E73AE">
        <w:rPr>
          <w:rFonts w:ascii="Times New Roman" w:hAnsi="Times New Roman" w:cs="Times New Roman"/>
          <w:color w:val="000000"/>
          <w:sz w:val="24"/>
          <w:szCs w:val="24"/>
          <w:shd w:val="clear" w:color="auto" w:fill="FFFFFF"/>
        </w:rPr>
        <w:t>, quando não se justificar a imposição de penalidade mais grave.</w:t>
      </w:r>
    </w:p>
    <w:p w14:paraId="6B4D0993" w14:textId="77777777" w:rsidR="00D72F03" w:rsidRPr="005D0BC5" w:rsidRDefault="00D72F03"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18.</w:t>
      </w:r>
      <w:r w:rsidR="00541F7E" w:rsidRPr="005D0BC5">
        <w:rPr>
          <w:rFonts w:ascii="Times New Roman" w:hAnsi="Times New Roman" w:cs="Times New Roman"/>
          <w:b/>
          <w:bCs/>
          <w:color w:val="000000"/>
          <w:sz w:val="24"/>
          <w:szCs w:val="24"/>
          <w:shd w:val="clear" w:color="auto" w:fill="FFFFFF"/>
          <w:lang w:eastAsia="pt-BR"/>
        </w:rPr>
        <w:t>6</w:t>
      </w:r>
      <w:r w:rsidR="00584E41" w:rsidRPr="005D0BC5">
        <w:rPr>
          <w:rFonts w:ascii="Times New Roman" w:hAnsi="Times New Roman" w:cs="Times New Roman"/>
          <w:b/>
          <w:bCs/>
          <w:color w:val="000000"/>
          <w:sz w:val="24"/>
          <w:szCs w:val="24"/>
          <w:shd w:val="clear" w:color="auto" w:fill="FFFFFF"/>
          <w:lang w:eastAsia="pt-BR"/>
        </w:rPr>
        <w:t>.6</w:t>
      </w:r>
      <w:r w:rsidR="00972DF1" w:rsidRPr="005D0BC5">
        <w:rPr>
          <w:rFonts w:ascii="Times New Roman" w:hAnsi="Times New Roman" w:cs="Times New Roman"/>
          <w:b/>
          <w:bCs/>
          <w:color w:val="000000"/>
          <w:sz w:val="24"/>
          <w:szCs w:val="24"/>
          <w:shd w:val="clear" w:color="auto" w:fill="FFFFFF"/>
          <w:lang w:eastAsia="pt-BR"/>
        </w:rPr>
        <w:t xml:space="preserve"> </w:t>
      </w:r>
      <w:r w:rsidR="00584E41" w:rsidRPr="005D0BC5">
        <w:rPr>
          <w:rFonts w:ascii="Times New Roman" w:hAnsi="Times New Roman" w:cs="Times New Roman"/>
          <w:sz w:val="24"/>
          <w:szCs w:val="24"/>
          <w:shd w:val="clear" w:color="auto" w:fill="FFFFFF"/>
        </w:rPr>
        <w:t xml:space="preserve">Declaração de inidoneidade para licitar e contratar com a Administração Pública, </w:t>
      </w:r>
      <w:r w:rsidR="00541F7E" w:rsidRPr="005D0BC5">
        <w:rPr>
          <w:rFonts w:ascii="Times New Roman" w:hAnsi="Times New Roman" w:cs="Times New Roman"/>
          <w:color w:val="000000"/>
          <w:sz w:val="24"/>
          <w:szCs w:val="24"/>
          <w:shd w:val="clear" w:color="auto" w:fill="FFFFFF"/>
        </w:rPr>
        <w:t xml:space="preserve">nos casos </w:t>
      </w:r>
      <w:r w:rsidR="00541F7E" w:rsidRPr="008C081F">
        <w:rPr>
          <w:rFonts w:ascii="Times New Roman" w:hAnsi="Times New Roman" w:cs="Times New Roman"/>
          <w:color w:val="000000"/>
          <w:sz w:val="24"/>
          <w:szCs w:val="24"/>
          <w:shd w:val="clear" w:color="auto" w:fill="FFFFFF"/>
        </w:rPr>
        <w:t>previstos nas alíneas “</w:t>
      </w:r>
      <w:r w:rsidR="00FD3CE2" w:rsidRPr="008C081F">
        <w:rPr>
          <w:rFonts w:ascii="Times New Roman" w:hAnsi="Times New Roman" w:cs="Times New Roman"/>
          <w:color w:val="000000"/>
          <w:sz w:val="24"/>
          <w:szCs w:val="24"/>
          <w:shd w:val="clear" w:color="auto" w:fill="FFFFFF"/>
        </w:rPr>
        <w:t>h</w:t>
      </w:r>
      <w:r w:rsidR="00541F7E" w:rsidRPr="008C081F">
        <w:rPr>
          <w:rFonts w:ascii="Times New Roman" w:hAnsi="Times New Roman" w:cs="Times New Roman"/>
          <w:color w:val="000000"/>
          <w:sz w:val="24"/>
          <w:szCs w:val="24"/>
          <w:shd w:val="clear" w:color="auto" w:fill="FFFFFF"/>
        </w:rPr>
        <w:t xml:space="preserve">”, </w:t>
      </w:r>
      <w:r w:rsidR="00FD3CE2" w:rsidRPr="008C081F">
        <w:rPr>
          <w:rFonts w:ascii="Times New Roman" w:hAnsi="Times New Roman" w:cs="Times New Roman"/>
          <w:color w:val="000000"/>
          <w:sz w:val="24"/>
          <w:szCs w:val="24"/>
          <w:shd w:val="clear" w:color="auto" w:fill="FFFFFF"/>
        </w:rPr>
        <w:t>“i”, “j”,</w:t>
      </w:r>
      <w:r w:rsidR="00444AE0" w:rsidRPr="008C081F">
        <w:rPr>
          <w:rFonts w:ascii="Times New Roman" w:hAnsi="Times New Roman" w:cs="Times New Roman"/>
          <w:color w:val="000000"/>
          <w:sz w:val="24"/>
          <w:szCs w:val="24"/>
          <w:shd w:val="clear" w:color="auto" w:fill="FFFFFF"/>
        </w:rPr>
        <w:t xml:space="preserve"> </w:t>
      </w:r>
      <w:r w:rsidR="00541F7E" w:rsidRPr="008C081F">
        <w:rPr>
          <w:rFonts w:ascii="Times New Roman" w:hAnsi="Times New Roman" w:cs="Times New Roman"/>
          <w:color w:val="000000"/>
          <w:sz w:val="24"/>
          <w:szCs w:val="24"/>
          <w:shd w:val="clear" w:color="auto" w:fill="FFFFFF"/>
        </w:rPr>
        <w:t>“</w:t>
      </w:r>
      <w:r w:rsidR="00FD3CE2" w:rsidRPr="008C081F">
        <w:rPr>
          <w:rFonts w:ascii="Times New Roman" w:hAnsi="Times New Roman" w:cs="Times New Roman"/>
          <w:color w:val="000000"/>
          <w:sz w:val="24"/>
          <w:szCs w:val="24"/>
          <w:shd w:val="clear" w:color="auto" w:fill="FFFFFF"/>
        </w:rPr>
        <w:t xml:space="preserve">k” </w:t>
      </w:r>
      <w:r w:rsidR="00541F7E" w:rsidRPr="008C081F">
        <w:rPr>
          <w:rFonts w:ascii="Times New Roman" w:hAnsi="Times New Roman" w:cs="Times New Roman"/>
          <w:color w:val="000000"/>
          <w:sz w:val="24"/>
          <w:szCs w:val="24"/>
          <w:shd w:val="clear" w:color="auto" w:fill="FFFFFF"/>
        </w:rPr>
        <w:t>e “</w:t>
      </w:r>
      <w:r w:rsidR="00FD3CE2" w:rsidRPr="008C081F">
        <w:rPr>
          <w:rFonts w:ascii="Times New Roman" w:hAnsi="Times New Roman" w:cs="Times New Roman"/>
          <w:color w:val="000000"/>
          <w:sz w:val="24"/>
          <w:szCs w:val="24"/>
          <w:shd w:val="clear" w:color="auto" w:fill="FFFFFF"/>
        </w:rPr>
        <w:t>l</w:t>
      </w:r>
      <w:r w:rsidR="00541F7E" w:rsidRPr="008C081F">
        <w:rPr>
          <w:rFonts w:ascii="Times New Roman" w:hAnsi="Times New Roman" w:cs="Times New Roman"/>
          <w:color w:val="000000"/>
          <w:sz w:val="24"/>
          <w:szCs w:val="24"/>
          <w:shd w:val="clear" w:color="auto" w:fill="FFFFFF"/>
        </w:rPr>
        <w:t xml:space="preserve">” do item </w:t>
      </w:r>
      <w:r w:rsidR="00FD3CE2" w:rsidRPr="008C081F">
        <w:rPr>
          <w:rFonts w:ascii="Times New Roman" w:hAnsi="Times New Roman" w:cs="Times New Roman"/>
          <w:color w:val="000000"/>
          <w:sz w:val="24"/>
          <w:szCs w:val="24"/>
          <w:shd w:val="clear" w:color="auto" w:fill="FFFFFF"/>
        </w:rPr>
        <w:t>18.5</w:t>
      </w:r>
      <w:r w:rsidR="00541F7E" w:rsidRPr="008C081F">
        <w:rPr>
          <w:rFonts w:ascii="Times New Roman" w:hAnsi="Times New Roman" w:cs="Times New Roman"/>
          <w:color w:val="000000"/>
          <w:sz w:val="24"/>
          <w:szCs w:val="24"/>
          <w:shd w:val="clear" w:color="auto" w:fill="FFFFFF"/>
        </w:rPr>
        <w:t xml:space="preserve">, </w:t>
      </w:r>
      <w:r w:rsidR="00444AE0" w:rsidRPr="008C081F">
        <w:rPr>
          <w:rFonts w:ascii="Times New Roman" w:hAnsi="Times New Roman" w:cs="Times New Roman"/>
          <w:color w:val="000000"/>
          <w:sz w:val="24"/>
          <w:szCs w:val="24"/>
          <w:shd w:val="clear" w:color="auto" w:fill="FFFFFF"/>
        </w:rPr>
        <w:t>bem como nos casos previstos no item 18.6.5 que justifiquem a imposição de penalidade mais grave</w:t>
      </w:r>
      <w:r w:rsidR="002C5A57">
        <w:rPr>
          <w:rFonts w:ascii="Times New Roman" w:hAnsi="Times New Roman" w:cs="Times New Roman"/>
          <w:color w:val="000000"/>
          <w:sz w:val="24"/>
          <w:szCs w:val="24"/>
          <w:shd w:val="clear" w:color="auto" w:fill="FFFFFF"/>
        </w:rPr>
        <w:t xml:space="preserve">, </w:t>
      </w:r>
      <w:r w:rsidR="00584E41" w:rsidRPr="005D0BC5">
        <w:rPr>
          <w:rFonts w:ascii="Times New Roman" w:hAnsi="Times New Roman" w:cs="Times New Roman"/>
          <w:sz w:val="24"/>
          <w:szCs w:val="24"/>
          <w:shd w:val="clear" w:color="auto" w:fill="FFFFFF"/>
        </w:rPr>
        <w:t>na forma previst</w:t>
      </w:r>
      <w:r w:rsidR="00444AE0">
        <w:rPr>
          <w:rFonts w:ascii="Times New Roman" w:hAnsi="Times New Roman" w:cs="Times New Roman"/>
          <w:sz w:val="24"/>
          <w:szCs w:val="24"/>
          <w:shd w:val="clear" w:color="auto" w:fill="FFFFFF"/>
        </w:rPr>
        <w:t>a</w:t>
      </w:r>
      <w:r w:rsidR="00584E41" w:rsidRPr="005D0BC5">
        <w:rPr>
          <w:rFonts w:ascii="Times New Roman" w:hAnsi="Times New Roman" w:cs="Times New Roman"/>
          <w:sz w:val="24"/>
          <w:szCs w:val="24"/>
          <w:shd w:val="clear" w:color="auto" w:fill="FFFFFF"/>
        </w:rPr>
        <w:t xml:space="preserve"> na Lei Federal nº 14.133/2021.</w:t>
      </w:r>
    </w:p>
    <w:p w14:paraId="05754BDC" w14:textId="77777777" w:rsidR="00D72F03" w:rsidRPr="005D0BC5" w:rsidRDefault="00D72F03"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18.</w:t>
      </w:r>
      <w:r w:rsidR="00541F7E" w:rsidRPr="005D0BC5">
        <w:rPr>
          <w:rFonts w:ascii="Times New Roman" w:hAnsi="Times New Roman" w:cs="Times New Roman"/>
          <w:b/>
          <w:bCs/>
          <w:color w:val="000000"/>
          <w:sz w:val="24"/>
          <w:szCs w:val="24"/>
          <w:shd w:val="clear" w:color="auto" w:fill="FFFFFF"/>
          <w:lang w:eastAsia="pt-BR"/>
        </w:rPr>
        <w:t>7</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sz w:val="24"/>
          <w:szCs w:val="24"/>
          <w:shd w:val="clear" w:color="auto" w:fill="FFFFFF"/>
        </w:rPr>
        <w:t xml:space="preserve">As sanções de advertência; impedimento de licitar e contratar; e </w:t>
      </w:r>
      <w:r w:rsidRPr="005D0BC5">
        <w:rPr>
          <w:rFonts w:ascii="Times New Roman" w:hAnsi="Times New Roman" w:cs="Times New Roman"/>
          <w:sz w:val="24"/>
          <w:szCs w:val="24"/>
        </w:rPr>
        <w:t>declaração de inidoneidade para licitar ou contratar,</w:t>
      </w:r>
      <w:r w:rsidRPr="005D0BC5">
        <w:rPr>
          <w:rFonts w:ascii="Times New Roman" w:hAnsi="Times New Roman" w:cs="Times New Roman"/>
          <w:sz w:val="24"/>
          <w:szCs w:val="24"/>
          <w:shd w:val="clear" w:color="auto" w:fill="FFFFFF"/>
        </w:rPr>
        <w:t xml:space="preserve"> poderão ser aplicadas cumulativamente com a pena</w:t>
      </w:r>
      <w:r w:rsidR="00584E41" w:rsidRPr="005D0BC5">
        <w:rPr>
          <w:rFonts w:ascii="Times New Roman" w:hAnsi="Times New Roman" w:cs="Times New Roman"/>
          <w:sz w:val="24"/>
          <w:szCs w:val="24"/>
          <w:shd w:val="clear" w:color="auto" w:fill="FFFFFF"/>
        </w:rPr>
        <w:t>lidade</w:t>
      </w:r>
      <w:r w:rsidRPr="005D0BC5">
        <w:rPr>
          <w:rFonts w:ascii="Times New Roman" w:hAnsi="Times New Roman" w:cs="Times New Roman"/>
          <w:sz w:val="24"/>
          <w:szCs w:val="24"/>
          <w:shd w:val="clear" w:color="auto" w:fill="FFFFFF"/>
        </w:rPr>
        <w:t xml:space="preserve"> de multa</w:t>
      </w:r>
      <w:r w:rsidR="00584E41" w:rsidRPr="005D0BC5">
        <w:rPr>
          <w:rFonts w:ascii="Times New Roman" w:hAnsi="Times New Roman" w:cs="Times New Roman"/>
          <w:sz w:val="24"/>
          <w:szCs w:val="24"/>
          <w:shd w:val="clear" w:color="auto" w:fill="FFFFFF"/>
        </w:rPr>
        <w:t>, facultada a defesa prévia do CONTRATADO.</w:t>
      </w:r>
    </w:p>
    <w:p w14:paraId="7FEBE958" w14:textId="77777777" w:rsidR="00D72F03" w:rsidRDefault="00D72F03"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5D0BC5">
        <w:rPr>
          <w:rFonts w:ascii="Times New Roman" w:hAnsi="Times New Roman" w:cs="Times New Roman"/>
          <w:b/>
          <w:bCs/>
          <w:color w:val="000000"/>
          <w:sz w:val="24"/>
          <w:szCs w:val="24"/>
          <w:shd w:val="clear" w:color="auto" w:fill="FFFFFF"/>
          <w:lang w:eastAsia="pt-BR"/>
        </w:rPr>
        <w:t>18.</w:t>
      </w:r>
      <w:r w:rsidR="00541F7E" w:rsidRPr="005D0BC5">
        <w:rPr>
          <w:rFonts w:ascii="Times New Roman" w:hAnsi="Times New Roman" w:cs="Times New Roman"/>
          <w:b/>
          <w:bCs/>
          <w:color w:val="000000"/>
          <w:sz w:val="24"/>
          <w:szCs w:val="24"/>
          <w:shd w:val="clear" w:color="auto" w:fill="FFFFFF"/>
          <w:lang w:eastAsia="pt-BR"/>
        </w:rPr>
        <w:t>8</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sz w:val="24"/>
          <w:szCs w:val="24"/>
          <w:shd w:val="clear" w:color="auto" w:fill="FFFFFF"/>
        </w:rPr>
        <w:t>S</w:t>
      </w:r>
      <w:r w:rsidRPr="005D0BC5">
        <w:rPr>
          <w:rFonts w:ascii="Times New Roman" w:hAnsi="Times New Roman" w:cs="Times New Roman"/>
          <w:sz w:val="24"/>
          <w:szCs w:val="24"/>
        </w:rPr>
        <w:t xml:space="preserve">e a multa aplicada e as indenizações cabíveis forem superiores ao valor de pagamento eventualmente devido </w:t>
      </w:r>
      <w:r w:rsidR="00584E41" w:rsidRPr="005D0BC5">
        <w:rPr>
          <w:rFonts w:ascii="Times New Roman" w:hAnsi="Times New Roman" w:cs="Times New Roman"/>
          <w:sz w:val="24"/>
          <w:szCs w:val="24"/>
        </w:rPr>
        <w:t>pelo MUNICÍPIO</w:t>
      </w:r>
      <w:r w:rsidRPr="005D0BC5">
        <w:rPr>
          <w:rFonts w:ascii="Times New Roman" w:hAnsi="Times New Roman" w:cs="Times New Roman"/>
          <w:sz w:val="24"/>
          <w:szCs w:val="24"/>
        </w:rPr>
        <w:t xml:space="preserve"> ao contratado, além da perda desse valor, a diferença será descontada da garantia prestada ou será cobrada judicialmente.</w:t>
      </w:r>
    </w:p>
    <w:p w14:paraId="1863DE8A" w14:textId="77777777" w:rsidR="00324CDE" w:rsidRPr="005D0BC5" w:rsidRDefault="00324CDE" w:rsidP="00584E41">
      <w:pPr>
        <w:pStyle w:val="BodyText21"/>
        <w:widowControl w:val="0"/>
        <w:tabs>
          <w:tab w:val="left" w:pos="-7200"/>
          <w:tab w:val="left" w:pos="-6207"/>
        </w:tabs>
        <w:spacing w:after="0" w:line="240" w:lineRule="auto"/>
        <w:rPr>
          <w:rFonts w:ascii="Times New Roman" w:hAnsi="Times New Roman" w:cs="Times New Roman"/>
          <w:sz w:val="24"/>
          <w:szCs w:val="24"/>
        </w:rPr>
      </w:pPr>
      <w:r w:rsidRPr="00324CDE">
        <w:rPr>
          <w:rFonts w:ascii="Times New Roman" w:hAnsi="Times New Roman" w:cs="Times New Roman"/>
          <w:b/>
          <w:bCs/>
          <w:sz w:val="24"/>
          <w:szCs w:val="24"/>
        </w:rPr>
        <w:t>18.9</w:t>
      </w:r>
      <w:r>
        <w:rPr>
          <w:rFonts w:ascii="Times New Roman" w:hAnsi="Times New Roman" w:cs="Times New Roman"/>
          <w:sz w:val="24"/>
          <w:szCs w:val="24"/>
        </w:rPr>
        <w:t xml:space="preserve"> A sanção de multa poderá também ser aplicada ao responsável por qualquer das infrações administrativas previstas no item 18.5</w:t>
      </w:r>
      <w:r w:rsidR="00DF4C31">
        <w:rPr>
          <w:rFonts w:ascii="Times New Roman" w:hAnsi="Times New Roman" w:cs="Times New Roman"/>
          <w:sz w:val="24"/>
          <w:szCs w:val="24"/>
        </w:rPr>
        <w:t>, não podendo ser inferior a 0,5% nem superior a 30% do valor contratual.</w:t>
      </w:r>
    </w:p>
    <w:p w14:paraId="4A5D1A7D" w14:textId="77777777" w:rsidR="00D72F03" w:rsidRDefault="00D72F03" w:rsidP="00584E41">
      <w:pPr>
        <w:pStyle w:val="BodyText21"/>
        <w:widowControl w:val="0"/>
        <w:tabs>
          <w:tab w:val="left" w:pos="-7200"/>
          <w:tab w:val="left" w:pos="-6207"/>
        </w:tabs>
        <w:spacing w:after="0" w:line="240" w:lineRule="auto"/>
        <w:rPr>
          <w:rFonts w:ascii="Times New Roman" w:hAnsi="Times New Roman" w:cs="Times New Roman"/>
          <w:color w:val="000000"/>
          <w:sz w:val="24"/>
          <w:szCs w:val="24"/>
        </w:rPr>
      </w:pPr>
      <w:r w:rsidRPr="005D0BC5">
        <w:rPr>
          <w:rFonts w:ascii="Times New Roman" w:hAnsi="Times New Roman" w:cs="Times New Roman"/>
          <w:b/>
          <w:bCs/>
          <w:color w:val="000000"/>
          <w:sz w:val="24"/>
          <w:szCs w:val="24"/>
          <w:shd w:val="clear" w:color="auto" w:fill="FFFFFF"/>
          <w:lang w:eastAsia="pt-BR"/>
        </w:rPr>
        <w:t>18.</w:t>
      </w:r>
      <w:r w:rsidR="00324CDE">
        <w:rPr>
          <w:rFonts w:ascii="Times New Roman" w:hAnsi="Times New Roman" w:cs="Times New Roman"/>
          <w:b/>
          <w:bCs/>
          <w:color w:val="000000"/>
          <w:sz w:val="24"/>
          <w:szCs w:val="24"/>
          <w:shd w:val="clear" w:color="auto" w:fill="FFFFFF"/>
          <w:lang w:eastAsia="pt-BR"/>
        </w:rPr>
        <w:t>10</w:t>
      </w:r>
      <w:r w:rsidRPr="005D0BC5">
        <w:rPr>
          <w:rFonts w:ascii="Times New Roman" w:hAnsi="Times New Roman" w:cs="Times New Roman"/>
          <w:b/>
          <w:bCs/>
          <w:color w:val="000000"/>
          <w:sz w:val="24"/>
          <w:szCs w:val="24"/>
          <w:shd w:val="clear" w:color="auto" w:fill="FFFFFF"/>
          <w:lang w:eastAsia="pt-BR"/>
        </w:rPr>
        <w:t xml:space="preserve">. </w:t>
      </w:r>
      <w:r w:rsidR="00584E41" w:rsidRPr="005D0BC5">
        <w:rPr>
          <w:rFonts w:ascii="Times New Roman" w:hAnsi="Times New Roman" w:cs="Times New Roman"/>
          <w:color w:val="000000"/>
          <w:sz w:val="24"/>
          <w:szCs w:val="24"/>
        </w:rPr>
        <w:t>O procedimento para aplicação das sanções seguirá o disposto nos artigos 156 e seguintes da Lei 14.133/2021, garantido o exercício de contraditório e ampla defesa.</w:t>
      </w:r>
    </w:p>
    <w:p w14:paraId="70CE1CC0" w14:textId="77777777" w:rsidR="00D72F03" w:rsidRPr="005D0BC5" w:rsidRDefault="00D72F03" w:rsidP="00584E41">
      <w:pPr>
        <w:jc w:val="both"/>
        <w:rPr>
          <w:sz w:val="24"/>
          <w:szCs w:val="24"/>
        </w:rPr>
      </w:pPr>
    </w:p>
    <w:p w14:paraId="2E31EECF" w14:textId="77777777" w:rsidR="00B15043" w:rsidRPr="005D0BC5" w:rsidRDefault="00B15043" w:rsidP="00584E41">
      <w:pPr>
        <w:jc w:val="both"/>
        <w:rPr>
          <w:b/>
          <w:sz w:val="24"/>
          <w:szCs w:val="24"/>
        </w:rPr>
      </w:pPr>
      <w:r w:rsidRPr="005D0BC5">
        <w:rPr>
          <w:b/>
          <w:sz w:val="24"/>
          <w:szCs w:val="24"/>
        </w:rPr>
        <w:t>CLÁUSULA DÉCIMA NONA – ANTICORRUPÇÃO</w:t>
      </w:r>
      <w:r w:rsidR="007B6552" w:rsidRPr="005D0BC5">
        <w:rPr>
          <w:b/>
          <w:sz w:val="24"/>
          <w:szCs w:val="24"/>
        </w:rPr>
        <w:t xml:space="preserve"> </w:t>
      </w:r>
    </w:p>
    <w:p w14:paraId="4CA334D2" w14:textId="77777777" w:rsidR="00B15043" w:rsidRPr="005D0BC5" w:rsidRDefault="00B15043" w:rsidP="00584E41">
      <w:pPr>
        <w:jc w:val="both"/>
        <w:rPr>
          <w:sz w:val="24"/>
          <w:szCs w:val="24"/>
        </w:rPr>
      </w:pPr>
      <w:r w:rsidRPr="005D0BC5">
        <w:rPr>
          <w:b/>
          <w:bCs/>
          <w:sz w:val="24"/>
          <w:szCs w:val="24"/>
        </w:rPr>
        <w:t>19.1</w:t>
      </w:r>
      <w:r w:rsidRPr="005D0BC5">
        <w:rPr>
          <w:sz w:val="24"/>
          <w:szCs w:val="24"/>
        </w:rPr>
        <w:t xml:space="preserve"> As partes declaram conhecer as normas de prevenção à corrupção previstas na legislação brasileira, dentre elas, a Lei de Improbidade Administrativa (Lei Federal n.º 8.429/1992), a Lei Federal n.º 12.846/2013 e seus regulamentos, comprometem</w:t>
      </w:r>
      <w:r w:rsidR="001E30EC" w:rsidRPr="005D0BC5">
        <w:rPr>
          <w:sz w:val="24"/>
          <w:szCs w:val="24"/>
        </w:rPr>
        <w:t>-se</w:t>
      </w:r>
      <w:r w:rsidRPr="005D0BC5">
        <w:rPr>
          <w:sz w:val="24"/>
          <w:szCs w:val="24"/>
        </w:rPr>
        <w:t xml:space="preserve">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2C2E29EB" w14:textId="77777777" w:rsidR="002C29C9" w:rsidRPr="005D0BC5" w:rsidRDefault="002C29C9" w:rsidP="00584E41">
      <w:pPr>
        <w:jc w:val="both"/>
        <w:rPr>
          <w:b/>
          <w:bCs/>
          <w:sz w:val="24"/>
          <w:szCs w:val="24"/>
        </w:rPr>
      </w:pPr>
    </w:p>
    <w:p w14:paraId="020AD6BF" w14:textId="77777777" w:rsidR="002C29C9" w:rsidRPr="007F5DEF" w:rsidRDefault="002C29C9" w:rsidP="00584E41">
      <w:pPr>
        <w:jc w:val="both"/>
        <w:rPr>
          <w:b/>
          <w:sz w:val="24"/>
          <w:szCs w:val="24"/>
        </w:rPr>
      </w:pPr>
      <w:r w:rsidRPr="007F5DEF">
        <w:rPr>
          <w:b/>
          <w:sz w:val="24"/>
          <w:szCs w:val="24"/>
        </w:rPr>
        <w:t>CLÁUSULA VIGÉSIMA - DAS ALTERAÇÕES</w:t>
      </w:r>
      <w:r w:rsidR="00972DF1" w:rsidRPr="007F5DEF">
        <w:rPr>
          <w:b/>
          <w:sz w:val="24"/>
          <w:szCs w:val="24"/>
        </w:rPr>
        <w:t xml:space="preserve"> CONTRATUAIS</w:t>
      </w:r>
    </w:p>
    <w:p w14:paraId="74DCFD9A" w14:textId="77777777" w:rsidR="00541F7E" w:rsidRPr="007F5DEF" w:rsidRDefault="009F727B" w:rsidP="00584E41">
      <w:pPr>
        <w:pStyle w:val="BodyText21"/>
        <w:widowControl w:val="0"/>
        <w:tabs>
          <w:tab w:val="left" w:pos="-7200"/>
          <w:tab w:val="left" w:pos="-6207"/>
        </w:tabs>
        <w:spacing w:after="0" w:line="240" w:lineRule="auto"/>
        <w:rPr>
          <w:rFonts w:ascii="Times New Roman" w:hAnsi="Times New Roman" w:cs="Times New Roman"/>
          <w:color w:val="000000"/>
          <w:sz w:val="24"/>
          <w:szCs w:val="24"/>
          <w:shd w:val="clear" w:color="auto" w:fill="FFFFFF"/>
        </w:rPr>
      </w:pPr>
      <w:bookmarkStart w:id="83" w:name="_Hlk131069670"/>
      <w:r w:rsidRPr="007F5DEF">
        <w:rPr>
          <w:rFonts w:ascii="Times New Roman" w:hAnsi="Times New Roman" w:cs="Times New Roman"/>
          <w:b/>
          <w:bCs/>
          <w:sz w:val="24"/>
          <w:szCs w:val="24"/>
          <w:shd w:val="clear" w:color="auto" w:fill="FFFFFF"/>
        </w:rPr>
        <w:t>20</w:t>
      </w:r>
      <w:r w:rsidR="00D72F03" w:rsidRPr="007F5DEF">
        <w:rPr>
          <w:rFonts w:ascii="Times New Roman" w:hAnsi="Times New Roman" w:cs="Times New Roman"/>
          <w:b/>
          <w:bCs/>
          <w:sz w:val="24"/>
          <w:szCs w:val="24"/>
          <w:shd w:val="clear" w:color="auto" w:fill="FFFFFF"/>
        </w:rPr>
        <w:t>.1.</w:t>
      </w:r>
      <w:r w:rsidR="00D72F03" w:rsidRPr="007F5DEF">
        <w:rPr>
          <w:rFonts w:ascii="Times New Roman" w:hAnsi="Times New Roman" w:cs="Times New Roman"/>
          <w:sz w:val="24"/>
          <w:szCs w:val="24"/>
          <w:shd w:val="clear" w:color="auto" w:fill="FFFFFF"/>
        </w:rPr>
        <w:t xml:space="preserve"> </w:t>
      </w:r>
      <w:bookmarkEnd w:id="83"/>
      <w:r w:rsidR="00584E41" w:rsidRPr="007F5DEF">
        <w:rPr>
          <w:rFonts w:ascii="Times New Roman" w:hAnsi="Times New Roman" w:cs="Times New Roman"/>
          <w:sz w:val="24"/>
          <w:szCs w:val="24"/>
          <w:shd w:val="clear" w:color="auto" w:fill="FFFFFF"/>
        </w:rPr>
        <w:t xml:space="preserve">Este Contrato poderá ser alterado </w:t>
      </w:r>
      <w:r w:rsidR="00584E41" w:rsidRPr="007F5DEF">
        <w:rPr>
          <w:rFonts w:ascii="Times New Roman" w:hAnsi="Times New Roman" w:cs="Times New Roman"/>
          <w:color w:val="000000"/>
          <w:sz w:val="24"/>
          <w:szCs w:val="24"/>
          <w:shd w:val="clear" w:color="auto" w:fill="FFFFFF"/>
        </w:rPr>
        <w:t>em qualquer das hipóteses previstas nos artigos 124 e seguintes da Lei Federal n.º 14.133. de 2021, mediante anuência expressa do PARANACIDADE</w:t>
      </w:r>
      <w:r w:rsidR="008F09F8">
        <w:rPr>
          <w:rFonts w:ascii="Times New Roman" w:hAnsi="Times New Roman" w:cs="Times New Roman"/>
          <w:color w:val="000000"/>
          <w:sz w:val="24"/>
          <w:szCs w:val="24"/>
          <w:shd w:val="clear" w:color="auto" w:fill="FFFFFF"/>
        </w:rPr>
        <w:t>, salvo as que tratarem da prorrogação, tão somente, do prazo de vigência contratual.</w:t>
      </w:r>
    </w:p>
    <w:p w14:paraId="5CFA0132" w14:textId="77777777" w:rsidR="00584E41" w:rsidRPr="005D0BC5" w:rsidRDefault="00584E41" w:rsidP="00584E41">
      <w:pPr>
        <w:pStyle w:val="BodyText21"/>
        <w:widowControl w:val="0"/>
        <w:tabs>
          <w:tab w:val="left" w:pos="-7200"/>
          <w:tab w:val="left" w:pos="-6207"/>
        </w:tabs>
        <w:spacing w:after="0" w:line="240" w:lineRule="auto"/>
        <w:rPr>
          <w:rFonts w:ascii="Times New Roman" w:hAnsi="Times New Roman" w:cs="Times New Roman"/>
          <w:sz w:val="24"/>
          <w:szCs w:val="24"/>
          <w:highlight w:val="yellow"/>
          <w:shd w:val="clear" w:color="auto" w:fill="FFFFFF"/>
        </w:rPr>
      </w:pPr>
    </w:p>
    <w:p w14:paraId="7E0CBC7E" w14:textId="77777777" w:rsidR="00972DF1" w:rsidRPr="005D0BC5" w:rsidRDefault="002C29C9" w:rsidP="00584E41">
      <w:pPr>
        <w:jc w:val="both"/>
        <w:rPr>
          <w:b/>
          <w:sz w:val="24"/>
          <w:szCs w:val="24"/>
        </w:rPr>
      </w:pPr>
      <w:r w:rsidRPr="005D0BC5">
        <w:rPr>
          <w:b/>
          <w:sz w:val="24"/>
          <w:szCs w:val="24"/>
        </w:rPr>
        <w:t xml:space="preserve">CLÁUSULA VIGÉSIMA </w:t>
      </w:r>
      <w:r w:rsidR="00A364DE" w:rsidRPr="005D0BC5">
        <w:rPr>
          <w:b/>
          <w:sz w:val="24"/>
          <w:szCs w:val="24"/>
        </w:rPr>
        <w:t xml:space="preserve">PRIMEIRA </w:t>
      </w:r>
      <w:r w:rsidRPr="005D0BC5">
        <w:rPr>
          <w:b/>
          <w:sz w:val="24"/>
          <w:szCs w:val="24"/>
        </w:rPr>
        <w:t>- DAS DISPOSIÇÕES GERAIS</w:t>
      </w:r>
    </w:p>
    <w:p w14:paraId="49A82C1A" w14:textId="77777777" w:rsidR="00312EB4" w:rsidRPr="005D0BC5" w:rsidRDefault="00A364DE" w:rsidP="00584E41">
      <w:pPr>
        <w:jc w:val="both"/>
        <w:rPr>
          <w:ins w:id="84" w:author="Maria G. S. Borguezan (GEDA)" w:date="2023-05-22T16:56:00Z"/>
          <w:sz w:val="24"/>
          <w:szCs w:val="24"/>
        </w:rPr>
      </w:pPr>
      <w:r w:rsidRPr="005D0BC5">
        <w:rPr>
          <w:b/>
          <w:bCs/>
          <w:sz w:val="24"/>
          <w:szCs w:val="24"/>
        </w:rPr>
        <w:t>21</w:t>
      </w:r>
      <w:r w:rsidR="00972DF1" w:rsidRPr="005D0BC5">
        <w:rPr>
          <w:b/>
          <w:bCs/>
          <w:sz w:val="24"/>
          <w:szCs w:val="24"/>
        </w:rPr>
        <w:t>.1</w:t>
      </w:r>
      <w:r w:rsidR="00972DF1" w:rsidRPr="005D0BC5">
        <w:rPr>
          <w:sz w:val="24"/>
          <w:szCs w:val="24"/>
        </w:rPr>
        <w:t xml:space="preserve"> </w:t>
      </w:r>
      <w:r w:rsidR="00276033" w:rsidRPr="005D0BC5">
        <w:rPr>
          <w:sz w:val="24"/>
          <w:szCs w:val="24"/>
        </w:rPr>
        <w:t>Deverá a CONTRATADA notificar à fiscalização e aguardar instruções sobre os procedimentos a serem seguidos, quando vier a ser descoberto q</w:t>
      </w:r>
      <w:r w:rsidR="002C29C9" w:rsidRPr="005D0BC5">
        <w:rPr>
          <w:sz w:val="24"/>
          <w:szCs w:val="24"/>
        </w:rPr>
        <w:t>ualquer objeto de valor histórico</w:t>
      </w:r>
      <w:r w:rsidR="00276033" w:rsidRPr="005D0BC5">
        <w:rPr>
          <w:sz w:val="24"/>
          <w:szCs w:val="24"/>
        </w:rPr>
        <w:t xml:space="preserve"> ou</w:t>
      </w:r>
      <w:r w:rsidR="002C29C9" w:rsidRPr="005D0BC5">
        <w:rPr>
          <w:sz w:val="24"/>
          <w:szCs w:val="24"/>
        </w:rPr>
        <w:t xml:space="preserve"> valor significativo em qualquer parte do canteiro de obras e/ou local em que está sendo executado o objeto do presente </w:t>
      </w:r>
      <w:r w:rsidR="00276033" w:rsidRPr="005D0BC5">
        <w:rPr>
          <w:sz w:val="24"/>
          <w:szCs w:val="24"/>
        </w:rPr>
        <w:t>contrato</w:t>
      </w:r>
      <w:r w:rsidR="00AC6E61" w:rsidRPr="005D0BC5">
        <w:rPr>
          <w:sz w:val="24"/>
          <w:szCs w:val="24"/>
        </w:rPr>
        <w:t>.</w:t>
      </w:r>
    </w:p>
    <w:p w14:paraId="53B0C4E0" w14:textId="77777777" w:rsidR="00A364DE" w:rsidRPr="005D0BC5" w:rsidRDefault="00A364DE" w:rsidP="00584E41">
      <w:pPr>
        <w:jc w:val="both"/>
        <w:rPr>
          <w:sz w:val="24"/>
          <w:szCs w:val="24"/>
        </w:rPr>
      </w:pPr>
      <w:r w:rsidRPr="005D0BC5">
        <w:rPr>
          <w:b/>
          <w:bCs/>
          <w:sz w:val="24"/>
          <w:szCs w:val="24"/>
        </w:rPr>
        <w:t>21.2</w:t>
      </w:r>
      <w:r w:rsidRPr="005D0BC5">
        <w:rPr>
          <w:sz w:val="24"/>
          <w:szCs w:val="24"/>
        </w:rPr>
        <w:t xml:space="preserve"> </w:t>
      </w:r>
      <w:r w:rsidR="005F4D81" w:rsidRPr="005D0BC5">
        <w:rPr>
          <w:sz w:val="24"/>
          <w:szCs w:val="24"/>
        </w:rPr>
        <w:t>Havendo discrepância entre os valores indicados numericamente e por extenso, fica desde já acordado entre as partes contratantes que sempre prevalecerão aqueles mencionados por extenso.</w:t>
      </w:r>
    </w:p>
    <w:p w14:paraId="3F7DA0A3" w14:textId="77777777" w:rsidR="00312EB4" w:rsidRPr="005D0BC5" w:rsidRDefault="00A364DE" w:rsidP="00584E41">
      <w:pPr>
        <w:jc w:val="both"/>
        <w:rPr>
          <w:sz w:val="24"/>
          <w:szCs w:val="24"/>
        </w:rPr>
      </w:pPr>
      <w:r w:rsidRPr="005D0BC5">
        <w:rPr>
          <w:b/>
          <w:bCs/>
          <w:sz w:val="24"/>
          <w:szCs w:val="24"/>
        </w:rPr>
        <w:t>21.3</w:t>
      </w:r>
      <w:r w:rsidR="00972DF1" w:rsidRPr="005D0BC5">
        <w:rPr>
          <w:sz w:val="24"/>
          <w:szCs w:val="24"/>
        </w:rPr>
        <w:t xml:space="preserve"> </w:t>
      </w:r>
      <w:r w:rsidR="00312EB4" w:rsidRPr="005D0BC5">
        <w:rPr>
          <w:sz w:val="24"/>
          <w:szCs w:val="24"/>
        </w:rPr>
        <w:t>Os casos omissos serão dirimidos de comum acordo entre as partes, com base na legislação em vigor e aplicáveis a espécie.</w:t>
      </w:r>
    </w:p>
    <w:p w14:paraId="51887032" w14:textId="77777777" w:rsidR="000B6154" w:rsidRPr="005D0BC5" w:rsidRDefault="00A364DE" w:rsidP="00584E41">
      <w:pPr>
        <w:jc w:val="both"/>
        <w:rPr>
          <w:sz w:val="24"/>
          <w:szCs w:val="24"/>
        </w:rPr>
      </w:pPr>
      <w:r w:rsidRPr="005D0BC5">
        <w:rPr>
          <w:b/>
          <w:bCs/>
          <w:sz w:val="24"/>
          <w:szCs w:val="24"/>
        </w:rPr>
        <w:t>21.4</w:t>
      </w:r>
      <w:r w:rsidR="000B6154" w:rsidRPr="005D0BC5">
        <w:rPr>
          <w:sz w:val="24"/>
          <w:szCs w:val="24"/>
        </w:rPr>
        <w:t xml:space="preserve"> O presente contrato </w:t>
      </w:r>
      <w:r w:rsidR="007F5DEF">
        <w:rPr>
          <w:sz w:val="24"/>
          <w:szCs w:val="24"/>
        </w:rPr>
        <w:t xml:space="preserve">e seus aditamentos </w:t>
      </w:r>
      <w:r w:rsidR="000B6154" w:rsidRPr="005D0BC5">
        <w:rPr>
          <w:sz w:val="24"/>
          <w:szCs w:val="24"/>
        </w:rPr>
        <w:t>ser</w:t>
      </w:r>
      <w:r w:rsidR="007F5DEF">
        <w:rPr>
          <w:sz w:val="24"/>
          <w:szCs w:val="24"/>
        </w:rPr>
        <w:t>ão</w:t>
      </w:r>
      <w:r w:rsidR="000B6154" w:rsidRPr="005D0BC5">
        <w:rPr>
          <w:sz w:val="24"/>
          <w:szCs w:val="24"/>
        </w:rPr>
        <w:t xml:space="preserve"> publicado</w:t>
      </w:r>
      <w:r w:rsidR="002E2C39">
        <w:rPr>
          <w:sz w:val="24"/>
          <w:szCs w:val="24"/>
        </w:rPr>
        <w:t>s</w:t>
      </w:r>
      <w:r w:rsidR="000B6154" w:rsidRPr="005D0BC5">
        <w:rPr>
          <w:sz w:val="24"/>
          <w:szCs w:val="24"/>
        </w:rPr>
        <w:t xml:space="preserve"> no Portal Nacional de Contratações Públicas</w:t>
      </w:r>
      <w:r w:rsidR="004F0D8A" w:rsidRPr="005D0BC5">
        <w:rPr>
          <w:sz w:val="24"/>
          <w:szCs w:val="24"/>
        </w:rPr>
        <w:t xml:space="preserve"> e no sítio eletrônico oficial</w:t>
      </w:r>
      <w:r w:rsidR="002E2C39">
        <w:rPr>
          <w:sz w:val="24"/>
          <w:szCs w:val="24"/>
        </w:rPr>
        <w:t xml:space="preserve"> do município </w:t>
      </w:r>
      <w:r w:rsidR="004F0D8A" w:rsidRPr="005D0BC5">
        <w:rPr>
          <w:sz w:val="24"/>
          <w:szCs w:val="24"/>
        </w:rPr>
        <w:t>m até 20 dias úteis da data da sua assinatura.</w:t>
      </w:r>
    </w:p>
    <w:p w14:paraId="7A4505FA" w14:textId="77777777" w:rsidR="002C29C9" w:rsidRPr="005D0BC5" w:rsidRDefault="002C29C9" w:rsidP="00584E41">
      <w:pPr>
        <w:jc w:val="both"/>
        <w:rPr>
          <w:sz w:val="24"/>
          <w:szCs w:val="24"/>
        </w:rPr>
      </w:pPr>
    </w:p>
    <w:p w14:paraId="45034387" w14:textId="77777777" w:rsidR="00BD724C" w:rsidRPr="005D0BC5" w:rsidRDefault="00BD724C" w:rsidP="00584E41">
      <w:pPr>
        <w:jc w:val="both"/>
        <w:rPr>
          <w:b/>
          <w:bCs/>
          <w:sz w:val="24"/>
          <w:szCs w:val="24"/>
        </w:rPr>
      </w:pPr>
      <w:bookmarkStart w:id="85" w:name="_Hlk86321849"/>
      <w:r w:rsidRPr="005D0BC5">
        <w:rPr>
          <w:b/>
          <w:bCs/>
          <w:sz w:val="24"/>
          <w:szCs w:val="24"/>
        </w:rPr>
        <w:t xml:space="preserve">CLÁUSULA VIGÉSIMA </w:t>
      </w:r>
      <w:r w:rsidR="00A364DE" w:rsidRPr="005D0BC5">
        <w:rPr>
          <w:b/>
          <w:bCs/>
          <w:sz w:val="24"/>
          <w:szCs w:val="24"/>
        </w:rPr>
        <w:t xml:space="preserve">SEGUNDA </w:t>
      </w:r>
      <w:r w:rsidRPr="005D0BC5">
        <w:rPr>
          <w:b/>
          <w:bCs/>
          <w:sz w:val="24"/>
          <w:szCs w:val="24"/>
        </w:rPr>
        <w:t xml:space="preserve">- DO GERENCIAMENTO DE RESÍDUOS DA CONSTRUÇÃO CIVIL E DA UTILIZAÇÃO DE PRODUTOS E SUBPRODUTOS DE MADEIRA </w:t>
      </w:r>
    </w:p>
    <w:p w14:paraId="294267B0" w14:textId="77777777" w:rsidR="00984933" w:rsidRPr="005D0BC5" w:rsidRDefault="00A364DE" w:rsidP="00584E41">
      <w:pPr>
        <w:jc w:val="both"/>
        <w:rPr>
          <w:sz w:val="24"/>
          <w:szCs w:val="24"/>
        </w:rPr>
      </w:pPr>
      <w:r w:rsidRPr="005D0BC5">
        <w:rPr>
          <w:b/>
          <w:bCs/>
          <w:sz w:val="24"/>
          <w:szCs w:val="24"/>
        </w:rPr>
        <w:t>22</w:t>
      </w:r>
      <w:r w:rsidR="00D26602" w:rsidRPr="005D0BC5">
        <w:rPr>
          <w:b/>
          <w:bCs/>
          <w:sz w:val="24"/>
          <w:szCs w:val="24"/>
        </w:rPr>
        <w:t xml:space="preserve">.1 </w:t>
      </w:r>
      <w:r w:rsidR="00BD724C" w:rsidRPr="005D0BC5">
        <w:rPr>
          <w:sz w:val="24"/>
          <w:szCs w:val="24"/>
        </w:rPr>
        <w:t xml:space="preserve">No que diz respeito ao Gerenciamento de Resíduos da Construção Civil, a empresa deverá executar a obra de acordo com a Resolução do CONAMA n.º 307, de 5 de julho de 2002 e suas alterações juntamente com a legislação pertinente do município onde será </w:t>
      </w:r>
      <w:r w:rsidR="00943759" w:rsidRPr="005D0BC5">
        <w:rPr>
          <w:sz w:val="24"/>
          <w:szCs w:val="24"/>
        </w:rPr>
        <w:t>realizada</w:t>
      </w:r>
      <w:r w:rsidR="00BD724C" w:rsidRPr="005D0BC5">
        <w:rPr>
          <w:sz w:val="24"/>
          <w:szCs w:val="24"/>
        </w:rPr>
        <w:t>.</w:t>
      </w:r>
    </w:p>
    <w:p w14:paraId="73909603" w14:textId="77777777" w:rsidR="00BD724C" w:rsidRPr="005D0BC5" w:rsidRDefault="00A364DE" w:rsidP="00584E41">
      <w:pPr>
        <w:jc w:val="both"/>
        <w:rPr>
          <w:sz w:val="24"/>
          <w:szCs w:val="24"/>
        </w:rPr>
      </w:pPr>
      <w:r w:rsidRPr="005D0BC5">
        <w:rPr>
          <w:b/>
          <w:bCs/>
          <w:sz w:val="24"/>
          <w:szCs w:val="24"/>
        </w:rPr>
        <w:t>22</w:t>
      </w:r>
      <w:r w:rsidR="00D26602" w:rsidRPr="005D0BC5">
        <w:rPr>
          <w:b/>
          <w:bCs/>
          <w:sz w:val="24"/>
          <w:szCs w:val="24"/>
        </w:rPr>
        <w:t xml:space="preserve">.2 </w:t>
      </w:r>
      <w:r w:rsidR="00BD724C" w:rsidRPr="005D0BC5">
        <w:rPr>
          <w:sz w:val="24"/>
          <w:szCs w:val="24"/>
        </w:rPr>
        <w:t xml:space="preserve">A contratada somente deverá utilizar produtos ou subprodutos de madeira de origem exótica ou nativa que tenham procedência legal, conforme Decreto Estadual n.º 4.889, de 31 de maio de 2005. </w:t>
      </w:r>
    </w:p>
    <w:p w14:paraId="0CD7F172" w14:textId="77777777" w:rsidR="007B6552" w:rsidRPr="005D0BC5" w:rsidRDefault="00A364DE" w:rsidP="00125FE9">
      <w:pPr>
        <w:pStyle w:val="BodyText21"/>
        <w:widowControl w:val="0"/>
        <w:tabs>
          <w:tab w:val="left" w:pos="-10517"/>
          <w:tab w:val="left" w:pos="-9524"/>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22.</w:t>
      </w:r>
      <w:r w:rsidR="007B6552" w:rsidRPr="005D0BC5">
        <w:rPr>
          <w:rFonts w:ascii="Times New Roman" w:hAnsi="Times New Roman" w:cs="Times New Roman"/>
          <w:b/>
          <w:bCs/>
          <w:sz w:val="24"/>
          <w:szCs w:val="24"/>
          <w:shd w:val="clear" w:color="auto" w:fill="FFFFFF"/>
        </w:rPr>
        <w:t>2.</w:t>
      </w:r>
      <w:r w:rsidR="00984933" w:rsidRPr="005D0BC5">
        <w:rPr>
          <w:rFonts w:ascii="Times New Roman" w:hAnsi="Times New Roman" w:cs="Times New Roman"/>
          <w:b/>
          <w:bCs/>
          <w:sz w:val="24"/>
          <w:szCs w:val="24"/>
          <w:shd w:val="clear" w:color="auto" w:fill="FFFFFF"/>
        </w:rPr>
        <w:t>1</w:t>
      </w:r>
      <w:r w:rsidR="007B6552" w:rsidRPr="005D0BC5">
        <w:rPr>
          <w:rFonts w:ascii="Times New Roman" w:hAnsi="Times New Roman" w:cs="Times New Roman"/>
          <w:b/>
          <w:bCs/>
          <w:sz w:val="24"/>
          <w:szCs w:val="24"/>
          <w:shd w:val="clear" w:color="auto" w:fill="FFFFFF"/>
        </w:rPr>
        <w:t>.</w:t>
      </w:r>
      <w:r w:rsidR="007B6552" w:rsidRPr="005D0BC5">
        <w:rPr>
          <w:rFonts w:ascii="Times New Roman" w:hAnsi="Times New Roman" w:cs="Times New Roman"/>
          <w:sz w:val="24"/>
          <w:szCs w:val="24"/>
          <w:shd w:val="clear" w:color="auto" w:fill="FFFFFF"/>
        </w:rPr>
        <w:t xml:space="preserve"> O descumprimento, pelo CONTRATADO, dos requisitos impostos no item </w:t>
      </w:r>
      <w:r w:rsidRPr="005D0BC5">
        <w:rPr>
          <w:rFonts w:ascii="Times New Roman" w:hAnsi="Times New Roman" w:cs="Times New Roman"/>
          <w:sz w:val="24"/>
          <w:szCs w:val="24"/>
          <w:shd w:val="clear" w:color="auto" w:fill="FFFFFF"/>
        </w:rPr>
        <w:t>22</w:t>
      </w:r>
      <w:r w:rsidR="007B6552" w:rsidRPr="005D0BC5">
        <w:rPr>
          <w:rFonts w:ascii="Times New Roman" w:hAnsi="Times New Roman" w:cs="Times New Roman"/>
          <w:sz w:val="24"/>
          <w:szCs w:val="24"/>
          <w:shd w:val="clear" w:color="auto" w:fill="FFFFFF"/>
        </w:rPr>
        <w:t>.2 deste Contrato, poderá implicar extinção do contrato, com amparo no art. 137, I da Lei Federal 14.133, de 2021, c/c a aplicação das penalidades previstas nos mesmos Diplomas Legais e neste Contrato.</w:t>
      </w:r>
    </w:p>
    <w:p w14:paraId="53565BBC" w14:textId="77777777" w:rsidR="00BD724C" w:rsidRPr="005D0BC5" w:rsidRDefault="00BD724C" w:rsidP="00584E41">
      <w:pPr>
        <w:jc w:val="both"/>
        <w:rPr>
          <w:sz w:val="24"/>
          <w:szCs w:val="24"/>
        </w:rPr>
      </w:pPr>
    </w:p>
    <w:p w14:paraId="330A136A" w14:textId="77777777" w:rsidR="002C29C9" w:rsidRPr="005D0BC5" w:rsidRDefault="00BD724C" w:rsidP="00584E41">
      <w:pPr>
        <w:jc w:val="both"/>
        <w:rPr>
          <w:b/>
          <w:sz w:val="24"/>
          <w:szCs w:val="24"/>
        </w:rPr>
      </w:pPr>
      <w:r w:rsidRPr="005D0BC5">
        <w:rPr>
          <w:b/>
          <w:sz w:val="24"/>
          <w:szCs w:val="24"/>
        </w:rPr>
        <w:t xml:space="preserve">CLÁUSULA VIGÉSIMA </w:t>
      </w:r>
      <w:r w:rsidR="00A364DE" w:rsidRPr="005D0BC5">
        <w:rPr>
          <w:b/>
          <w:sz w:val="24"/>
          <w:szCs w:val="24"/>
        </w:rPr>
        <w:t xml:space="preserve">TERCEIRA </w:t>
      </w:r>
      <w:r w:rsidRPr="005D0BC5">
        <w:rPr>
          <w:b/>
          <w:sz w:val="24"/>
          <w:szCs w:val="24"/>
        </w:rPr>
        <w:t>- DO FORO</w:t>
      </w:r>
      <w:bookmarkEnd w:id="85"/>
    </w:p>
    <w:p w14:paraId="2497945D" w14:textId="7AA62400" w:rsidR="002C29C9" w:rsidRPr="005D0BC5" w:rsidRDefault="00A364DE" w:rsidP="00584E41">
      <w:pPr>
        <w:jc w:val="both"/>
        <w:rPr>
          <w:sz w:val="24"/>
          <w:szCs w:val="24"/>
        </w:rPr>
      </w:pPr>
      <w:r w:rsidRPr="005D0BC5">
        <w:rPr>
          <w:b/>
          <w:bCs/>
          <w:sz w:val="24"/>
          <w:szCs w:val="24"/>
        </w:rPr>
        <w:t>23.</w:t>
      </w:r>
      <w:r w:rsidR="00D26602" w:rsidRPr="005D0BC5">
        <w:rPr>
          <w:b/>
          <w:bCs/>
          <w:sz w:val="24"/>
          <w:szCs w:val="24"/>
        </w:rPr>
        <w:t>1</w:t>
      </w:r>
      <w:r w:rsidR="00D26602" w:rsidRPr="005D0BC5">
        <w:rPr>
          <w:sz w:val="24"/>
          <w:szCs w:val="24"/>
        </w:rPr>
        <w:t xml:space="preserve"> </w:t>
      </w:r>
      <w:r w:rsidR="002C29C9" w:rsidRPr="005D0BC5">
        <w:rPr>
          <w:sz w:val="24"/>
          <w:szCs w:val="24"/>
        </w:rPr>
        <w:t xml:space="preserve">As partes elegem o foro da Comarca de </w:t>
      </w:r>
      <w:r w:rsidR="002C29C9" w:rsidRPr="005D0BC5">
        <w:rPr>
          <w:i/>
          <w:iCs/>
          <w:sz w:val="24"/>
          <w:szCs w:val="24"/>
        </w:rPr>
        <w:t>(</w:t>
      </w:r>
      <w:r w:rsidR="003465A3" w:rsidRPr="005D0BC5">
        <w:rPr>
          <w:sz w:val="24"/>
          <w:szCs w:val="24"/>
        </w:rPr>
        <w:fldChar w:fldCharType="begin">
          <w:ffData>
            <w:name w:val="Texto1"/>
            <w:enabled/>
            <w:calcOnExit w:val="0"/>
            <w:textInput/>
          </w:ffData>
        </w:fldChar>
      </w:r>
      <w:r w:rsidR="003465A3" w:rsidRPr="005D0BC5">
        <w:rPr>
          <w:sz w:val="24"/>
          <w:szCs w:val="24"/>
        </w:rPr>
        <w:instrText xml:space="preserve"> FORMTEXT </w:instrText>
      </w:r>
      <w:r w:rsidR="003465A3" w:rsidRPr="005D0BC5">
        <w:rPr>
          <w:sz w:val="24"/>
          <w:szCs w:val="24"/>
        </w:rPr>
      </w:r>
      <w:r w:rsidR="003465A3" w:rsidRPr="005D0BC5">
        <w:rPr>
          <w:sz w:val="24"/>
          <w:szCs w:val="24"/>
        </w:rPr>
        <w:fldChar w:fldCharType="separate"/>
      </w:r>
      <w:r w:rsidR="00831784">
        <w:rPr>
          <w:noProof/>
          <w:sz w:val="24"/>
          <w:szCs w:val="24"/>
        </w:rPr>
        <w:t>Ibaiti</w:t>
      </w:r>
      <w:r w:rsidR="003465A3" w:rsidRPr="005D0BC5">
        <w:rPr>
          <w:sz w:val="24"/>
          <w:szCs w:val="24"/>
        </w:rPr>
        <w:fldChar w:fldCharType="end"/>
      </w:r>
      <w:r w:rsidR="002C29C9" w:rsidRPr="005D0BC5">
        <w:rPr>
          <w:i/>
          <w:iCs/>
          <w:sz w:val="24"/>
          <w:szCs w:val="24"/>
        </w:rPr>
        <w:t>)</w:t>
      </w:r>
      <w:r w:rsidR="002C29C9" w:rsidRPr="005D0BC5">
        <w:rPr>
          <w:sz w:val="24"/>
          <w:szCs w:val="24"/>
        </w:rPr>
        <w:t>, Estado do Paraná, para dirimir quaisquer dúvidas oriundas do presente Contrato, renunciando a qualquer outro, por mais privilegiado que seja.</w:t>
      </w:r>
    </w:p>
    <w:p w14:paraId="662378DE" w14:textId="77777777" w:rsidR="002C29C9" w:rsidRPr="00555B65" w:rsidRDefault="00CD1367" w:rsidP="00584E41">
      <w:pPr>
        <w:jc w:val="both"/>
        <w:rPr>
          <w:b/>
          <w:bCs/>
          <w:sz w:val="24"/>
          <w:szCs w:val="24"/>
        </w:rPr>
      </w:pPr>
      <w:r w:rsidRPr="00AE0D5B">
        <w:rPr>
          <w:b/>
          <w:bCs/>
          <w:sz w:val="24"/>
          <w:szCs w:val="24"/>
        </w:rPr>
        <w:t>23.2 Fica pactuado entre as partes que este contrato adota a data</w:t>
      </w:r>
      <w:r w:rsidR="00555B65" w:rsidRPr="00AE0D5B">
        <w:rPr>
          <w:b/>
          <w:bCs/>
          <w:sz w:val="24"/>
          <w:szCs w:val="24"/>
        </w:rPr>
        <w:t xml:space="preserve"> da assinatura </w:t>
      </w:r>
      <w:r w:rsidR="00514862" w:rsidRPr="00AE0D5B">
        <w:rPr>
          <w:b/>
          <w:bCs/>
          <w:sz w:val="24"/>
          <w:szCs w:val="24"/>
        </w:rPr>
        <w:t>citada no</w:t>
      </w:r>
      <w:r w:rsidR="00555B65" w:rsidRPr="00AE0D5B">
        <w:rPr>
          <w:b/>
          <w:bCs/>
          <w:sz w:val="24"/>
          <w:szCs w:val="24"/>
        </w:rPr>
        <w:t xml:space="preserve"> extrato do contrato publicado como data do acordo firmado, estando as demais clausulas vinculadas submetidas a esta data.</w:t>
      </w:r>
    </w:p>
    <w:p w14:paraId="79E0C89E" w14:textId="77777777" w:rsidR="002C29C9" w:rsidRPr="005D0BC5" w:rsidRDefault="002C29C9" w:rsidP="00584E41">
      <w:pPr>
        <w:jc w:val="both"/>
        <w:rPr>
          <w:sz w:val="24"/>
          <w:szCs w:val="24"/>
        </w:rPr>
      </w:pPr>
      <w:r w:rsidRPr="005D0BC5">
        <w:rPr>
          <w:sz w:val="24"/>
          <w:szCs w:val="24"/>
        </w:rPr>
        <w:t>E assim, por estarem justos e contratados assinam o presente em duas vias de igual teor e forma, na presença das testemunhas abaixo.</w:t>
      </w:r>
    </w:p>
    <w:p w14:paraId="3F7D4BC9" w14:textId="77777777" w:rsidR="002C29C9" w:rsidRPr="005D0BC5" w:rsidRDefault="002C29C9" w:rsidP="00584E41">
      <w:pPr>
        <w:jc w:val="both"/>
        <w:rPr>
          <w:b/>
          <w:sz w:val="24"/>
          <w:szCs w:val="24"/>
        </w:rPr>
      </w:pPr>
    </w:p>
    <w:p w14:paraId="44D1378F" w14:textId="2E501905" w:rsidR="002C29C9" w:rsidRPr="005D0BC5" w:rsidRDefault="002C29C9" w:rsidP="00584E41">
      <w:pPr>
        <w:jc w:val="center"/>
        <w:rPr>
          <w:sz w:val="24"/>
          <w:szCs w:val="24"/>
        </w:rPr>
      </w:pPr>
      <w:r w:rsidRPr="005D0BC5">
        <w:rPr>
          <w:i/>
          <w:iCs/>
          <w:sz w:val="24"/>
          <w:szCs w:val="24"/>
          <w:u w:val="single"/>
        </w:rPr>
        <w:t>(</w:t>
      </w:r>
      <w:r w:rsidR="008B6B47" w:rsidRPr="005D0BC5">
        <w:rPr>
          <w:sz w:val="24"/>
          <w:szCs w:val="24"/>
          <w:lang w:eastAsia="pt-BR"/>
        </w:rPr>
        <w:fldChar w:fldCharType="begin">
          <w:ffData>
            <w:name w:val="Texto374"/>
            <w:enabled/>
            <w:calcOnExit w:val="0"/>
            <w:textInput/>
          </w:ffData>
        </w:fldChar>
      </w:r>
      <w:r w:rsidR="008B6B47" w:rsidRPr="005D0BC5">
        <w:rPr>
          <w:sz w:val="24"/>
          <w:szCs w:val="24"/>
          <w:lang w:eastAsia="pt-BR"/>
        </w:rPr>
        <w:instrText xml:space="preserve"> FORMTEXT </w:instrText>
      </w:r>
      <w:r w:rsidR="008B6B47" w:rsidRPr="005D0BC5">
        <w:rPr>
          <w:sz w:val="24"/>
          <w:szCs w:val="24"/>
          <w:lang w:eastAsia="pt-BR"/>
        </w:rPr>
      </w:r>
      <w:r w:rsidR="008B6B47" w:rsidRPr="005D0BC5">
        <w:rPr>
          <w:sz w:val="24"/>
          <w:szCs w:val="24"/>
          <w:lang w:eastAsia="pt-BR"/>
        </w:rPr>
        <w:fldChar w:fldCharType="separate"/>
      </w:r>
      <w:r w:rsidR="00831784">
        <w:rPr>
          <w:noProof/>
          <w:sz w:val="24"/>
          <w:szCs w:val="24"/>
          <w:lang w:eastAsia="pt-BR"/>
        </w:rPr>
        <w:t>Conselheiro Mairinck</w:t>
      </w:r>
      <w:r w:rsidR="008B6B47" w:rsidRPr="005D0BC5">
        <w:rPr>
          <w:sz w:val="24"/>
          <w:szCs w:val="24"/>
          <w:lang w:eastAsia="pt-BR"/>
        </w:rPr>
        <w:fldChar w:fldCharType="end"/>
      </w:r>
      <w:r w:rsidRPr="005D0BC5">
        <w:rPr>
          <w:i/>
          <w:iCs/>
          <w:sz w:val="24"/>
          <w:szCs w:val="24"/>
          <w:u w:val="single"/>
        </w:rPr>
        <w:t>)</w:t>
      </w:r>
      <w:r w:rsidRPr="005D0BC5">
        <w:rPr>
          <w:sz w:val="24"/>
          <w:szCs w:val="24"/>
        </w:rPr>
        <w:t>,</w:t>
      </w:r>
      <w:r w:rsidRPr="005D0BC5">
        <w:rPr>
          <w:sz w:val="24"/>
          <w:szCs w:val="24"/>
          <w:lang w:eastAsia="pt-BR"/>
        </w:rPr>
        <w:t xml:space="preserv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r w:rsidRPr="005D0BC5">
        <w:rPr>
          <w:sz w:val="24"/>
          <w:szCs w:val="24"/>
        </w:rPr>
        <w:t xml:space="preserve">de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r w:rsidRPr="005D0BC5">
        <w:rPr>
          <w:sz w:val="24"/>
          <w:szCs w:val="24"/>
        </w:rPr>
        <w:t>de 20</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00831784">
        <w:rPr>
          <w:noProof/>
          <w:sz w:val="24"/>
          <w:szCs w:val="24"/>
          <w:lang w:eastAsia="pt-BR"/>
        </w:rPr>
        <w:t>24</w:t>
      </w:r>
      <w:r w:rsidRPr="005D0BC5">
        <w:rPr>
          <w:sz w:val="24"/>
          <w:szCs w:val="24"/>
          <w:lang w:eastAsia="pt-BR"/>
        </w:rPr>
        <w:fldChar w:fldCharType="end"/>
      </w:r>
      <w:r w:rsidRPr="005D0BC5">
        <w:rPr>
          <w:sz w:val="24"/>
          <w:szCs w:val="24"/>
        </w:rPr>
        <w:t>.</w:t>
      </w:r>
    </w:p>
    <w:p w14:paraId="294D451D" w14:textId="77777777" w:rsidR="002C29C9" w:rsidRPr="005D0BC5" w:rsidRDefault="002C29C9" w:rsidP="00584E41">
      <w:pPr>
        <w:jc w:val="center"/>
        <w:rPr>
          <w:sz w:val="24"/>
          <w:szCs w:val="24"/>
        </w:rPr>
      </w:pPr>
    </w:p>
    <w:p w14:paraId="14612D0C" w14:textId="77777777" w:rsidR="002C29C9" w:rsidRPr="005D0BC5" w:rsidRDefault="002C29C9" w:rsidP="00584E41">
      <w:pPr>
        <w:tabs>
          <w:tab w:val="left" w:pos="5670"/>
        </w:tabs>
        <w:jc w:val="center"/>
        <w:rPr>
          <w:sz w:val="24"/>
          <w:szCs w:val="24"/>
          <w:lang w:eastAsia="pt-BR"/>
        </w:rPr>
      </w:pPr>
    </w:p>
    <w:p w14:paraId="6F09F215" w14:textId="77777777" w:rsidR="002C29C9" w:rsidRPr="005D0BC5" w:rsidRDefault="002C29C9" w:rsidP="00584E41">
      <w:pPr>
        <w:jc w:val="center"/>
        <w:rPr>
          <w:sz w:val="24"/>
          <w:szCs w:val="24"/>
        </w:rPr>
      </w:pPr>
      <w:r w:rsidRPr="005D0BC5">
        <w:rPr>
          <w:sz w:val="24"/>
          <w:szCs w:val="24"/>
        </w:rPr>
        <w:t>CONTRATANTE                                                    CONTRATADA</w:t>
      </w:r>
    </w:p>
    <w:p w14:paraId="34245331" w14:textId="77777777" w:rsidR="00831784" w:rsidRPr="00831784" w:rsidRDefault="002C29C9" w:rsidP="00831784">
      <w:pPr>
        <w:tabs>
          <w:tab w:val="left" w:pos="5670"/>
        </w:tabs>
        <w:jc w:val="center"/>
        <w:rPr>
          <w:noProof/>
          <w:sz w:val="24"/>
          <w:szCs w:val="24"/>
          <w:lang w:eastAsia="pt-BR"/>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00831784" w:rsidRPr="00831784">
        <w:rPr>
          <w:noProof/>
          <w:sz w:val="24"/>
          <w:szCs w:val="24"/>
          <w:lang w:eastAsia="pt-BR"/>
        </w:rPr>
        <w:t>Prefeitura Municipal de Conselheiro Mairinck-Pr.</w:t>
      </w:r>
    </w:p>
    <w:p w14:paraId="23814698" w14:textId="77777777" w:rsidR="00831784" w:rsidRPr="00831784" w:rsidRDefault="00831784" w:rsidP="00831784">
      <w:pPr>
        <w:tabs>
          <w:tab w:val="left" w:pos="5670"/>
        </w:tabs>
        <w:jc w:val="center"/>
        <w:rPr>
          <w:noProof/>
          <w:sz w:val="24"/>
          <w:szCs w:val="24"/>
          <w:lang w:eastAsia="pt-BR"/>
        </w:rPr>
      </w:pPr>
      <w:r w:rsidRPr="00831784">
        <w:rPr>
          <w:noProof/>
          <w:sz w:val="24"/>
          <w:szCs w:val="24"/>
          <w:lang w:eastAsia="pt-BR"/>
        </w:rPr>
        <w:t>__________________________________</w:t>
      </w:r>
    </w:p>
    <w:p w14:paraId="317E05FE" w14:textId="77777777" w:rsidR="00831784" w:rsidRPr="00831784" w:rsidRDefault="00831784" w:rsidP="00831784">
      <w:pPr>
        <w:tabs>
          <w:tab w:val="left" w:pos="5670"/>
        </w:tabs>
        <w:jc w:val="center"/>
        <w:rPr>
          <w:noProof/>
          <w:sz w:val="24"/>
          <w:szCs w:val="24"/>
          <w:lang w:eastAsia="pt-BR"/>
        </w:rPr>
      </w:pPr>
      <w:r w:rsidRPr="00831784">
        <w:rPr>
          <w:noProof/>
          <w:sz w:val="24"/>
          <w:szCs w:val="24"/>
          <w:lang w:eastAsia="pt-BR"/>
        </w:rPr>
        <w:t>Alex Sandro Pereira Costa Domingues</w:t>
      </w:r>
    </w:p>
    <w:p w14:paraId="6B990FD4" w14:textId="4AB8B3C5" w:rsidR="002C29C9" w:rsidRPr="005D0BC5" w:rsidRDefault="00831784" w:rsidP="00831784">
      <w:pPr>
        <w:tabs>
          <w:tab w:val="left" w:pos="5670"/>
        </w:tabs>
        <w:jc w:val="center"/>
        <w:rPr>
          <w:sz w:val="24"/>
          <w:szCs w:val="24"/>
        </w:rPr>
      </w:pPr>
      <w:r w:rsidRPr="00831784">
        <w:rPr>
          <w:noProof/>
          <w:sz w:val="24"/>
          <w:szCs w:val="24"/>
          <w:lang w:eastAsia="pt-BR"/>
        </w:rPr>
        <w:t>Prefeito Municipal</w:t>
      </w:r>
      <w:r w:rsidR="002C29C9" w:rsidRPr="005D0BC5">
        <w:rPr>
          <w:sz w:val="24"/>
          <w:szCs w:val="24"/>
          <w:lang w:eastAsia="pt-BR"/>
        </w:rPr>
        <w:fldChar w:fldCharType="end"/>
      </w:r>
      <w:r w:rsidR="002C29C9" w:rsidRPr="005D0BC5">
        <w:rPr>
          <w:sz w:val="24"/>
          <w:szCs w:val="24"/>
          <w:lang w:eastAsia="pt-BR"/>
        </w:rPr>
        <w:tab/>
      </w:r>
      <w:r w:rsidR="002C29C9" w:rsidRPr="005D0BC5">
        <w:rPr>
          <w:sz w:val="24"/>
          <w:szCs w:val="24"/>
          <w:lang w:eastAsia="pt-BR"/>
        </w:rPr>
        <w:fldChar w:fldCharType="begin">
          <w:ffData>
            <w:name w:val="Texto374"/>
            <w:enabled/>
            <w:calcOnExit w:val="0"/>
            <w:textInput/>
          </w:ffData>
        </w:fldChar>
      </w:r>
      <w:r w:rsidR="002C29C9" w:rsidRPr="005D0BC5">
        <w:rPr>
          <w:sz w:val="24"/>
          <w:szCs w:val="24"/>
          <w:lang w:eastAsia="pt-BR"/>
        </w:rPr>
        <w:instrText xml:space="preserve"> FORMTEXT </w:instrText>
      </w:r>
      <w:r w:rsidR="002C29C9" w:rsidRPr="005D0BC5">
        <w:rPr>
          <w:sz w:val="24"/>
          <w:szCs w:val="24"/>
          <w:lang w:eastAsia="pt-BR"/>
        </w:rPr>
      </w:r>
      <w:r w:rsidR="002C29C9" w:rsidRPr="005D0BC5">
        <w:rPr>
          <w:sz w:val="24"/>
          <w:szCs w:val="24"/>
          <w:lang w:eastAsia="pt-BR"/>
        </w:rPr>
        <w:fldChar w:fldCharType="separate"/>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noProof/>
          <w:sz w:val="24"/>
          <w:szCs w:val="24"/>
          <w:lang w:eastAsia="pt-BR"/>
        </w:rPr>
        <w:t> </w:t>
      </w:r>
      <w:r w:rsidR="002C29C9" w:rsidRPr="005D0BC5">
        <w:rPr>
          <w:sz w:val="24"/>
          <w:szCs w:val="24"/>
          <w:lang w:eastAsia="pt-BR"/>
        </w:rPr>
        <w:fldChar w:fldCharType="end"/>
      </w:r>
    </w:p>
    <w:p w14:paraId="6A013020" w14:textId="77777777" w:rsidR="002C29C9" w:rsidRPr="005D0BC5" w:rsidRDefault="002C29C9" w:rsidP="008B6B47">
      <w:pPr>
        <w:rPr>
          <w:sz w:val="24"/>
          <w:szCs w:val="24"/>
        </w:rPr>
      </w:pPr>
    </w:p>
    <w:p w14:paraId="4AA01C0F" w14:textId="77777777" w:rsidR="002C29C9" w:rsidRPr="005D0BC5" w:rsidRDefault="002C29C9" w:rsidP="00584E41">
      <w:pPr>
        <w:rPr>
          <w:sz w:val="24"/>
          <w:szCs w:val="24"/>
        </w:rPr>
      </w:pPr>
    </w:p>
    <w:p w14:paraId="7B613C85" w14:textId="77777777" w:rsidR="002C29C9" w:rsidRPr="005D0BC5" w:rsidRDefault="002C29C9" w:rsidP="008B6B47">
      <w:pPr>
        <w:rPr>
          <w:ins w:id="86" w:author="Patricia Brochado Barreto" w:date="2023-05-22T14:19:00Z"/>
          <w:sz w:val="24"/>
          <w:szCs w:val="24"/>
        </w:rPr>
      </w:pPr>
      <w:r w:rsidRPr="005D0BC5">
        <w:rPr>
          <w:sz w:val="24"/>
          <w:szCs w:val="24"/>
        </w:rPr>
        <w:t>Testemunhas:</w:t>
      </w:r>
    </w:p>
    <w:p w14:paraId="5C5BA8AF" w14:textId="77777777" w:rsidR="00390D7A" w:rsidRPr="005D0BC5" w:rsidRDefault="00390D7A" w:rsidP="008B6B47">
      <w:pPr>
        <w:rPr>
          <w:sz w:val="24"/>
          <w:szCs w:val="24"/>
        </w:rPr>
      </w:pPr>
    </w:p>
    <w:p w14:paraId="436330D8" w14:textId="77777777" w:rsidR="002C29C9" w:rsidRPr="005D0BC5" w:rsidRDefault="002C29C9" w:rsidP="008B6B47">
      <w:pPr>
        <w:rPr>
          <w:sz w:val="24"/>
          <w:szCs w:val="24"/>
        </w:rPr>
      </w:pPr>
      <w:r w:rsidRPr="005D0BC5">
        <w:rPr>
          <w:sz w:val="24"/>
          <w:szCs w:val="24"/>
        </w:rPr>
        <w:t>__________________________</w:t>
      </w:r>
    </w:p>
    <w:p w14:paraId="4F559E31" w14:textId="77777777" w:rsidR="002C29C9" w:rsidRPr="005D0BC5" w:rsidRDefault="002C29C9" w:rsidP="008B6B47">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22A2A1D5" w14:textId="77777777" w:rsidR="002C29C9" w:rsidRPr="005D0BC5" w:rsidRDefault="002C29C9" w:rsidP="008B6B47">
      <w:pPr>
        <w:rPr>
          <w:sz w:val="24"/>
          <w:szCs w:val="24"/>
          <w:lang w:eastAsia="pt-BR"/>
        </w:rPr>
      </w:pPr>
    </w:p>
    <w:p w14:paraId="54272EA9" w14:textId="77777777" w:rsidR="002C29C9" w:rsidRPr="005D0BC5" w:rsidRDefault="002C29C9" w:rsidP="008B6B47">
      <w:pPr>
        <w:rPr>
          <w:sz w:val="24"/>
          <w:szCs w:val="24"/>
        </w:rPr>
      </w:pPr>
      <w:r w:rsidRPr="005D0BC5">
        <w:rPr>
          <w:sz w:val="24"/>
          <w:szCs w:val="24"/>
        </w:rPr>
        <w:t>__________________________</w:t>
      </w:r>
    </w:p>
    <w:p w14:paraId="7E35F1C4" w14:textId="77777777" w:rsidR="000B6154" w:rsidRPr="005D0BC5" w:rsidRDefault="002C29C9" w:rsidP="008B6B47">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bookmarkStart w:id="87" w:name="_Hlk69972961"/>
    </w:p>
    <w:p w14:paraId="7688ED60" w14:textId="77777777" w:rsidR="00943759" w:rsidRPr="00DA549B" w:rsidRDefault="00F9752E" w:rsidP="00DA549B">
      <w:pPr>
        <w:jc w:val="center"/>
        <w:rPr>
          <w:b/>
          <w:bCs/>
          <w:sz w:val="24"/>
          <w:szCs w:val="24"/>
        </w:rPr>
      </w:pPr>
      <w:r w:rsidRPr="005D0BC5">
        <w:rPr>
          <w:b/>
          <w:bCs/>
          <w:sz w:val="24"/>
          <w:szCs w:val="24"/>
        </w:rPr>
        <w:br w:type="page"/>
      </w:r>
      <w:bookmarkEnd w:id="87"/>
      <w:r w:rsidR="00943759" w:rsidRPr="00DA549B">
        <w:rPr>
          <w:b/>
          <w:bCs/>
          <w:sz w:val="24"/>
          <w:szCs w:val="24"/>
        </w:rPr>
        <w:t>ANEXO II</w:t>
      </w: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943759" w:rsidRPr="005D0BC5" w14:paraId="010A5330" w14:textId="77777777" w:rsidTr="00D27BED">
        <w:trPr>
          <w:cantSplit/>
        </w:trPr>
        <w:tc>
          <w:tcPr>
            <w:tcW w:w="9089" w:type="dxa"/>
            <w:gridSpan w:val="3"/>
            <w:tcMar>
              <w:top w:w="0" w:type="dxa"/>
              <w:left w:w="2" w:type="dxa"/>
              <w:bottom w:w="0" w:type="dxa"/>
              <w:right w:w="2" w:type="dxa"/>
            </w:tcMar>
            <w:vAlign w:val="center"/>
          </w:tcPr>
          <w:p w14:paraId="7E0781C5" w14:textId="77777777" w:rsidR="00943759" w:rsidRPr="005D0BC5" w:rsidRDefault="00943759" w:rsidP="00584E41">
            <w:pPr>
              <w:pStyle w:val="BodyText21"/>
              <w:widowControl w:val="0"/>
              <w:spacing w:after="0" w:line="240" w:lineRule="auto"/>
              <w:jc w:val="center"/>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shd w:val="clear" w:color="auto" w:fill="FFFFFF"/>
              </w:rPr>
              <w:t>MODELO DE PROPOSTA DE PREÇOS</w:t>
            </w:r>
          </w:p>
        </w:tc>
      </w:tr>
      <w:tr w:rsidR="00943759" w:rsidRPr="005D0BC5" w14:paraId="42AF612A" w14:textId="77777777" w:rsidTr="00D27BED">
        <w:trPr>
          <w:cantSplit/>
        </w:trPr>
        <w:tc>
          <w:tcPr>
            <w:tcW w:w="9089" w:type="dxa"/>
            <w:gridSpan w:val="3"/>
            <w:tcMar>
              <w:top w:w="0" w:type="dxa"/>
              <w:left w:w="2" w:type="dxa"/>
              <w:bottom w:w="0" w:type="dxa"/>
              <w:right w:w="2" w:type="dxa"/>
            </w:tcMar>
            <w:vAlign w:val="center"/>
          </w:tcPr>
          <w:p w14:paraId="04260C38"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7D029628" w14:textId="77777777" w:rsidTr="00D27BED">
        <w:trPr>
          <w:cantSplit/>
        </w:trPr>
        <w:tc>
          <w:tcPr>
            <w:tcW w:w="9089" w:type="dxa"/>
            <w:gridSpan w:val="3"/>
            <w:tcMar>
              <w:top w:w="0" w:type="dxa"/>
              <w:left w:w="2" w:type="dxa"/>
              <w:bottom w:w="0" w:type="dxa"/>
              <w:right w:w="2" w:type="dxa"/>
            </w:tcMar>
            <w:vAlign w:val="center"/>
          </w:tcPr>
          <w:p w14:paraId="5D2F5CA9" w14:textId="77777777" w:rsidR="00943759" w:rsidRPr="005D0BC5" w:rsidRDefault="006C03FA"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943759" w:rsidRPr="005D0BC5" w14:paraId="3E7D338B" w14:textId="77777777" w:rsidTr="00D27BED">
        <w:trPr>
          <w:cantSplit/>
        </w:trPr>
        <w:tc>
          <w:tcPr>
            <w:tcW w:w="9089" w:type="dxa"/>
            <w:gridSpan w:val="3"/>
            <w:tcMar>
              <w:top w:w="0" w:type="dxa"/>
              <w:left w:w="2" w:type="dxa"/>
              <w:bottom w:w="0" w:type="dxa"/>
              <w:right w:w="2" w:type="dxa"/>
            </w:tcMar>
            <w:vAlign w:val="center"/>
          </w:tcPr>
          <w:p w14:paraId="674789C5" w14:textId="09DBC3E7" w:rsidR="00943759" w:rsidRPr="005D0BC5" w:rsidRDefault="006C03FA" w:rsidP="00831784">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831784">
              <w:rPr>
                <w:rFonts w:ascii="Times New Roman" w:hAnsi="Times New Roman" w:cs="Times New Roman"/>
                <w:noProof/>
                <w:color w:val="000000"/>
                <w:sz w:val="24"/>
                <w:szCs w:val="24"/>
              </w:rPr>
              <w:t>CONSELHEIRO MAIRINCK</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943759" w:rsidRPr="005D0BC5" w14:paraId="7F1E7871" w14:textId="77777777" w:rsidTr="00D27BED">
        <w:trPr>
          <w:cantSplit/>
        </w:trPr>
        <w:tc>
          <w:tcPr>
            <w:tcW w:w="9089" w:type="dxa"/>
            <w:gridSpan w:val="3"/>
            <w:tcMar>
              <w:top w:w="0" w:type="dxa"/>
              <w:left w:w="2" w:type="dxa"/>
              <w:bottom w:w="0" w:type="dxa"/>
              <w:right w:w="2" w:type="dxa"/>
            </w:tcMar>
            <w:vAlign w:val="center"/>
          </w:tcPr>
          <w:p w14:paraId="642F2154" w14:textId="77777777" w:rsidR="00943759" w:rsidRPr="005D0BC5" w:rsidRDefault="00943759"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943759" w:rsidRPr="005D0BC5" w14:paraId="3A0ED04B" w14:textId="77777777" w:rsidTr="00D27BED">
        <w:trPr>
          <w:cantSplit/>
        </w:trPr>
        <w:tc>
          <w:tcPr>
            <w:tcW w:w="9089" w:type="dxa"/>
            <w:gridSpan w:val="3"/>
            <w:tcMar>
              <w:top w:w="0" w:type="dxa"/>
              <w:left w:w="2" w:type="dxa"/>
              <w:bottom w:w="0" w:type="dxa"/>
              <w:right w:w="2" w:type="dxa"/>
            </w:tcMar>
            <w:vAlign w:val="center"/>
          </w:tcPr>
          <w:p w14:paraId="4EFF7A97"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Objeto: __________________________________________________________________________</w:t>
            </w:r>
          </w:p>
        </w:tc>
      </w:tr>
      <w:tr w:rsidR="00943759" w:rsidRPr="005D0BC5" w14:paraId="38948962" w14:textId="77777777" w:rsidTr="00D27BED">
        <w:trPr>
          <w:cantSplit/>
        </w:trPr>
        <w:tc>
          <w:tcPr>
            <w:tcW w:w="9089" w:type="dxa"/>
            <w:gridSpan w:val="3"/>
            <w:tcMar>
              <w:top w:w="0" w:type="dxa"/>
              <w:left w:w="2" w:type="dxa"/>
              <w:bottom w:w="0" w:type="dxa"/>
              <w:right w:w="2" w:type="dxa"/>
            </w:tcMar>
            <w:vAlign w:val="center"/>
          </w:tcPr>
          <w:p w14:paraId="65599420"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F32082" w:rsidRPr="005D0BC5" w14:paraId="3953BE62" w14:textId="77777777" w:rsidTr="00A31819">
        <w:trPr>
          <w:cantSplit/>
        </w:trPr>
        <w:tc>
          <w:tcPr>
            <w:tcW w:w="9089" w:type="dxa"/>
            <w:gridSpan w:val="3"/>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tcPr>
          <w:p w14:paraId="356754CF" w14:textId="77777777" w:rsidR="00F32082" w:rsidRPr="005D0BC5" w:rsidRDefault="00F32082" w:rsidP="00584E41">
            <w:pPr>
              <w:jc w:val="both"/>
              <w:rPr>
                <w:sz w:val="24"/>
                <w:szCs w:val="24"/>
              </w:rPr>
            </w:pPr>
            <w:r w:rsidRPr="005D0BC5">
              <w:rPr>
                <w:sz w:val="24"/>
                <w:szCs w:val="24"/>
              </w:rPr>
              <w:t>Licitante:</w:t>
            </w:r>
          </w:p>
          <w:p w14:paraId="582D6BBB" w14:textId="77777777" w:rsidR="00F32082" w:rsidRPr="005D0BC5" w:rsidRDefault="00F32082" w:rsidP="00584E41">
            <w:pPr>
              <w:jc w:val="both"/>
              <w:rPr>
                <w:sz w:val="24"/>
                <w:szCs w:val="24"/>
              </w:rPr>
            </w:pPr>
            <w:r w:rsidRPr="005D0BC5">
              <w:rPr>
                <w:sz w:val="24"/>
                <w:szCs w:val="24"/>
              </w:rPr>
              <w:t>CNPJ/CPF:</w:t>
            </w:r>
          </w:p>
          <w:p w14:paraId="618AB94D" w14:textId="77777777" w:rsidR="00F32082" w:rsidRPr="005D0BC5" w:rsidRDefault="00F32082" w:rsidP="00584E41">
            <w:pPr>
              <w:jc w:val="both"/>
              <w:rPr>
                <w:sz w:val="24"/>
                <w:szCs w:val="24"/>
              </w:rPr>
            </w:pPr>
            <w:r w:rsidRPr="005D0BC5">
              <w:rPr>
                <w:sz w:val="24"/>
                <w:szCs w:val="24"/>
              </w:rPr>
              <w:t>Endereço:</w:t>
            </w:r>
          </w:p>
          <w:p w14:paraId="21F3AD0B" w14:textId="77777777" w:rsidR="00F32082" w:rsidRPr="005D0BC5" w:rsidRDefault="00F32082" w:rsidP="00584E41">
            <w:pPr>
              <w:jc w:val="both"/>
              <w:rPr>
                <w:sz w:val="24"/>
                <w:szCs w:val="24"/>
              </w:rPr>
            </w:pPr>
            <w:r w:rsidRPr="005D0BC5">
              <w:rPr>
                <w:sz w:val="24"/>
                <w:szCs w:val="24"/>
              </w:rPr>
              <w:t>Bairro:</w:t>
            </w:r>
          </w:p>
          <w:p w14:paraId="1C425252" w14:textId="77777777" w:rsidR="00F32082" w:rsidRPr="005D0BC5" w:rsidRDefault="00F32082" w:rsidP="00584E41">
            <w:pPr>
              <w:jc w:val="both"/>
              <w:rPr>
                <w:sz w:val="24"/>
                <w:szCs w:val="24"/>
              </w:rPr>
            </w:pPr>
            <w:r w:rsidRPr="005D0BC5">
              <w:rPr>
                <w:sz w:val="24"/>
                <w:szCs w:val="24"/>
              </w:rPr>
              <w:t>CEP:</w:t>
            </w:r>
          </w:p>
          <w:p w14:paraId="375CC6AB" w14:textId="77777777" w:rsidR="00F32082" w:rsidRPr="005D0BC5" w:rsidRDefault="00F32082" w:rsidP="00584E41">
            <w:pPr>
              <w:jc w:val="both"/>
              <w:rPr>
                <w:sz w:val="24"/>
                <w:szCs w:val="24"/>
              </w:rPr>
            </w:pPr>
            <w:r w:rsidRPr="005D0BC5">
              <w:rPr>
                <w:sz w:val="24"/>
                <w:szCs w:val="24"/>
              </w:rPr>
              <w:t>Telefone:                                                      Fax:                                              E-mail:</w:t>
            </w:r>
          </w:p>
          <w:p w14:paraId="7D3E4E68" w14:textId="77777777" w:rsidR="00F32082" w:rsidRPr="005D0BC5" w:rsidRDefault="00F32082" w:rsidP="00584E41">
            <w:pPr>
              <w:jc w:val="both"/>
              <w:rPr>
                <w:sz w:val="24"/>
                <w:szCs w:val="24"/>
              </w:rPr>
            </w:pPr>
            <w:r w:rsidRPr="005D0BC5">
              <w:rPr>
                <w:sz w:val="24"/>
                <w:szCs w:val="24"/>
              </w:rPr>
              <w:t xml:space="preserve">Inscrição Estadual: </w:t>
            </w:r>
          </w:p>
          <w:p w14:paraId="5A52E623" w14:textId="77777777" w:rsidR="00F32082" w:rsidRPr="005D0BC5" w:rsidRDefault="00F32082"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rPr>
              <w:t>Cidade:                                           Estado:</w:t>
            </w:r>
          </w:p>
        </w:tc>
      </w:tr>
      <w:tr w:rsidR="00F32082" w:rsidRPr="005D0BC5" w14:paraId="1FE2B199" w14:textId="77777777" w:rsidTr="00A31819">
        <w:trPr>
          <w:cantSplit/>
        </w:trPr>
        <w:tc>
          <w:tcPr>
            <w:tcW w:w="9089" w:type="dxa"/>
            <w:gridSpan w:val="3"/>
            <w:tcBorders>
              <w:top w:val="single" w:sz="4" w:space="0" w:color="auto"/>
              <w:left w:val="single" w:sz="4" w:space="0" w:color="auto"/>
              <w:bottom w:val="single" w:sz="4" w:space="0" w:color="auto"/>
              <w:right w:val="single" w:sz="4" w:space="0" w:color="auto"/>
            </w:tcBorders>
            <w:tcMar>
              <w:top w:w="0" w:type="dxa"/>
              <w:left w:w="2" w:type="dxa"/>
              <w:bottom w:w="0" w:type="dxa"/>
              <w:right w:w="2" w:type="dxa"/>
            </w:tcMar>
          </w:tcPr>
          <w:p w14:paraId="5CBB7E21" w14:textId="77777777" w:rsidR="00F32082" w:rsidRPr="005D0BC5" w:rsidRDefault="00F32082"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r w:rsidRPr="005D0BC5">
              <w:rPr>
                <w:rFonts w:ascii="Times New Roman" w:hAnsi="Times New Roman" w:cs="Times New Roman"/>
                <w:sz w:val="24"/>
                <w:szCs w:val="24"/>
              </w:rPr>
              <w:t>Banco:                                                 Agência:                      Conta-corrente:</w:t>
            </w:r>
          </w:p>
        </w:tc>
      </w:tr>
      <w:tr w:rsidR="00943759" w:rsidRPr="005D0BC5" w14:paraId="0FA88AB8" w14:textId="77777777" w:rsidTr="00D27BED">
        <w:trPr>
          <w:cantSplit/>
        </w:trPr>
        <w:tc>
          <w:tcPr>
            <w:tcW w:w="9089" w:type="dxa"/>
            <w:gridSpan w:val="3"/>
            <w:tcMar>
              <w:top w:w="0" w:type="dxa"/>
              <w:left w:w="2" w:type="dxa"/>
              <w:bottom w:w="0" w:type="dxa"/>
              <w:right w:w="2" w:type="dxa"/>
            </w:tcMar>
            <w:vAlign w:val="center"/>
          </w:tcPr>
          <w:p w14:paraId="56C40CDA" w14:textId="77777777" w:rsidR="00F32082" w:rsidRPr="005D0BC5" w:rsidRDefault="00F32082"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3A2DF1F8" w14:textId="2026B49D" w:rsidR="00943759" w:rsidRPr="005D0BC5" w:rsidRDefault="00943759" w:rsidP="00831784">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A Empresa _________________________________________, propõe ao </w:t>
            </w:r>
            <w:r w:rsidR="006C03FA" w:rsidRPr="005D0BC5">
              <w:rPr>
                <w:rFonts w:ascii="Times New Roman" w:eastAsia="Times New Roman" w:hAnsi="Times New Roman" w:cs="Times New Roman"/>
                <w:sz w:val="24"/>
                <w:szCs w:val="24"/>
                <w:shd w:val="clear" w:color="auto" w:fill="FFFFFF"/>
              </w:rPr>
              <w:t xml:space="preserve">MUNICÍPIO DE </w:t>
            </w:r>
            <w:r w:rsidR="006C03FA" w:rsidRPr="005D0BC5">
              <w:rPr>
                <w:rFonts w:ascii="Times New Roman" w:hAnsi="Times New Roman" w:cs="Times New Roman"/>
                <w:color w:val="000000"/>
                <w:sz w:val="24"/>
                <w:szCs w:val="24"/>
              </w:rPr>
              <w:fldChar w:fldCharType="begin">
                <w:ffData>
                  <w:name w:val="Texto364"/>
                  <w:enabled/>
                  <w:calcOnExit w:val="0"/>
                  <w:textInput/>
                </w:ffData>
              </w:fldChar>
            </w:r>
            <w:r w:rsidR="006C03FA" w:rsidRPr="005D0BC5">
              <w:rPr>
                <w:rFonts w:ascii="Times New Roman" w:hAnsi="Times New Roman" w:cs="Times New Roman"/>
                <w:color w:val="000000"/>
                <w:sz w:val="24"/>
                <w:szCs w:val="24"/>
              </w:rPr>
              <w:instrText xml:space="preserve"> FORMTEXT </w:instrText>
            </w:r>
            <w:r w:rsidR="006C03FA" w:rsidRPr="005D0BC5">
              <w:rPr>
                <w:rFonts w:ascii="Times New Roman" w:hAnsi="Times New Roman" w:cs="Times New Roman"/>
                <w:color w:val="000000"/>
                <w:sz w:val="24"/>
                <w:szCs w:val="24"/>
              </w:rPr>
            </w:r>
            <w:r w:rsidR="006C03FA" w:rsidRPr="005D0BC5">
              <w:rPr>
                <w:rFonts w:ascii="Times New Roman" w:hAnsi="Times New Roman" w:cs="Times New Roman"/>
                <w:color w:val="000000"/>
                <w:sz w:val="24"/>
                <w:szCs w:val="24"/>
              </w:rPr>
              <w:fldChar w:fldCharType="separate"/>
            </w:r>
            <w:r w:rsidR="00831784">
              <w:rPr>
                <w:rFonts w:ascii="Times New Roman" w:hAnsi="Times New Roman" w:cs="Times New Roman"/>
                <w:noProof/>
                <w:color w:val="000000"/>
                <w:sz w:val="24"/>
                <w:szCs w:val="24"/>
              </w:rPr>
              <w:t>CONSELHEIRO MAIRINCK</w:t>
            </w:r>
            <w:r w:rsidR="006C03FA" w:rsidRPr="005D0BC5">
              <w:rPr>
                <w:rFonts w:ascii="Times New Roman" w:hAnsi="Times New Roman" w:cs="Times New Roman"/>
                <w:color w:val="000000"/>
                <w:sz w:val="24"/>
                <w:szCs w:val="24"/>
              </w:rPr>
              <w:fldChar w:fldCharType="end"/>
            </w:r>
            <w:r w:rsidR="006C03FA" w:rsidRPr="005D0BC5">
              <w:rPr>
                <w:rFonts w:ascii="Times New Roman" w:hAnsi="Times New Roman" w:cs="Times New Roman"/>
                <w:sz w:val="24"/>
                <w:szCs w:val="24"/>
                <w:shd w:val="clear" w:color="auto" w:fill="FFFFFF"/>
              </w:rPr>
              <w:t xml:space="preserve"> </w:t>
            </w:r>
            <w:r w:rsidRPr="005D0BC5">
              <w:rPr>
                <w:rFonts w:ascii="Times New Roman" w:eastAsia="Times New Roman" w:hAnsi="Times New Roman" w:cs="Times New Roman"/>
                <w:sz w:val="24"/>
                <w:szCs w:val="24"/>
                <w:shd w:val="clear" w:color="auto" w:fill="FFFFFF"/>
              </w:rPr>
              <w:t xml:space="preserve">a execução do objeto da Licitação supra referenciada, tudo em conformidade com o </w:t>
            </w:r>
            <w:r w:rsidR="00405A2B" w:rsidRPr="005D0BC5">
              <w:rPr>
                <w:rFonts w:ascii="Times New Roman" w:hAnsi="Times New Roman" w:cs="Times New Roman"/>
                <w:sz w:val="24"/>
                <w:szCs w:val="24"/>
              </w:rPr>
              <w:t>Edital</w:t>
            </w:r>
            <w:r w:rsidRPr="005D0BC5">
              <w:rPr>
                <w:rFonts w:ascii="Times New Roman" w:eastAsia="Times New Roman" w:hAnsi="Times New Roman" w:cs="Times New Roman"/>
                <w:sz w:val="24"/>
                <w:szCs w:val="24"/>
                <w:shd w:val="clear" w:color="auto" w:fill="FFFFFF"/>
              </w:rPr>
              <w:t>, o contrato e os anexos da licitação em referência.</w:t>
            </w:r>
          </w:p>
        </w:tc>
      </w:tr>
      <w:tr w:rsidR="00943759" w:rsidRPr="005D0BC5" w14:paraId="20AB769A" w14:textId="77777777" w:rsidTr="00D27BED">
        <w:trPr>
          <w:cantSplit/>
        </w:trPr>
        <w:tc>
          <w:tcPr>
            <w:tcW w:w="9089" w:type="dxa"/>
            <w:gridSpan w:val="3"/>
            <w:tcMar>
              <w:top w:w="0" w:type="dxa"/>
              <w:left w:w="2" w:type="dxa"/>
              <w:bottom w:w="0" w:type="dxa"/>
              <w:right w:w="2" w:type="dxa"/>
            </w:tcMar>
            <w:vAlign w:val="center"/>
          </w:tcPr>
          <w:p w14:paraId="4FDE5D3B"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5F23F508" w14:textId="77777777" w:rsidTr="00D27BED">
        <w:trPr>
          <w:cantSplit/>
          <w:trHeight w:val="245"/>
        </w:trPr>
        <w:tc>
          <w:tcPr>
            <w:tcW w:w="417" w:type="dxa"/>
            <w:tcMar>
              <w:top w:w="0" w:type="dxa"/>
              <w:left w:w="2" w:type="dxa"/>
              <w:bottom w:w="0" w:type="dxa"/>
              <w:right w:w="2" w:type="dxa"/>
            </w:tcMar>
          </w:tcPr>
          <w:p w14:paraId="6CF1C770" w14:textId="77777777" w:rsidR="00943759" w:rsidRPr="005D0BC5" w:rsidRDefault="00943759"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2" w:type="dxa"/>
            <w:gridSpan w:val="2"/>
            <w:tcMar>
              <w:top w:w="0" w:type="dxa"/>
              <w:left w:w="2" w:type="dxa"/>
              <w:bottom w:w="0" w:type="dxa"/>
              <w:right w:w="2" w:type="dxa"/>
            </w:tcMar>
          </w:tcPr>
          <w:p w14:paraId="127CF732" w14:textId="77777777" w:rsidR="00943759" w:rsidRPr="005D0BC5" w:rsidRDefault="00943759"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O preço proposto é de R$ ______________ (________________________________________)</w:t>
            </w:r>
            <w:r w:rsidR="00426CBB">
              <w:rPr>
                <w:rFonts w:ascii="Times New Roman" w:hAnsi="Times New Roman" w:cs="Times New Roman"/>
                <w:sz w:val="24"/>
                <w:szCs w:val="24"/>
                <w:shd w:val="clear" w:color="auto" w:fill="FFFFFF"/>
              </w:rPr>
              <w:t>.</w:t>
            </w:r>
          </w:p>
        </w:tc>
      </w:tr>
      <w:tr w:rsidR="00943759" w:rsidRPr="005D0BC5" w14:paraId="6F501183" w14:textId="77777777" w:rsidTr="00D27BED">
        <w:trPr>
          <w:cantSplit/>
          <w:trHeight w:val="245"/>
        </w:trPr>
        <w:tc>
          <w:tcPr>
            <w:tcW w:w="417" w:type="dxa"/>
            <w:tcMar>
              <w:top w:w="0" w:type="dxa"/>
              <w:left w:w="2" w:type="dxa"/>
              <w:bottom w:w="0" w:type="dxa"/>
              <w:right w:w="2" w:type="dxa"/>
            </w:tcMar>
          </w:tcPr>
          <w:p w14:paraId="017C12C5" w14:textId="77777777" w:rsidR="00943759" w:rsidRPr="00D173A7" w:rsidRDefault="00943759"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D173A7">
              <w:rPr>
                <w:rFonts w:ascii="Times New Roman" w:eastAsia="Times New Roman" w:hAnsi="Times New Roman" w:cs="Times New Roman"/>
                <w:sz w:val="24"/>
                <w:szCs w:val="24"/>
                <w:shd w:val="clear" w:color="auto" w:fill="FFFFFF"/>
              </w:rPr>
              <w:t>2)</w:t>
            </w:r>
          </w:p>
        </w:tc>
        <w:tc>
          <w:tcPr>
            <w:tcW w:w="8672" w:type="dxa"/>
            <w:gridSpan w:val="2"/>
            <w:tcMar>
              <w:top w:w="0" w:type="dxa"/>
              <w:left w:w="2" w:type="dxa"/>
              <w:bottom w:w="0" w:type="dxa"/>
              <w:right w:w="2" w:type="dxa"/>
            </w:tcMar>
          </w:tcPr>
          <w:p w14:paraId="0FE8C166" w14:textId="77777777" w:rsidR="00943759" w:rsidRPr="00D173A7" w:rsidRDefault="00943759" w:rsidP="00584E41">
            <w:pPr>
              <w:pStyle w:val="BodyText21"/>
              <w:widowControl w:val="0"/>
              <w:spacing w:after="0" w:line="240" w:lineRule="auto"/>
              <w:rPr>
                <w:rFonts w:ascii="Times New Roman" w:hAnsi="Times New Roman" w:cs="Times New Roman"/>
                <w:sz w:val="24"/>
                <w:szCs w:val="24"/>
              </w:rPr>
            </w:pPr>
            <w:r w:rsidRPr="00D173A7">
              <w:rPr>
                <w:rFonts w:ascii="Times New Roman" w:hAnsi="Times New Roman" w:cs="Times New Roman"/>
                <w:sz w:val="24"/>
                <w:szCs w:val="24"/>
                <w:shd w:val="clear" w:color="auto" w:fill="FFFFFF"/>
              </w:rPr>
              <w:t>O prazo de validade da Proposta será de</w:t>
            </w:r>
            <w:r w:rsidR="00CE5B44" w:rsidRPr="00D173A7">
              <w:rPr>
                <w:rFonts w:ascii="Times New Roman" w:hAnsi="Times New Roman" w:cs="Times New Roman"/>
                <w:sz w:val="24"/>
                <w:szCs w:val="24"/>
                <w:shd w:val="clear" w:color="auto" w:fill="FFFFFF"/>
              </w:rPr>
              <w:t xml:space="preserve"> 60</w:t>
            </w:r>
            <w:r w:rsidRPr="00D173A7">
              <w:rPr>
                <w:rFonts w:ascii="Times New Roman" w:hAnsi="Times New Roman" w:cs="Times New Roman"/>
                <w:color w:val="FF0000"/>
                <w:sz w:val="24"/>
                <w:szCs w:val="24"/>
                <w:shd w:val="clear" w:color="auto" w:fill="FFFFFF"/>
              </w:rPr>
              <w:t xml:space="preserve"> </w:t>
            </w:r>
            <w:r w:rsidRPr="00D173A7">
              <w:rPr>
                <w:rFonts w:ascii="Times New Roman" w:hAnsi="Times New Roman" w:cs="Times New Roman"/>
                <w:sz w:val="24"/>
                <w:szCs w:val="24"/>
                <w:shd w:val="clear" w:color="auto" w:fill="FFFFFF"/>
              </w:rPr>
              <w:t>dias corridos, contados a partir da data de abertura da Licitação.</w:t>
            </w:r>
          </w:p>
        </w:tc>
      </w:tr>
      <w:tr w:rsidR="00943759" w:rsidRPr="005D0BC5" w14:paraId="7D54FA9D" w14:textId="77777777" w:rsidTr="00D27BED">
        <w:trPr>
          <w:cantSplit/>
        </w:trPr>
        <w:tc>
          <w:tcPr>
            <w:tcW w:w="9089" w:type="dxa"/>
            <w:gridSpan w:val="3"/>
            <w:tcMar>
              <w:top w:w="0" w:type="dxa"/>
              <w:left w:w="2" w:type="dxa"/>
              <w:bottom w:w="0" w:type="dxa"/>
              <w:right w:w="2" w:type="dxa"/>
            </w:tcMar>
            <w:vAlign w:val="center"/>
          </w:tcPr>
          <w:p w14:paraId="6DBCC16A"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0A737028" w14:textId="77777777" w:rsidTr="00D27BED">
        <w:trPr>
          <w:cantSplit/>
        </w:trPr>
        <w:tc>
          <w:tcPr>
            <w:tcW w:w="9089" w:type="dxa"/>
            <w:gridSpan w:val="3"/>
            <w:tcMar>
              <w:top w:w="0" w:type="dxa"/>
              <w:left w:w="2" w:type="dxa"/>
              <w:bottom w:w="0" w:type="dxa"/>
              <w:right w:w="2" w:type="dxa"/>
            </w:tcMar>
            <w:vAlign w:val="center"/>
          </w:tcPr>
          <w:p w14:paraId="401F43A9"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Se vencedor da licitação, assinará o contrato administrativo, na qualidade de representante legal, o(a) Sr.(a) ____________________________________, portador(a) do CPF __________________</w:t>
            </w:r>
          </w:p>
        </w:tc>
      </w:tr>
      <w:tr w:rsidR="00943759" w:rsidRPr="005D0BC5" w14:paraId="3634D149" w14:textId="77777777" w:rsidTr="00D27BED">
        <w:trPr>
          <w:cantSplit/>
        </w:trPr>
        <w:tc>
          <w:tcPr>
            <w:tcW w:w="9089" w:type="dxa"/>
            <w:gridSpan w:val="3"/>
            <w:tcMar>
              <w:top w:w="0" w:type="dxa"/>
              <w:left w:w="2" w:type="dxa"/>
              <w:bottom w:w="0" w:type="dxa"/>
              <w:right w:w="2" w:type="dxa"/>
            </w:tcMar>
            <w:vAlign w:val="center"/>
          </w:tcPr>
          <w:p w14:paraId="09A26622"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e será responsável técnico pelos serviços o(a) Sr.(a) _____________________________________, Título ____________________________, CREA/n.º e/ou CAU/n.º __________________.</w:t>
            </w:r>
          </w:p>
        </w:tc>
      </w:tr>
      <w:tr w:rsidR="00943759" w:rsidRPr="005D0BC5" w14:paraId="77F5F0CA" w14:textId="77777777" w:rsidTr="00D27BED">
        <w:trPr>
          <w:cantSplit/>
        </w:trPr>
        <w:tc>
          <w:tcPr>
            <w:tcW w:w="9089" w:type="dxa"/>
            <w:gridSpan w:val="3"/>
            <w:tcMar>
              <w:top w:w="0" w:type="dxa"/>
              <w:left w:w="2" w:type="dxa"/>
              <w:bottom w:w="0" w:type="dxa"/>
              <w:right w:w="2" w:type="dxa"/>
            </w:tcMar>
            <w:vAlign w:val="center"/>
          </w:tcPr>
          <w:p w14:paraId="234DBA6F"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35FE88DC" w14:textId="77777777" w:rsidTr="00D27BED">
        <w:trPr>
          <w:cantSplit/>
        </w:trPr>
        <w:tc>
          <w:tcPr>
            <w:tcW w:w="9089" w:type="dxa"/>
            <w:gridSpan w:val="3"/>
            <w:tcMar>
              <w:top w:w="0" w:type="dxa"/>
              <w:left w:w="2" w:type="dxa"/>
              <w:bottom w:w="0" w:type="dxa"/>
              <w:right w:w="2" w:type="dxa"/>
            </w:tcMar>
          </w:tcPr>
          <w:p w14:paraId="312365A0" w14:textId="77777777" w:rsidR="00943759" w:rsidRPr="005D0BC5" w:rsidRDefault="00943759"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943759" w:rsidRPr="005D0BC5" w14:paraId="106BD020" w14:textId="77777777" w:rsidTr="00D27BED">
        <w:trPr>
          <w:cantSplit/>
        </w:trPr>
        <w:tc>
          <w:tcPr>
            <w:tcW w:w="9089" w:type="dxa"/>
            <w:gridSpan w:val="3"/>
            <w:tcMar>
              <w:top w:w="0" w:type="dxa"/>
              <w:left w:w="2" w:type="dxa"/>
              <w:bottom w:w="0" w:type="dxa"/>
              <w:right w:w="2" w:type="dxa"/>
            </w:tcMar>
          </w:tcPr>
          <w:p w14:paraId="00D542AE"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943759" w:rsidRPr="005D0BC5" w14:paraId="7B586772" w14:textId="77777777" w:rsidTr="00D27BED">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31C16F9" w14:textId="77777777" w:rsidR="00943759" w:rsidRPr="005D0BC5" w:rsidRDefault="00943759"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37AA080A"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110344F6" w14:textId="77777777" w:rsidR="00943759" w:rsidRPr="005D0BC5" w:rsidRDefault="00943759"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45793A94" w14:textId="77777777" w:rsidR="00943759" w:rsidRPr="005D0BC5" w:rsidRDefault="00943759"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6C915DB" w14:textId="77777777" w:rsidR="00943759" w:rsidRPr="005D0BC5" w:rsidRDefault="00943759"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r w:rsidR="00943759" w:rsidRPr="005D0BC5" w14:paraId="5DF52990" w14:textId="77777777" w:rsidTr="00D27BED">
        <w:trPr>
          <w:cantSplit/>
        </w:trPr>
        <w:tc>
          <w:tcPr>
            <w:tcW w:w="9089" w:type="dxa"/>
            <w:gridSpan w:val="3"/>
            <w:tcMar>
              <w:top w:w="0" w:type="dxa"/>
              <w:left w:w="2" w:type="dxa"/>
              <w:bottom w:w="0" w:type="dxa"/>
              <w:right w:w="2" w:type="dxa"/>
            </w:tcMar>
          </w:tcPr>
          <w:p w14:paraId="0985680B" w14:textId="77777777" w:rsidR="00943759" w:rsidRPr="005D0BC5" w:rsidRDefault="00943759"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943759" w:rsidRPr="005D0BC5" w14:paraId="70FDD611" w14:textId="77777777" w:rsidTr="00D27BED">
        <w:trPr>
          <w:cantSplit/>
        </w:trPr>
        <w:tc>
          <w:tcPr>
            <w:tcW w:w="9089" w:type="dxa"/>
            <w:gridSpan w:val="3"/>
            <w:tcMar>
              <w:top w:w="0" w:type="dxa"/>
              <w:left w:w="2" w:type="dxa"/>
              <w:bottom w:w="0" w:type="dxa"/>
              <w:right w:w="2" w:type="dxa"/>
            </w:tcMar>
          </w:tcPr>
          <w:p w14:paraId="214862AA" w14:textId="77777777" w:rsidR="00943759" w:rsidRPr="005D0BC5" w:rsidRDefault="00943759"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Obs. Caso haja divergência entre o valor numérico e o valor por extenso da proposta, prevalecerá o valor por extenso.</w:t>
            </w:r>
          </w:p>
        </w:tc>
      </w:tr>
    </w:tbl>
    <w:p w14:paraId="550A40DC" w14:textId="77777777" w:rsidR="00931C93" w:rsidRPr="005D0BC5" w:rsidRDefault="00931C93" w:rsidP="00584E41">
      <w:pPr>
        <w:pStyle w:val="Ttulo7"/>
        <w:rPr>
          <w:color w:val="auto"/>
          <w:szCs w:val="24"/>
        </w:rPr>
      </w:pPr>
    </w:p>
    <w:p w14:paraId="05672D57" w14:textId="77777777" w:rsidR="00931C93" w:rsidRPr="005D0BC5" w:rsidRDefault="00931C93" w:rsidP="00584E41">
      <w:pPr>
        <w:pStyle w:val="Ttulo7"/>
        <w:rPr>
          <w:color w:val="auto"/>
          <w:szCs w:val="24"/>
        </w:rPr>
      </w:pPr>
    </w:p>
    <w:p w14:paraId="624307EB" w14:textId="77777777" w:rsidR="00931C93" w:rsidRPr="005D0BC5" w:rsidRDefault="00931C93" w:rsidP="00931C93">
      <w:pPr>
        <w:rPr>
          <w:sz w:val="24"/>
          <w:szCs w:val="24"/>
        </w:rPr>
      </w:pPr>
    </w:p>
    <w:p w14:paraId="4093ADBE" w14:textId="77777777" w:rsidR="00D52C32" w:rsidRDefault="00D52C32" w:rsidP="00584E41">
      <w:pPr>
        <w:pStyle w:val="Ttulo7"/>
        <w:rPr>
          <w:color w:val="auto"/>
          <w:szCs w:val="24"/>
        </w:rPr>
        <w:sectPr w:rsidR="00D52C32" w:rsidSect="00BB1A7D">
          <w:footnotePr>
            <w:pos w:val="beneathText"/>
          </w:footnotePr>
          <w:pgSz w:w="11905" w:h="16837"/>
          <w:pgMar w:top="1701" w:right="1134" w:bottom="1701" w:left="1701" w:header="720" w:footer="720" w:gutter="0"/>
          <w:cols w:space="720"/>
          <w:docGrid w:linePitch="360"/>
        </w:sectPr>
      </w:pPr>
    </w:p>
    <w:p w14:paraId="7C7D3706" w14:textId="77777777" w:rsidR="00D25375" w:rsidRPr="00A3488F" w:rsidRDefault="00D25375" w:rsidP="00D25375">
      <w:pPr>
        <w:pStyle w:val="Ttulo7"/>
        <w:rPr>
          <w:color w:val="auto"/>
          <w:szCs w:val="24"/>
          <w:u w:val="single"/>
        </w:rPr>
      </w:pPr>
      <w:r w:rsidRPr="00A3488F">
        <w:rPr>
          <w:color w:val="auto"/>
          <w:szCs w:val="24"/>
          <w:u w:val="single"/>
        </w:rPr>
        <w:t>ANEXO III</w:t>
      </w:r>
    </w:p>
    <w:p w14:paraId="6AB4DBAF" w14:textId="77777777" w:rsidR="00D25375" w:rsidRDefault="00D25375" w:rsidP="00D25375">
      <w:pPr>
        <w:jc w:val="center"/>
        <w:rPr>
          <w:b/>
          <w:color w:val="000000"/>
          <w:sz w:val="24"/>
          <w:szCs w:val="24"/>
          <w:u w:val="single"/>
        </w:rPr>
      </w:pPr>
    </w:p>
    <w:p w14:paraId="375CC82E" w14:textId="77777777" w:rsidR="00B7371D" w:rsidRPr="00292F55" w:rsidRDefault="00B7371D" w:rsidP="00B7371D">
      <w:pPr>
        <w:jc w:val="center"/>
      </w:pPr>
      <w:bookmarkStart w:id="88" w:name="_Hlk158194312"/>
      <w:r w:rsidRPr="00292F55">
        <w:rPr>
          <w:b/>
          <w:color w:val="000000"/>
          <w:sz w:val="24"/>
          <w:szCs w:val="24"/>
          <w:u w:val="single"/>
        </w:rPr>
        <w:t>PLANILHA</w:t>
      </w:r>
      <w:r>
        <w:t xml:space="preserve"> </w:t>
      </w:r>
      <w:r w:rsidRPr="00292F55">
        <w:rPr>
          <w:b/>
          <w:color w:val="000000"/>
          <w:sz w:val="24"/>
          <w:szCs w:val="24"/>
          <w:u w:val="single"/>
        </w:rPr>
        <w:t>DE SERVIÇOS</w:t>
      </w:r>
    </w:p>
    <w:bookmarkEnd w:id="88"/>
    <w:p w14:paraId="7D784CFF" w14:textId="77777777" w:rsidR="00B7371D" w:rsidRDefault="00B7371D" w:rsidP="00B7371D">
      <w:pPr>
        <w:jc w:val="center"/>
        <w:rPr>
          <w:b/>
          <w:color w:val="000000"/>
          <w:sz w:val="24"/>
          <w:szCs w:val="24"/>
          <w:u w:val="single"/>
        </w:rPr>
      </w:pPr>
    </w:p>
    <w:p w14:paraId="0B2ECD00" w14:textId="77777777" w:rsidR="00B7371D" w:rsidRDefault="00B7371D" w:rsidP="00B7371D">
      <w:pPr>
        <w:jc w:val="center"/>
        <w:rPr>
          <w:b/>
          <w:color w:val="000000"/>
          <w:sz w:val="24"/>
          <w:szCs w:val="24"/>
          <w:u w:val="single"/>
        </w:rPr>
      </w:pPr>
      <w:r>
        <w:rPr>
          <w:b/>
          <w:color w:val="000000"/>
          <w:sz w:val="24"/>
          <w:szCs w:val="24"/>
          <w:u w:val="single"/>
        </w:rPr>
        <w:t>CARTILHA GLOBAL</w:t>
      </w:r>
    </w:p>
    <w:p w14:paraId="1D7B1DF1" w14:textId="77777777" w:rsidR="00B7371D" w:rsidRDefault="00B7371D" w:rsidP="00B7371D">
      <w:pPr>
        <w:jc w:val="center"/>
        <w:rPr>
          <w:b/>
          <w:color w:val="000000"/>
          <w:sz w:val="24"/>
          <w:szCs w:val="24"/>
          <w:u w:val="single"/>
        </w:rPr>
      </w:pPr>
    </w:p>
    <w:p w14:paraId="17386F16" w14:textId="77777777" w:rsidR="00B7371D" w:rsidRPr="00A3488F" w:rsidRDefault="00B7371D" w:rsidP="00B7371D">
      <w:pPr>
        <w:jc w:val="center"/>
        <w:rPr>
          <w:b/>
          <w:color w:val="000000"/>
          <w:sz w:val="24"/>
          <w:szCs w:val="24"/>
          <w:u w:val="single"/>
        </w:rPr>
      </w:pPr>
      <w:r>
        <w:rPr>
          <w:b/>
          <w:color w:val="000000"/>
          <w:sz w:val="24"/>
          <w:szCs w:val="24"/>
          <w:u w:val="single"/>
        </w:rPr>
        <w:t>ARQUIVO DIGITAL – PROPOSTA DA EMPRESA</w:t>
      </w:r>
    </w:p>
    <w:p w14:paraId="6B0A4BDF" w14:textId="77777777" w:rsidR="00D52C32" w:rsidRPr="005D0BC5" w:rsidRDefault="00D52C32" w:rsidP="00D52C32">
      <w:pPr>
        <w:ind w:left="-1276"/>
        <w:jc w:val="center"/>
        <w:rPr>
          <w:b/>
          <w:color w:val="000000"/>
          <w:sz w:val="24"/>
          <w:szCs w:val="24"/>
        </w:rPr>
      </w:pPr>
    </w:p>
    <w:p w14:paraId="050DA2A6" w14:textId="77777777" w:rsidR="00D52C32" w:rsidRDefault="00D52C32" w:rsidP="00584E41">
      <w:pPr>
        <w:jc w:val="center"/>
        <w:rPr>
          <w:b/>
          <w:color w:val="000000"/>
          <w:sz w:val="24"/>
          <w:szCs w:val="24"/>
        </w:rPr>
        <w:sectPr w:rsidR="00D52C32" w:rsidSect="00BB1A7D">
          <w:footnotePr>
            <w:pos w:val="beneathText"/>
          </w:footnotePr>
          <w:pgSz w:w="11905" w:h="16837"/>
          <w:pgMar w:top="1701" w:right="1134" w:bottom="1134" w:left="993" w:header="720" w:footer="720" w:gutter="0"/>
          <w:cols w:space="720"/>
          <w:docGrid w:linePitch="360"/>
        </w:sectPr>
      </w:pPr>
    </w:p>
    <w:p w14:paraId="77257EDC" w14:textId="77777777" w:rsidR="00D25375" w:rsidRPr="005D0BC5" w:rsidRDefault="00D25375" w:rsidP="00D25375">
      <w:pPr>
        <w:jc w:val="center"/>
        <w:rPr>
          <w:b/>
          <w:bCs/>
          <w:sz w:val="24"/>
          <w:szCs w:val="24"/>
        </w:rPr>
      </w:pPr>
      <w:bookmarkStart w:id="89" w:name="_Hlk153369353"/>
      <w:bookmarkStart w:id="90" w:name="_Hlk151462923"/>
      <w:r>
        <w:rPr>
          <w:b/>
          <w:bCs/>
          <w:sz w:val="24"/>
          <w:szCs w:val="24"/>
        </w:rPr>
        <w:t>A</w:t>
      </w:r>
      <w:r w:rsidRPr="005D0BC5">
        <w:rPr>
          <w:b/>
          <w:bCs/>
          <w:sz w:val="24"/>
          <w:szCs w:val="24"/>
        </w:rPr>
        <w:t>NEXO IV</w:t>
      </w:r>
    </w:p>
    <w:p w14:paraId="7480C5D7" w14:textId="77777777" w:rsidR="00D25375" w:rsidRPr="005D0BC5" w:rsidRDefault="00D25375" w:rsidP="00D25375">
      <w:pPr>
        <w:jc w:val="center"/>
        <w:rPr>
          <w:sz w:val="24"/>
          <w:szCs w:val="24"/>
        </w:rPr>
      </w:pPr>
      <w:r w:rsidRPr="005D0BC5">
        <w:rPr>
          <w:sz w:val="24"/>
          <w:szCs w:val="24"/>
        </w:rPr>
        <w:t xml:space="preserve"> Cronograma Físico-Financeiro</w:t>
      </w:r>
    </w:p>
    <w:p w14:paraId="0B32B621" w14:textId="77777777" w:rsidR="00D25375" w:rsidRDefault="00D25375" w:rsidP="00D25375">
      <w:pPr>
        <w:tabs>
          <w:tab w:val="left" w:pos="360"/>
        </w:tabs>
        <w:ind w:left="-1560" w:right="-882"/>
        <w:jc w:val="center"/>
        <w:rPr>
          <w:noProof/>
          <w:sz w:val="24"/>
          <w:szCs w:val="24"/>
        </w:rPr>
      </w:pPr>
    </w:p>
    <w:p w14:paraId="3381CE8E" w14:textId="77777777" w:rsidR="00D25375" w:rsidRPr="00F469D1" w:rsidRDefault="00D25375" w:rsidP="00D25375">
      <w:pPr>
        <w:tabs>
          <w:tab w:val="left" w:pos="360"/>
        </w:tabs>
        <w:ind w:left="-1560" w:right="-882"/>
        <w:jc w:val="center"/>
        <w:rPr>
          <w:b/>
          <w:bCs/>
          <w:noProof/>
          <w:sz w:val="24"/>
          <w:szCs w:val="24"/>
        </w:rPr>
      </w:pPr>
      <w:r>
        <w:rPr>
          <w:b/>
          <w:bCs/>
          <w:noProof/>
          <w:sz w:val="24"/>
          <w:szCs w:val="24"/>
        </w:rPr>
        <w:t xml:space="preserve">              </w:t>
      </w:r>
      <w:r w:rsidRPr="00F469D1">
        <w:rPr>
          <w:b/>
          <w:bCs/>
          <w:noProof/>
          <w:sz w:val="24"/>
          <w:szCs w:val="24"/>
        </w:rPr>
        <w:t>ARQUIVO DA DIGITAL – PROPOSTA DA EMPRESA</w:t>
      </w:r>
    </w:p>
    <w:p w14:paraId="15DDEAC4" w14:textId="77777777" w:rsidR="00D25375" w:rsidRDefault="00D25375" w:rsidP="00D25375">
      <w:pPr>
        <w:tabs>
          <w:tab w:val="left" w:pos="360"/>
        </w:tabs>
        <w:ind w:left="-1560" w:right="-882"/>
        <w:jc w:val="center"/>
        <w:rPr>
          <w:noProof/>
          <w:sz w:val="24"/>
          <w:szCs w:val="24"/>
        </w:rPr>
      </w:pPr>
    </w:p>
    <w:bookmarkEnd w:id="89"/>
    <w:bookmarkEnd w:id="90"/>
    <w:p w14:paraId="7D84181F" w14:textId="77777777" w:rsidR="00DA549B" w:rsidRDefault="00DA549B" w:rsidP="00DA549B">
      <w:pPr>
        <w:ind w:left="-851"/>
        <w:jc w:val="center"/>
        <w:rPr>
          <w:sz w:val="24"/>
          <w:szCs w:val="24"/>
        </w:rPr>
        <w:sectPr w:rsidR="00DA549B" w:rsidSect="00BB1A7D">
          <w:footnotePr>
            <w:pos w:val="beneathText"/>
          </w:footnotePr>
          <w:pgSz w:w="11905" w:h="16837"/>
          <w:pgMar w:top="992" w:right="1134" w:bottom="1134" w:left="851" w:header="720" w:footer="720" w:gutter="0"/>
          <w:cols w:space="720"/>
          <w:docGrid w:linePitch="360"/>
        </w:sectPr>
      </w:pPr>
    </w:p>
    <w:p w14:paraId="4F9E62EF" w14:textId="77777777" w:rsidR="00931C93" w:rsidRPr="005D0BC5" w:rsidRDefault="00931C93" w:rsidP="00DA549B">
      <w:pPr>
        <w:tabs>
          <w:tab w:val="left" w:pos="360"/>
        </w:tabs>
        <w:rPr>
          <w:sz w:val="24"/>
          <w:szCs w:val="24"/>
        </w:rPr>
      </w:pPr>
    </w:p>
    <w:p w14:paraId="0A464677" w14:textId="77777777" w:rsidR="00C5425A" w:rsidRDefault="00C5425A" w:rsidP="00584E41">
      <w:pPr>
        <w:jc w:val="center"/>
        <w:rPr>
          <w:b/>
          <w:bCs/>
          <w:sz w:val="24"/>
          <w:szCs w:val="24"/>
        </w:rPr>
      </w:pPr>
    </w:p>
    <w:p w14:paraId="4509FC53" w14:textId="77777777" w:rsidR="001603D4" w:rsidRPr="005D0BC5" w:rsidRDefault="001603D4" w:rsidP="00DA549B">
      <w:pPr>
        <w:jc w:val="center"/>
        <w:rPr>
          <w:b/>
          <w:bCs/>
          <w:sz w:val="24"/>
          <w:szCs w:val="24"/>
        </w:rPr>
      </w:pPr>
      <w:r w:rsidRPr="005D0BC5">
        <w:rPr>
          <w:b/>
          <w:bCs/>
          <w:sz w:val="24"/>
          <w:szCs w:val="24"/>
        </w:rPr>
        <w:t>ANEXO V</w:t>
      </w:r>
    </w:p>
    <w:p w14:paraId="2B21E5BA" w14:textId="77777777" w:rsidR="001603D4" w:rsidRPr="0076023B" w:rsidRDefault="001603D4" w:rsidP="00584E41">
      <w:pPr>
        <w:jc w:val="center"/>
        <w:rPr>
          <w:b/>
          <w:bCs/>
          <w:sz w:val="24"/>
          <w:szCs w:val="24"/>
          <w:shd w:val="clear" w:color="auto" w:fill="FFFFFF"/>
        </w:rPr>
      </w:pPr>
      <w:r w:rsidRPr="0076023B">
        <w:rPr>
          <w:b/>
          <w:bCs/>
          <w:sz w:val="24"/>
          <w:szCs w:val="24"/>
          <w:shd w:val="clear" w:color="auto" w:fill="FFFFFF"/>
        </w:rPr>
        <w:t>Planilha de Encargos Sociais (ES) Sobre Custos da Mão de Obra</w:t>
      </w:r>
    </w:p>
    <w:tbl>
      <w:tblPr>
        <w:tblW w:w="9097" w:type="dxa"/>
        <w:tblInd w:w="-15" w:type="dxa"/>
        <w:tblLayout w:type="fixed"/>
        <w:tblCellMar>
          <w:left w:w="10" w:type="dxa"/>
          <w:right w:w="10" w:type="dxa"/>
        </w:tblCellMar>
        <w:tblLook w:val="04A0" w:firstRow="1" w:lastRow="0" w:firstColumn="1" w:lastColumn="0" w:noHBand="0" w:noVBand="1"/>
      </w:tblPr>
      <w:tblGrid>
        <w:gridCol w:w="1127"/>
        <w:gridCol w:w="6111"/>
        <w:gridCol w:w="1859"/>
      </w:tblGrid>
      <w:tr w:rsidR="006A250A" w:rsidRPr="005D0BC5" w14:paraId="42A6F458" w14:textId="77777777" w:rsidTr="0015790D">
        <w:trPr>
          <w:cantSplit/>
          <w:trHeight w:val="20"/>
        </w:trPr>
        <w:tc>
          <w:tcPr>
            <w:tcW w:w="9097" w:type="dxa"/>
            <w:gridSpan w:val="3"/>
            <w:tcMar>
              <w:top w:w="0" w:type="dxa"/>
              <w:left w:w="2" w:type="dxa"/>
              <w:bottom w:w="0" w:type="dxa"/>
              <w:right w:w="2" w:type="dxa"/>
            </w:tcMar>
            <w:vAlign w:val="center"/>
          </w:tcPr>
          <w:p w14:paraId="4E76E7C9" w14:textId="77777777" w:rsidR="006A250A" w:rsidRPr="005D0BC5" w:rsidRDefault="006A250A" w:rsidP="00584E41">
            <w:pPr>
              <w:pStyle w:val="BodyText21"/>
              <w:widowControl w:val="0"/>
              <w:snapToGrid w:val="0"/>
              <w:spacing w:after="0" w:line="240" w:lineRule="auto"/>
              <w:jc w:val="left"/>
              <w:rPr>
                <w:rFonts w:ascii="Times New Roman" w:eastAsia="Times New Roman" w:hAnsi="Times New Roman" w:cs="Times New Roman"/>
                <w:sz w:val="24"/>
                <w:szCs w:val="24"/>
                <w:shd w:val="clear" w:color="auto" w:fill="FFFFFF"/>
              </w:rPr>
            </w:pPr>
          </w:p>
        </w:tc>
      </w:tr>
      <w:tr w:rsidR="006A250A" w:rsidRPr="005D0BC5" w14:paraId="72BDE08D"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9F8A425"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3E660AA8"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95C7B81"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CÓDIGO</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BFAEE7C"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DESCRIÇÃO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49BF72C" w14:textId="77777777" w:rsidR="006A250A" w:rsidRPr="005D0BC5" w:rsidRDefault="006A250A" w:rsidP="00584E41">
            <w:pPr>
              <w:pStyle w:val="TableParagraph"/>
              <w:suppressAutoHyphens/>
              <w:spacing w:after="0" w:line="240" w:lineRule="auto"/>
              <w:rPr>
                <w:szCs w:val="24"/>
              </w:rPr>
            </w:pPr>
            <w:r w:rsidRPr="005D0BC5">
              <w:rPr>
                <w:spacing w:val="-1"/>
                <w:szCs w:val="24"/>
                <w:shd w:val="clear" w:color="auto" w:fill="FFFFFF"/>
              </w:rPr>
              <w:t>HORISTA</w:t>
            </w:r>
            <w:r w:rsidRPr="005D0BC5">
              <w:rPr>
                <w:spacing w:val="6"/>
                <w:szCs w:val="24"/>
                <w:shd w:val="clear" w:color="auto" w:fill="FFFFFF"/>
              </w:rPr>
              <w:t xml:space="preserve"> (</w:t>
            </w:r>
            <w:r w:rsidRPr="005D0BC5">
              <w:rPr>
                <w:szCs w:val="24"/>
                <w:shd w:val="clear" w:color="auto" w:fill="FFFFFF"/>
              </w:rPr>
              <w:t>%)</w:t>
            </w:r>
          </w:p>
        </w:tc>
      </w:tr>
      <w:tr w:rsidR="006A250A" w:rsidRPr="005D0BC5" w14:paraId="6625E766"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BB3A74B"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2B2B0B92"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72B1755" w14:textId="77777777" w:rsidR="006A250A" w:rsidRPr="005D0BC5" w:rsidRDefault="006A250A" w:rsidP="00584E41">
            <w:pPr>
              <w:pStyle w:val="TableParagraph"/>
              <w:suppressAutoHyphens/>
              <w:spacing w:after="0" w:line="240" w:lineRule="auto"/>
              <w:ind w:left="-1" w:right="1"/>
              <w:rPr>
                <w:szCs w:val="24"/>
              </w:rPr>
            </w:pPr>
            <w:r w:rsidRPr="005D0BC5">
              <w:rPr>
                <w:spacing w:val="-1"/>
                <w:szCs w:val="24"/>
                <w:shd w:val="clear" w:color="auto" w:fill="FFFFFF"/>
              </w:rPr>
              <w:t>GRUPO</w:t>
            </w:r>
            <w:r w:rsidRPr="005D0BC5">
              <w:rPr>
                <w:spacing w:val="-5"/>
                <w:szCs w:val="24"/>
                <w:shd w:val="clear" w:color="auto" w:fill="FFFFFF"/>
              </w:rPr>
              <w:t xml:space="preserve"> </w:t>
            </w:r>
            <w:r w:rsidRPr="005D0BC5">
              <w:rPr>
                <w:szCs w:val="24"/>
                <w:shd w:val="clear" w:color="auto" w:fill="FFFFFF"/>
              </w:rPr>
              <w:t>A</w:t>
            </w:r>
          </w:p>
        </w:tc>
      </w:tr>
      <w:tr w:rsidR="006A250A" w:rsidRPr="005D0BC5" w14:paraId="6766EC4B"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67A4E6"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A1</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C2DE29E"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INSS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75BCA2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CCD70A1"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283E6F0"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A2</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93F8264"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SESI</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47A2440"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67CDD580"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066D855"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A3</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4861ADB"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SENAI</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7C125A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9FFD425"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E846FEE"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A4</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9C6F4E6"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INCRA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0ADE391"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E692A0E"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67A5832"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A5</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E9669D1"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SEBRAE</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B664B72"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FCCEFE3"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37F4C88"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A6</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5A7B12E"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Salário</w:t>
            </w:r>
            <w:r w:rsidRPr="005D0BC5">
              <w:rPr>
                <w:spacing w:val="-4"/>
                <w:szCs w:val="24"/>
                <w:shd w:val="clear" w:color="auto" w:fill="FFFFFF"/>
              </w:rPr>
              <w:t xml:space="preserve"> </w:t>
            </w:r>
            <w:r w:rsidRPr="005D0BC5">
              <w:rPr>
                <w:spacing w:val="-1"/>
                <w:szCs w:val="24"/>
                <w:shd w:val="clear" w:color="auto" w:fill="FFFFFF"/>
              </w:rPr>
              <w:t>Educação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D451F41"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5F43F36"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41B80E6"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A7</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E2CE28D"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Seguro</w:t>
            </w:r>
            <w:r w:rsidRPr="005D0BC5">
              <w:rPr>
                <w:spacing w:val="-5"/>
                <w:szCs w:val="24"/>
                <w:shd w:val="clear" w:color="auto" w:fill="FFFFFF"/>
              </w:rPr>
              <w:t xml:space="preserve"> </w:t>
            </w:r>
            <w:r w:rsidRPr="005D0BC5">
              <w:rPr>
                <w:spacing w:val="-1"/>
                <w:szCs w:val="24"/>
                <w:shd w:val="clear" w:color="auto" w:fill="FFFFFF"/>
              </w:rPr>
              <w:t>Contra</w:t>
            </w:r>
            <w:r w:rsidRPr="005D0BC5">
              <w:rPr>
                <w:spacing w:val="-3"/>
                <w:szCs w:val="24"/>
                <w:shd w:val="clear" w:color="auto" w:fill="FFFFFF"/>
              </w:rPr>
              <w:t xml:space="preserve"> </w:t>
            </w:r>
            <w:r w:rsidRPr="005D0BC5">
              <w:rPr>
                <w:spacing w:val="-1"/>
                <w:szCs w:val="24"/>
                <w:shd w:val="clear" w:color="auto" w:fill="FFFFFF"/>
              </w:rPr>
              <w:t>Acidentes</w:t>
            </w:r>
            <w:r w:rsidRPr="005D0BC5">
              <w:rPr>
                <w:spacing w:val="-5"/>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Trabalho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AFC23BF"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3DFF45D9"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629D8E0"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A8</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E71F68C"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FGTS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50C254A"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80B9077"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52777FE"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A9</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632FCCD"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SECONCI</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D1920C8"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62C074EC"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EB21026"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A</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02289BA"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7"/>
                <w:szCs w:val="24"/>
                <w:shd w:val="clear" w:color="auto" w:fill="FFFFFF"/>
              </w:rPr>
              <w:t xml:space="preserve"> </w:t>
            </w:r>
            <w:r w:rsidRPr="005D0BC5">
              <w:rPr>
                <w:spacing w:val="-1"/>
                <w:szCs w:val="24"/>
                <w:shd w:val="clear" w:color="auto" w:fill="FFFFFF"/>
              </w:rPr>
              <w:t>dos</w:t>
            </w:r>
            <w:r w:rsidRPr="005D0BC5">
              <w:rPr>
                <w:spacing w:val="-6"/>
                <w:szCs w:val="24"/>
                <w:shd w:val="clear" w:color="auto" w:fill="FFFFFF"/>
              </w:rPr>
              <w:t xml:space="preserve"> </w:t>
            </w:r>
            <w:r w:rsidRPr="005D0BC5">
              <w:rPr>
                <w:spacing w:val="-1"/>
                <w:szCs w:val="24"/>
                <w:shd w:val="clear" w:color="auto" w:fill="FFFFFF"/>
              </w:rPr>
              <w:t>Encargos</w:t>
            </w:r>
            <w:r w:rsidRPr="005D0BC5">
              <w:rPr>
                <w:spacing w:val="-7"/>
                <w:szCs w:val="24"/>
                <w:shd w:val="clear" w:color="auto" w:fill="FFFFFF"/>
              </w:rPr>
              <w:t xml:space="preserve"> </w:t>
            </w:r>
            <w:r w:rsidRPr="005D0BC5">
              <w:rPr>
                <w:spacing w:val="-1"/>
                <w:szCs w:val="24"/>
                <w:shd w:val="clear" w:color="auto" w:fill="FFFFFF"/>
              </w:rPr>
              <w:t>Sociais</w:t>
            </w:r>
            <w:r w:rsidRPr="005D0BC5">
              <w:rPr>
                <w:spacing w:val="-6"/>
                <w:szCs w:val="24"/>
                <w:shd w:val="clear" w:color="auto" w:fill="FFFFFF"/>
              </w:rPr>
              <w:t xml:space="preserve"> </w:t>
            </w:r>
            <w:r w:rsidRPr="005D0BC5">
              <w:rPr>
                <w:spacing w:val="-1"/>
                <w:szCs w:val="24"/>
                <w:shd w:val="clear" w:color="auto" w:fill="FFFFFF"/>
              </w:rPr>
              <w:t>Básicos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80A6B3B"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15E87BE"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C526E4F"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0203302B"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28A62F5" w14:textId="77777777" w:rsidR="006A250A" w:rsidRPr="005D0BC5" w:rsidRDefault="006A250A" w:rsidP="00584E41">
            <w:pPr>
              <w:pStyle w:val="TableParagraph"/>
              <w:suppressAutoHyphens/>
              <w:spacing w:after="0" w:line="240" w:lineRule="auto"/>
              <w:rPr>
                <w:szCs w:val="24"/>
              </w:rPr>
            </w:pPr>
            <w:r w:rsidRPr="005D0BC5">
              <w:rPr>
                <w:spacing w:val="-1"/>
                <w:szCs w:val="24"/>
                <w:shd w:val="clear" w:color="auto" w:fill="FFFFFF"/>
              </w:rPr>
              <w:t>GRUPO</w:t>
            </w:r>
            <w:r w:rsidRPr="005D0BC5">
              <w:rPr>
                <w:spacing w:val="-5"/>
                <w:szCs w:val="24"/>
                <w:shd w:val="clear" w:color="auto" w:fill="FFFFFF"/>
              </w:rPr>
              <w:t xml:space="preserve"> </w:t>
            </w:r>
            <w:r w:rsidRPr="005D0BC5">
              <w:rPr>
                <w:szCs w:val="24"/>
                <w:shd w:val="clear" w:color="auto" w:fill="FFFFFF"/>
              </w:rPr>
              <w:t>B</w:t>
            </w:r>
          </w:p>
        </w:tc>
      </w:tr>
      <w:tr w:rsidR="006A250A" w:rsidRPr="005D0BC5" w14:paraId="6C356489"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F5B88F5"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B1</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5A206B6"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Repouso</w:t>
            </w:r>
            <w:r w:rsidRPr="005D0BC5">
              <w:rPr>
                <w:spacing w:val="-7"/>
                <w:szCs w:val="24"/>
                <w:shd w:val="clear" w:color="auto" w:fill="FFFFFF"/>
              </w:rPr>
              <w:t xml:space="preserve"> </w:t>
            </w:r>
            <w:r w:rsidRPr="005D0BC5">
              <w:rPr>
                <w:spacing w:val="-1"/>
                <w:szCs w:val="24"/>
                <w:shd w:val="clear" w:color="auto" w:fill="FFFFFF"/>
              </w:rPr>
              <w:t>Semanal</w:t>
            </w:r>
            <w:r w:rsidRPr="005D0BC5">
              <w:rPr>
                <w:spacing w:val="-5"/>
                <w:szCs w:val="24"/>
                <w:shd w:val="clear" w:color="auto" w:fill="FFFFFF"/>
              </w:rPr>
              <w:t xml:space="preserve"> </w:t>
            </w:r>
            <w:r w:rsidRPr="005D0BC5">
              <w:rPr>
                <w:spacing w:val="-1"/>
                <w:szCs w:val="24"/>
                <w:shd w:val="clear" w:color="auto" w:fill="FFFFFF"/>
              </w:rPr>
              <w:t>Remunerado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3E82738"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FACEE30"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75EC9C3"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B2</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A6F308E"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Feriados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6A694F2"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6838EBAA"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83AA552"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B3</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CE4F442" w14:textId="77777777" w:rsidR="006A250A" w:rsidRPr="005D0BC5" w:rsidRDefault="006A250A" w:rsidP="00584E41">
            <w:pPr>
              <w:pStyle w:val="TableParagraph"/>
              <w:suppressAutoHyphens/>
              <w:spacing w:after="0" w:line="240" w:lineRule="auto"/>
              <w:ind w:left="284"/>
              <w:rPr>
                <w:spacing w:val="-1"/>
                <w:szCs w:val="24"/>
                <w:shd w:val="clear" w:color="auto" w:fill="FFFFFF"/>
              </w:rPr>
            </w:pPr>
            <w:r w:rsidRPr="005D0BC5">
              <w:rPr>
                <w:spacing w:val="-1"/>
                <w:szCs w:val="24"/>
                <w:shd w:val="clear" w:color="auto" w:fill="FFFFFF"/>
              </w:rPr>
              <w:t>Auxílio-Enfermidade</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67B6E08"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CD747FB"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AB5D2E3"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B4</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C685183"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13º</w:t>
            </w:r>
            <w:r w:rsidRPr="005D0BC5">
              <w:rPr>
                <w:spacing w:val="-6"/>
                <w:szCs w:val="24"/>
                <w:shd w:val="clear" w:color="auto" w:fill="FFFFFF"/>
              </w:rPr>
              <w:t xml:space="preserve"> </w:t>
            </w:r>
            <w:r w:rsidRPr="005D0BC5">
              <w:rPr>
                <w:spacing w:val="-1"/>
                <w:szCs w:val="24"/>
                <w:shd w:val="clear" w:color="auto" w:fill="FFFFFF"/>
              </w:rPr>
              <w:t>Salário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90C02E1"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9DC0CAF"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9F144A4"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B5</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7E34D53"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Licença</w:t>
            </w:r>
            <w:r w:rsidRPr="005D0BC5">
              <w:rPr>
                <w:spacing w:val="-9"/>
                <w:szCs w:val="24"/>
                <w:shd w:val="clear" w:color="auto" w:fill="FFFFFF"/>
              </w:rPr>
              <w:t xml:space="preserve"> </w:t>
            </w:r>
            <w:r w:rsidRPr="005D0BC5">
              <w:rPr>
                <w:spacing w:val="-1"/>
                <w:szCs w:val="24"/>
                <w:shd w:val="clear" w:color="auto" w:fill="FFFFFF"/>
              </w:rPr>
              <w:t>Paternidade</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61A4BD6"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2A5591D"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9DF7B66"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B6</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D8DF27D" w14:textId="77777777" w:rsidR="006A250A" w:rsidRPr="005D0BC5" w:rsidRDefault="006A250A" w:rsidP="00584E41">
            <w:pPr>
              <w:pStyle w:val="TableParagraph"/>
              <w:suppressAutoHyphens/>
              <w:spacing w:after="0" w:line="240" w:lineRule="auto"/>
              <w:ind w:left="284"/>
              <w:rPr>
                <w:szCs w:val="24"/>
              </w:rPr>
            </w:pPr>
            <w:r w:rsidRPr="005D0BC5">
              <w:rPr>
                <w:szCs w:val="24"/>
                <w:shd w:val="clear" w:color="auto" w:fill="FFFFFF"/>
              </w:rPr>
              <w:t>Faltas</w:t>
            </w:r>
            <w:r w:rsidRPr="005D0BC5">
              <w:rPr>
                <w:spacing w:val="-5"/>
                <w:szCs w:val="24"/>
                <w:shd w:val="clear" w:color="auto" w:fill="FFFFFF"/>
              </w:rPr>
              <w:t xml:space="preserve"> </w:t>
            </w:r>
            <w:r w:rsidRPr="005D0BC5">
              <w:rPr>
                <w:spacing w:val="-1"/>
                <w:szCs w:val="24"/>
                <w:shd w:val="clear" w:color="auto" w:fill="FFFFFF"/>
              </w:rPr>
              <w:t>Justificadas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99C779C"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5721ACD"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C588547"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B7</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AFDC32B"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Dias</w:t>
            </w:r>
            <w:r w:rsidRPr="005D0BC5">
              <w:rPr>
                <w:spacing w:val="-3"/>
                <w:szCs w:val="24"/>
                <w:shd w:val="clear" w:color="auto" w:fill="FFFFFF"/>
              </w:rPr>
              <w:t xml:space="preserve"> </w:t>
            </w:r>
            <w:r w:rsidRPr="005D0BC5">
              <w:rPr>
                <w:spacing w:val="-1"/>
                <w:szCs w:val="24"/>
                <w:shd w:val="clear" w:color="auto" w:fill="FFFFFF"/>
              </w:rPr>
              <w:t>de</w:t>
            </w:r>
            <w:r w:rsidRPr="005D0BC5">
              <w:rPr>
                <w:spacing w:val="-3"/>
                <w:szCs w:val="24"/>
                <w:shd w:val="clear" w:color="auto" w:fill="FFFFFF"/>
              </w:rPr>
              <w:t xml:space="preserve"> </w:t>
            </w:r>
            <w:r w:rsidRPr="005D0BC5">
              <w:rPr>
                <w:spacing w:val="-1"/>
                <w:szCs w:val="24"/>
                <w:shd w:val="clear" w:color="auto" w:fill="FFFFFF"/>
              </w:rPr>
              <w:t>Chuva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435224F"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942FE70"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57AE5BD"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B8</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6CC777F"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Auxílio</w:t>
            </w:r>
            <w:r w:rsidRPr="005D0BC5">
              <w:rPr>
                <w:spacing w:val="-5"/>
                <w:szCs w:val="24"/>
                <w:shd w:val="clear" w:color="auto" w:fill="FFFFFF"/>
              </w:rPr>
              <w:t xml:space="preserve"> </w:t>
            </w:r>
            <w:r w:rsidRPr="005D0BC5">
              <w:rPr>
                <w:spacing w:val="-1"/>
                <w:szCs w:val="24"/>
                <w:shd w:val="clear" w:color="auto" w:fill="FFFFFF"/>
              </w:rPr>
              <w:t>Acidente</w:t>
            </w:r>
            <w:r w:rsidRPr="005D0BC5">
              <w:rPr>
                <w:spacing w:val="-4"/>
                <w:szCs w:val="24"/>
                <w:shd w:val="clear" w:color="auto" w:fill="FFFFFF"/>
              </w:rPr>
              <w:t xml:space="preserve"> </w:t>
            </w:r>
            <w:r w:rsidRPr="005D0BC5">
              <w:rPr>
                <w:spacing w:val="-1"/>
                <w:szCs w:val="24"/>
                <w:shd w:val="clear" w:color="auto" w:fill="FFFFFF"/>
              </w:rPr>
              <w:t>de</w:t>
            </w:r>
            <w:r w:rsidRPr="005D0BC5">
              <w:rPr>
                <w:spacing w:val="-5"/>
                <w:szCs w:val="24"/>
                <w:shd w:val="clear" w:color="auto" w:fill="FFFFFF"/>
              </w:rPr>
              <w:t xml:space="preserve"> </w:t>
            </w:r>
            <w:r w:rsidRPr="005D0BC5">
              <w:rPr>
                <w:spacing w:val="-1"/>
                <w:szCs w:val="24"/>
                <w:shd w:val="clear" w:color="auto" w:fill="FFFFFF"/>
              </w:rPr>
              <w:t>Trabalho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D113C4C"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A609F58"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A27C577" w14:textId="77777777" w:rsidR="006A250A" w:rsidRPr="005D0BC5" w:rsidRDefault="006A250A" w:rsidP="00584E41">
            <w:pPr>
              <w:pStyle w:val="TableParagraph"/>
              <w:suppressAutoHyphens/>
              <w:spacing w:after="0" w:line="240" w:lineRule="auto"/>
              <w:ind w:right="1"/>
              <w:rPr>
                <w:szCs w:val="24"/>
                <w:shd w:val="clear" w:color="auto" w:fill="FFFFFF"/>
              </w:rPr>
            </w:pPr>
            <w:r w:rsidRPr="005D0BC5">
              <w:rPr>
                <w:szCs w:val="24"/>
                <w:shd w:val="clear" w:color="auto" w:fill="FFFFFF"/>
              </w:rPr>
              <w:t>B9</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2CF113E"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Férias</w:t>
            </w:r>
            <w:r w:rsidRPr="005D0BC5">
              <w:rPr>
                <w:spacing w:val="-5"/>
                <w:szCs w:val="24"/>
                <w:shd w:val="clear" w:color="auto" w:fill="FFFFFF"/>
              </w:rPr>
              <w:t xml:space="preserve"> </w:t>
            </w:r>
            <w:r w:rsidRPr="005D0BC5">
              <w:rPr>
                <w:spacing w:val="-1"/>
                <w:szCs w:val="24"/>
                <w:shd w:val="clear" w:color="auto" w:fill="FFFFFF"/>
              </w:rPr>
              <w:t>Gozadas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CD5350A"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9CFC978"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7CDBD39" w14:textId="77777777" w:rsidR="006A250A" w:rsidRPr="005D0BC5" w:rsidRDefault="006A250A" w:rsidP="00584E41">
            <w:pPr>
              <w:pStyle w:val="TableParagraph"/>
              <w:suppressAutoHyphens/>
              <w:spacing w:after="0" w:line="240" w:lineRule="auto"/>
              <w:rPr>
                <w:spacing w:val="-1"/>
                <w:szCs w:val="24"/>
                <w:shd w:val="clear" w:color="auto" w:fill="FFFFFF"/>
              </w:rPr>
            </w:pPr>
            <w:r w:rsidRPr="005D0BC5">
              <w:rPr>
                <w:spacing w:val="-1"/>
                <w:szCs w:val="24"/>
                <w:shd w:val="clear" w:color="auto" w:fill="FFFFFF"/>
              </w:rPr>
              <w:t>B10</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AE10DC6"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Salário</w:t>
            </w:r>
            <w:r w:rsidRPr="005D0BC5">
              <w:rPr>
                <w:spacing w:val="-9"/>
                <w:szCs w:val="24"/>
                <w:shd w:val="clear" w:color="auto" w:fill="FFFFFF"/>
              </w:rPr>
              <w:t xml:space="preserve"> </w:t>
            </w:r>
            <w:r w:rsidRPr="005D0BC5">
              <w:rPr>
                <w:spacing w:val="-1"/>
                <w:szCs w:val="24"/>
                <w:shd w:val="clear" w:color="auto" w:fill="FFFFFF"/>
              </w:rPr>
              <w:t>Maternidade</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6DA252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1C95B62"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370CFF2"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B</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9E6381A"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dos</w:t>
            </w:r>
            <w:r w:rsidRPr="005D0BC5">
              <w:rPr>
                <w:spacing w:val="-4"/>
                <w:szCs w:val="24"/>
                <w:shd w:val="clear" w:color="auto" w:fill="FFFFFF"/>
              </w:rPr>
              <w:t xml:space="preserve"> </w:t>
            </w:r>
            <w:r w:rsidRPr="005D0BC5">
              <w:rPr>
                <w:spacing w:val="-1"/>
                <w:szCs w:val="24"/>
                <w:shd w:val="clear" w:color="auto" w:fill="FFFFFF"/>
              </w:rPr>
              <w:t>Encargos</w:t>
            </w:r>
            <w:r w:rsidRPr="005D0BC5">
              <w:rPr>
                <w:spacing w:val="-4"/>
                <w:szCs w:val="24"/>
                <w:shd w:val="clear" w:color="auto" w:fill="FFFFFF"/>
              </w:rPr>
              <w:t xml:space="preserve"> </w:t>
            </w:r>
            <w:r w:rsidRPr="005D0BC5">
              <w:rPr>
                <w:spacing w:val="-1"/>
                <w:szCs w:val="24"/>
                <w:shd w:val="clear" w:color="auto" w:fill="FFFFFF"/>
              </w:rPr>
              <w:t>Sociais</w:t>
            </w:r>
            <w:r w:rsidRPr="005D0BC5">
              <w:rPr>
                <w:spacing w:val="-4"/>
                <w:szCs w:val="24"/>
                <w:shd w:val="clear" w:color="auto" w:fill="FFFFFF"/>
              </w:rPr>
              <w:t xml:space="preserve"> </w:t>
            </w:r>
            <w:r w:rsidRPr="005D0BC5">
              <w:rPr>
                <w:spacing w:val="-1"/>
                <w:szCs w:val="24"/>
                <w:shd w:val="clear" w:color="auto" w:fill="FFFFFF"/>
              </w:rPr>
              <w:t>que</w:t>
            </w:r>
            <w:r w:rsidRPr="005D0BC5">
              <w:rPr>
                <w:spacing w:val="-4"/>
                <w:szCs w:val="24"/>
                <w:shd w:val="clear" w:color="auto" w:fill="FFFFFF"/>
              </w:rPr>
              <w:t xml:space="preserve"> </w:t>
            </w:r>
            <w:r w:rsidRPr="005D0BC5">
              <w:rPr>
                <w:spacing w:val="-1"/>
                <w:szCs w:val="24"/>
                <w:shd w:val="clear" w:color="auto" w:fill="FFFFFF"/>
              </w:rPr>
              <w:t>recebem</w:t>
            </w:r>
            <w:r w:rsidRPr="005D0BC5">
              <w:rPr>
                <w:spacing w:val="-4"/>
                <w:szCs w:val="24"/>
                <w:shd w:val="clear" w:color="auto" w:fill="FFFFFF"/>
              </w:rPr>
              <w:t xml:space="preserve"> </w:t>
            </w:r>
            <w:r w:rsidRPr="005D0BC5">
              <w:rPr>
                <w:spacing w:val="-1"/>
                <w:szCs w:val="24"/>
                <w:shd w:val="clear" w:color="auto" w:fill="FFFFFF"/>
              </w:rPr>
              <w:t>incidência</w:t>
            </w:r>
            <w:r w:rsidRPr="005D0BC5">
              <w:rPr>
                <w:spacing w:val="-4"/>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zCs w:val="24"/>
                <w:shd w:val="clear" w:color="auto" w:fill="FFFFFF"/>
              </w:rPr>
              <w:t>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0031855"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BC51ADE"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4C384A9"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0787C848"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3A47775" w14:textId="77777777" w:rsidR="006A250A" w:rsidRPr="005D0BC5" w:rsidRDefault="006A250A" w:rsidP="00584E41">
            <w:pPr>
              <w:pStyle w:val="TableParagraph"/>
              <w:suppressAutoHyphens/>
              <w:spacing w:after="0" w:line="240" w:lineRule="auto"/>
              <w:ind w:left="-1" w:right="1"/>
              <w:rPr>
                <w:szCs w:val="24"/>
              </w:rPr>
            </w:pP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C</w:t>
            </w:r>
          </w:p>
        </w:tc>
      </w:tr>
      <w:tr w:rsidR="006A250A" w:rsidRPr="005D0BC5" w14:paraId="4361F9B8"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F1B2089"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C1</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EBC1251"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Aviso</w:t>
            </w:r>
            <w:r w:rsidRPr="005D0BC5">
              <w:rPr>
                <w:spacing w:val="-5"/>
                <w:szCs w:val="24"/>
                <w:shd w:val="clear" w:color="auto" w:fill="FFFFFF"/>
              </w:rPr>
              <w:t xml:space="preserve"> </w:t>
            </w:r>
            <w:r w:rsidRPr="005D0BC5">
              <w:rPr>
                <w:spacing w:val="-1"/>
                <w:szCs w:val="24"/>
                <w:shd w:val="clear" w:color="auto" w:fill="FFFFFF"/>
              </w:rPr>
              <w:t>Prévio</w:t>
            </w:r>
            <w:r w:rsidRPr="005D0BC5">
              <w:rPr>
                <w:spacing w:val="-5"/>
                <w:szCs w:val="24"/>
                <w:shd w:val="clear" w:color="auto" w:fill="FFFFFF"/>
              </w:rPr>
              <w:t xml:space="preserve"> </w:t>
            </w:r>
            <w:r w:rsidRPr="005D0BC5">
              <w:rPr>
                <w:spacing w:val="-1"/>
                <w:szCs w:val="24"/>
                <w:shd w:val="clear" w:color="auto" w:fill="FFFFFF"/>
              </w:rPr>
              <w:t>Indenizado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01792A8"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B69D8D1"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0B5D4A6"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C2</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AAB9EBF"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Aviso</w:t>
            </w:r>
            <w:r w:rsidRPr="005D0BC5">
              <w:rPr>
                <w:spacing w:val="-6"/>
                <w:szCs w:val="24"/>
                <w:shd w:val="clear" w:color="auto" w:fill="FFFFFF"/>
              </w:rPr>
              <w:t xml:space="preserve"> </w:t>
            </w:r>
            <w:r w:rsidRPr="005D0BC5">
              <w:rPr>
                <w:spacing w:val="-1"/>
                <w:szCs w:val="24"/>
                <w:shd w:val="clear" w:color="auto" w:fill="FFFFFF"/>
              </w:rPr>
              <w:t>Prévio</w:t>
            </w:r>
            <w:r w:rsidRPr="005D0BC5">
              <w:rPr>
                <w:spacing w:val="-5"/>
                <w:szCs w:val="24"/>
                <w:shd w:val="clear" w:color="auto" w:fill="FFFFFF"/>
              </w:rPr>
              <w:t xml:space="preserve"> </w:t>
            </w:r>
            <w:r w:rsidRPr="005D0BC5">
              <w:rPr>
                <w:spacing w:val="-1"/>
                <w:szCs w:val="24"/>
                <w:shd w:val="clear" w:color="auto" w:fill="FFFFFF"/>
              </w:rPr>
              <w:t>Trabalhado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4F5F94E"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9FCE062"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6AF753B"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C3</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4315830"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Férias</w:t>
            </w:r>
            <w:r w:rsidRPr="005D0BC5">
              <w:rPr>
                <w:spacing w:val="-5"/>
                <w:szCs w:val="24"/>
                <w:shd w:val="clear" w:color="auto" w:fill="FFFFFF"/>
              </w:rPr>
              <w:t xml:space="preserve"> </w:t>
            </w:r>
            <w:r w:rsidRPr="005D0BC5">
              <w:rPr>
                <w:spacing w:val="-1"/>
                <w:szCs w:val="24"/>
                <w:shd w:val="clear" w:color="auto" w:fill="FFFFFF"/>
              </w:rPr>
              <w:t>Indenizadas</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410F7BD"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341E225"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538D775"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C4</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0AE84C3"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Depósito</w:t>
            </w:r>
            <w:r w:rsidRPr="005D0BC5">
              <w:rPr>
                <w:spacing w:val="-4"/>
                <w:szCs w:val="24"/>
                <w:shd w:val="clear" w:color="auto" w:fill="FFFFFF"/>
              </w:rPr>
              <w:t xml:space="preserve"> </w:t>
            </w:r>
            <w:r w:rsidRPr="005D0BC5">
              <w:rPr>
                <w:spacing w:val="-1"/>
                <w:szCs w:val="24"/>
                <w:shd w:val="clear" w:color="auto" w:fill="FFFFFF"/>
              </w:rPr>
              <w:t>Rescisão</w:t>
            </w:r>
            <w:r w:rsidRPr="005D0BC5">
              <w:rPr>
                <w:spacing w:val="-4"/>
                <w:szCs w:val="24"/>
                <w:shd w:val="clear" w:color="auto" w:fill="FFFFFF"/>
              </w:rPr>
              <w:t xml:space="preserve"> </w:t>
            </w:r>
            <w:r w:rsidRPr="005D0BC5">
              <w:rPr>
                <w:spacing w:val="-1"/>
                <w:szCs w:val="24"/>
                <w:shd w:val="clear" w:color="auto" w:fill="FFFFFF"/>
              </w:rPr>
              <w:t>Sem</w:t>
            </w:r>
            <w:r w:rsidRPr="005D0BC5">
              <w:rPr>
                <w:spacing w:val="-4"/>
                <w:szCs w:val="24"/>
                <w:shd w:val="clear" w:color="auto" w:fill="FFFFFF"/>
              </w:rPr>
              <w:t xml:space="preserve"> </w:t>
            </w:r>
            <w:r w:rsidRPr="005D0BC5">
              <w:rPr>
                <w:spacing w:val="-1"/>
                <w:szCs w:val="24"/>
                <w:shd w:val="clear" w:color="auto" w:fill="FFFFFF"/>
              </w:rPr>
              <w:t>Justa</w:t>
            </w:r>
            <w:r w:rsidRPr="005D0BC5">
              <w:rPr>
                <w:spacing w:val="-3"/>
                <w:szCs w:val="24"/>
                <w:shd w:val="clear" w:color="auto" w:fill="FFFFFF"/>
              </w:rPr>
              <w:t xml:space="preserve"> </w:t>
            </w:r>
            <w:r w:rsidRPr="005D0BC5">
              <w:rPr>
                <w:spacing w:val="-1"/>
                <w:szCs w:val="24"/>
                <w:shd w:val="clear" w:color="auto" w:fill="FFFFFF"/>
              </w:rPr>
              <w:t>Causa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227FDD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0A731522"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18D7264"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C5</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A6A5513"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Indenização</w:t>
            </w:r>
            <w:r w:rsidRPr="005D0BC5">
              <w:rPr>
                <w:spacing w:val="-5"/>
                <w:szCs w:val="24"/>
                <w:shd w:val="clear" w:color="auto" w:fill="FFFFFF"/>
              </w:rPr>
              <w:t xml:space="preserve"> </w:t>
            </w:r>
            <w:r w:rsidRPr="005D0BC5">
              <w:rPr>
                <w:spacing w:val="-1"/>
                <w:szCs w:val="24"/>
                <w:shd w:val="clear" w:color="auto" w:fill="FFFFFF"/>
              </w:rPr>
              <w:t>Adicional</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C4E7F37"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7250675A"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BFE7D02" w14:textId="77777777" w:rsidR="006A250A" w:rsidRPr="005D0BC5" w:rsidRDefault="006A250A" w:rsidP="00584E41">
            <w:pPr>
              <w:pStyle w:val="TableParagraph"/>
              <w:suppressAutoHyphens/>
              <w:spacing w:after="0" w:line="240" w:lineRule="auto"/>
              <w:ind w:left="2"/>
              <w:rPr>
                <w:szCs w:val="24"/>
                <w:shd w:val="clear" w:color="auto" w:fill="FFFFFF"/>
              </w:rPr>
            </w:pPr>
            <w:r w:rsidRPr="005D0BC5">
              <w:rPr>
                <w:szCs w:val="24"/>
                <w:shd w:val="clear" w:color="auto" w:fill="FFFFFF"/>
              </w:rPr>
              <w:t>C</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D0EB6C0" w14:textId="77777777" w:rsidR="006A250A" w:rsidRPr="005D0BC5" w:rsidRDefault="006A250A" w:rsidP="00584E41">
            <w:pPr>
              <w:pStyle w:val="TableParagraph"/>
              <w:suppressAutoHyphens/>
              <w:spacing w:after="0" w:line="240" w:lineRule="auto"/>
              <w:ind w:left="227"/>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dos</w:t>
            </w:r>
            <w:r w:rsidRPr="005D0BC5">
              <w:rPr>
                <w:spacing w:val="-4"/>
                <w:szCs w:val="24"/>
                <w:shd w:val="clear" w:color="auto" w:fill="FFFFFF"/>
              </w:rPr>
              <w:t xml:space="preserve"> </w:t>
            </w:r>
            <w:r w:rsidRPr="005D0BC5">
              <w:rPr>
                <w:spacing w:val="-1"/>
                <w:szCs w:val="24"/>
                <w:shd w:val="clear" w:color="auto" w:fill="FFFFFF"/>
              </w:rPr>
              <w:t>Encargos</w:t>
            </w:r>
            <w:r w:rsidRPr="005D0BC5">
              <w:rPr>
                <w:spacing w:val="-5"/>
                <w:szCs w:val="24"/>
                <w:shd w:val="clear" w:color="auto" w:fill="FFFFFF"/>
              </w:rPr>
              <w:t xml:space="preserve"> </w:t>
            </w:r>
            <w:r w:rsidRPr="005D0BC5">
              <w:rPr>
                <w:spacing w:val="-1"/>
                <w:szCs w:val="24"/>
                <w:shd w:val="clear" w:color="auto" w:fill="FFFFFF"/>
              </w:rPr>
              <w:t>Sociais</w:t>
            </w:r>
            <w:r w:rsidRPr="005D0BC5">
              <w:rPr>
                <w:spacing w:val="-3"/>
                <w:szCs w:val="24"/>
                <w:shd w:val="clear" w:color="auto" w:fill="FFFFFF"/>
              </w:rPr>
              <w:t xml:space="preserve"> </w:t>
            </w:r>
            <w:r w:rsidRPr="005D0BC5">
              <w:rPr>
                <w:spacing w:val="-1"/>
                <w:szCs w:val="24"/>
                <w:shd w:val="clear" w:color="auto" w:fill="FFFFFF"/>
              </w:rPr>
              <w:t>que</w:t>
            </w:r>
            <w:r w:rsidRPr="005D0BC5">
              <w:rPr>
                <w:spacing w:val="-4"/>
                <w:szCs w:val="24"/>
                <w:shd w:val="clear" w:color="auto" w:fill="FFFFFF"/>
              </w:rPr>
              <w:t xml:space="preserve"> </w:t>
            </w:r>
            <w:r w:rsidRPr="005D0BC5">
              <w:rPr>
                <w:spacing w:val="-1"/>
                <w:szCs w:val="24"/>
                <w:shd w:val="clear" w:color="auto" w:fill="FFFFFF"/>
              </w:rPr>
              <w:t>não</w:t>
            </w:r>
            <w:r w:rsidRPr="005D0BC5">
              <w:rPr>
                <w:spacing w:val="-5"/>
                <w:szCs w:val="24"/>
                <w:shd w:val="clear" w:color="auto" w:fill="FFFFFF"/>
              </w:rPr>
              <w:t xml:space="preserve"> </w:t>
            </w:r>
            <w:r w:rsidRPr="005D0BC5">
              <w:rPr>
                <w:spacing w:val="-1"/>
                <w:szCs w:val="24"/>
                <w:shd w:val="clear" w:color="auto" w:fill="FFFFFF"/>
              </w:rPr>
              <w:t>recebem</w:t>
            </w:r>
            <w:r w:rsidRPr="005D0BC5">
              <w:rPr>
                <w:spacing w:val="-4"/>
                <w:szCs w:val="24"/>
                <w:shd w:val="clear" w:color="auto" w:fill="FFFFFF"/>
              </w:rPr>
              <w:t xml:space="preserve"> </w:t>
            </w:r>
            <w:r w:rsidRPr="005D0BC5">
              <w:rPr>
                <w:spacing w:val="-1"/>
                <w:szCs w:val="24"/>
                <w:shd w:val="clear" w:color="auto" w:fill="FFFFFF"/>
              </w:rPr>
              <w:t>incidência</w:t>
            </w:r>
            <w:r w:rsidRPr="005D0BC5">
              <w:rPr>
                <w:spacing w:val="-4"/>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zCs w:val="24"/>
                <w:shd w:val="clear" w:color="auto" w:fill="FFFFFF"/>
              </w:rPr>
              <w:t>A</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885DBDC"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711E382"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199DF22"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30989F27"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451C8FE" w14:textId="77777777" w:rsidR="006A250A" w:rsidRPr="005D0BC5" w:rsidRDefault="006A250A" w:rsidP="00584E41">
            <w:pPr>
              <w:pStyle w:val="TableParagraph"/>
              <w:suppressAutoHyphens/>
              <w:spacing w:after="0" w:line="240" w:lineRule="auto"/>
              <w:ind w:left="-1"/>
              <w:rPr>
                <w:szCs w:val="24"/>
              </w:rPr>
            </w:pP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D</w:t>
            </w:r>
          </w:p>
        </w:tc>
      </w:tr>
      <w:tr w:rsidR="006A250A" w:rsidRPr="005D0BC5" w14:paraId="3B1FA594"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A1E5DB4" w14:textId="77777777" w:rsidR="006A250A" w:rsidRPr="005D0BC5" w:rsidRDefault="006A250A" w:rsidP="00584E41">
            <w:pPr>
              <w:pStyle w:val="TableParagraph"/>
              <w:suppressAutoHyphens/>
              <w:spacing w:after="0" w:line="240" w:lineRule="auto"/>
              <w:ind w:right="1"/>
              <w:rPr>
                <w:spacing w:val="-1"/>
                <w:szCs w:val="24"/>
                <w:shd w:val="clear" w:color="auto" w:fill="FFFFFF"/>
              </w:rPr>
            </w:pPr>
            <w:r w:rsidRPr="005D0BC5">
              <w:rPr>
                <w:spacing w:val="-1"/>
                <w:szCs w:val="24"/>
                <w:shd w:val="clear" w:color="auto" w:fill="FFFFFF"/>
              </w:rPr>
              <w:t>D1</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9FDA79F"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Reincidência</w:t>
            </w:r>
            <w:r w:rsidRPr="005D0BC5">
              <w:rPr>
                <w:spacing w:val="-3"/>
                <w:szCs w:val="24"/>
                <w:shd w:val="clear" w:color="auto" w:fill="FFFFFF"/>
              </w:rPr>
              <w:t xml:space="preserve"> </w:t>
            </w:r>
            <w:r w:rsidRPr="005D0BC5">
              <w:rPr>
                <w:spacing w:val="-1"/>
                <w:szCs w:val="24"/>
                <w:shd w:val="clear" w:color="auto" w:fill="FFFFFF"/>
              </w:rPr>
              <w:t>do</w:t>
            </w:r>
            <w:r w:rsidRPr="005D0BC5">
              <w:rPr>
                <w:spacing w:val="-4"/>
                <w:szCs w:val="24"/>
                <w:shd w:val="clear" w:color="auto" w:fill="FFFFFF"/>
              </w:rPr>
              <w:t xml:space="preserve"> </w:t>
            </w:r>
            <w:r w:rsidRPr="005D0BC5">
              <w:rPr>
                <w:spacing w:val="-1"/>
                <w:szCs w:val="24"/>
                <w:shd w:val="clear" w:color="auto" w:fill="FFFFFF"/>
              </w:rPr>
              <w:t>Grupo</w:t>
            </w:r>
            <w:r w:rsidRPr="005D0BC5">
              <w:rPr>
                <w:spacing w:val="-3"/>
                <w:szCs w:val="24"/>
                <w:shd w:val="clear" w:color="auto" w:fill="FFFFFF"/>
              </w:rPr>
              <w:t xml:space="preserve"> </w:t>
            </w:r>
            <w:r w:rsidRPr="005D0BC5">
              <w:rPr>
                <w:szCs w:val="24"/>
                <w:shd w:val="clear" w:color="auto" w:fill="FFFFFF"/>
              </w:rPr>
              <w:t>A</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zCs w:val="24"/>
                <w:shd w:val="clear" w:color="auto" w:fill="FFFFFF"/>
              </w:rPr>
              <w:t>o</w:t>
            </w:r>
            <w:r w:rsidRPr="005D0BC5">
              <w:rPr>
                <w:spacing w:val="-4"/>
                <w:szCs w:val="24"/>
                <w:shd w:val="clear" w:color="auto" w:fill="FFFFFF"/>
              </w:rPr>
              <w:t xml:space="preserve"> </w:t>
            </w:r>
            <w:r w:rsidRPr="005D0BC5">
              <w:rPr>
                <w:spacing w:val="-1"/>
                <w:szCs w:val="24"/>
                <w:shd w:val="clear" w:color="auto" w:fill="FFFFFF"/>
              </w:rPr>
              <w:t>Grupo</w:t>
            </w:r>
            <w:r w:rsidRPr="005D0BC5">
              <w:rPr>
                <w:spacing w:val="-3"/>
                <w:szCs w:val="24"/>
                <w:shd w:val="clear" w:color="auto" w:fill="FFFFFF"/>
              </w:rPr>
              <w:t xml:space="preserve"> </w:t>
            </w:r>
            <w:r w:rsidRPr="005D0BC5">
              <w:rPr>
                <w:szCs w:val="24"/>
                <w:shd w:val="clear" w:color="auto" w:fill="FFFFFF"/>
              </w:rPr>
              <w:t>B</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314417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55F14DEB"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81FFF93"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D2</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E9C8EF6"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Reincidência</w:t>
            </w:r>
            <w:r w:rsidRPr="005D0BC5">
              <w:rPr>
                <w:spacing w:val="-3"/>
                <w:szCs w:val="24"/>
                <w:shd w:val="clear" w:color="auto" w:fill="FFFFFF"/>
              </w:rPr>
              <w:t xml:space="preserve"> </w:t>
            </w:r>
            <w:r w:rsidRPr="005D0BC5">
              <w:rPr>
                <w:spacing w:val="-1"/>
                <w:szCs w:val="24"/>
                <w:shd w:val="clear" w:color="auto" w:fill="FFFFFF"/>
              </w:rPr>
              <w:t>do</w:t>
            </w:r>
            <w:r w:rsidRPr="005D0BC5">
              <w:rPr>
                <w:spacing w:val="-4"/>
                <w:szCs w:val="24"/>
                <w:shd w:val="clear" w:color="auto" w:fill="FFFFFF"/>
              </w:rPr>
              <w:t xml:space="preserve"> </w:t>
            </w:r>
            <w:r w:rsidRPr="005D0BC5">
              <w:rPr>
                <w:spacing w:val="-1"/>
                <w:szCs w:val="24"/>
                <w:shd w:val="clear" w:color="auto" w:fill="FFFFFF"/>
              </w:rPr>
              <w:t>Grupo</w:t>
            </w:r>
            <w:r w:rsidRPr="005D0BC5">
              <w:rPr>
                <w:spacing w:val="-4"/>
                <w:szCs w:val="24"/>
                <w:shd w:val="clear" w:color="auto" w:fill="FFFFFF"/>
              </w:rPr>
              <w:t xml:space="preserve"> </w:t>
            </w:r>
            <w:r w:rsidRPr="005D0BC5">
              <w:rPr>
                <w:szCs w:val="24"/>
                <w:shd w:val="clear" w:color="auto" w:fill="FFFFFF"/>
              </w:rPr>
              <w:t>A</w:t>
            </w:r>
            <w:r w:rsidRPr="005D0BC5">
              <w:rPr>
                <w:spacing w:val="-4"/>
                <w:szCs w:val="24"/>
                <w:shd w:val="clear" w:color="auto" w:fill="FFFFFF"/>
              </w:rPr>
              <w:t xml:space="preserve"> </w:t>
            </w:r>
            <w:r w:rsidRPr="005D0BC5">
              <w:rPr>
                <w:spacing w:val="-1"/>
                <w:szCs w:val="24"/>
                <w:shd w:val="clear" w:color="auto" w:fill="FFFFFF"/>
              </w:rPr>
              <w:t>sobre</w:t>
            </w:r>
            <w:r w:rsidRPr="005D0BC5">
              <w:rPr>
                <w:spacing w:val="-4"/>
                <w:szCs w:val="24"/>
                <w:shd w:val="clear" w:color="auto" w:fill="FFFFFF"/>
              </w:rPr>
              <w:t xml:space="preserve"> </w:t>
            </w:r>
            <w:r w:rsidRPr="005D0BC5">
              <w:rPr>
                <w:spacing w:val="-1"/>
                <w:szCs w:val="24"/>
                <w:shd w:val="clear" w:color="auto" w:fill="FFFFFF"/>
              </w:rPr>
              <w:t>Aviso</w:t>
            </w:r>
            <w:r w:rsidRPr="005D0BC5">
              <w:rPr>
                <w:spacing w:val="-4"/>
                <w:szCs w:val="24"/>
                <w:shd w:val="clear" w:color="auto" w:fill="FFFFFF"/>
              </w:rPr>
              <w:t xml:space="preserve"> </w:t>
            </w:r>
            <w:r w:rsidRPr="005D0BC5">
              <w:rPr>
                <w:spacing w:val="-1"/>
                <w:szCs w:val="24"/>
                <w:shd w:val="clear" w:color="auto" w:fill="FFFFFF"/>
              </w:rPr>
              <w:t>Prévio</w:t>
            </w:r>
            <w:r w:rsidRPr="005D0BC5">
              <w:rPr>
                <w:spacing w:val="-3"/>
                <w:szCs w:val="24"/>
                <w:shd w:val="clear" w:color="auto" w:fill="FFFFFF"/>
              </w:rPr>
              <w:t xml:space="preserve"> </w:t>
            </w:r>
            <w:r w:rsidRPr="005D0BC5">
              <w:rPr>
                <w:spacing w:val="-1"/>
                <w:szCs w:val="24"/>
                <w:shd w:val="clear" w:color="auto" w:fill="FFFFFF"/>
              </w:rPr>
              <w:t>Trabalhado</w:t>
            </w:r>
            <w:r w:rsidRPr="005D0BC5">
              <w:rPr>
                <w:spacing w:val="-4"/>
                <w:szCs w:val="24"/>
                <w:shd w:val="clear" w:color="auto" w:fill="FFFFFF"/>
              </w:rPr>
              <w:t xml:space="preserve"> </w:t>
            </w:r>
            <w:r w:rsidRPr="005D0BC5">
              <w:rPr>
                <w:szCs w:val="24"/>
                <w:shd w:val="clear" w:color="auto" w:fill="FFFFFF"/>
              </w:rPr>
              <w:t xml:space="preserve">e </w:t>
            </w:r>
            <w:r w:rsidRPr="005D0BC5">
              <w:rPr>
                <w:spacing w:val="-1"/>
                <w:szCs w:val="24"/>
                <w:shd w:val="clear" w:color="auto" w:fill="FFFFFF"/>
              </w:rPr>
              <w:t>Reincidência</w:t>
            </w:r>
            <w:r w:rsidRPr="005D0BC5">
              <w:rPr>
                <w:spacing w:val="-4"/>
                <w:szCs w:val="24"/>
                <w:shd w:val="clear" w:color="auto" w:fill="FFFFFF"/>
              </w:rPr>
              <w:t xml:space="preserve"> </w:t>
            </w:r>
            <w:r w:rsidRPr="005D0BC5">
              <w:rPr>
                <w:spacing w:val="-1"/>
                <w:szCs w:val="24"/>
                <w:shd w:val="clear" w:color="auto" w:fill="FFFFFF"/>
              </w:rPr>
              <w:t>do</w:t>
            </w:r>
            <w:r w:rsidRPr="005D0BC5">
              <w:rPr>
                <w:spacing w:val="-3"/>
                <w:szCs w:val="24"/>
                <w:shd w:val="clear" w:color="auto" w:fill="FFFFFF"/>
              </w:rPr>
              <w:t xml:space="preserve"> </w:t>
            </w:r>
            <w:r w:rsidRPr="005D0BC5">
              <w:rPr>
                <w:spacing w:val="-1"/>
                <w:szCs w:val="24"/>
                <w:shd w:val="clear" w:color="auto" w:fill="FFFFFF"/>
              </w:rPr>
              <w:t>FGTS</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pacing w:val="-1"/>
                <w:szCs w:val="24"/>
                <w:shd w:val="clear" w:color="auto" w:fill="FFFFFF"/>
              </w:rPr>
              <w:t>Aviso</w:t>
            </w:r>
            <w:r w:rsidRPr="005D0BC5">
              <w:rPr>
                <w:spacing w:val="-4"/>
                <w:szCs w:val="24"/>
                <w:shd w:val="clear" w:color="auto" w:fill="FFFFFF"/>
              </w:rPr>
              <w:t xml:space="preserve"> </w:t>
            </w:r>
            <w:r w:rsidRPr="005D0BC5">
              <w:rPr>
                <w:spacing w:val="-1"/>
                <w:szCs w:val="24"/>
                <w:shd w:val="clear" w:color="auto" w:fill="FFFFFF"/>
              </w:rPr>
              <w:t>Prévio</w:t>
            </w:r>
            <w:r w:rsidRPr="005D0BC5">
              <w:rPr>
                <w:spacing w:val="-4"/>
                <w:szCs w:val="24"/>
                <w:shd w:val="clear" w:color="auto" w:fill="FFFFFF"/>
              </w:rPr>
              <w:t xml:space="preserve"> </w:t>
            </w:r>
            <w:r w:rsidRPr="005D0BC5">
              <w:rPr>
                <w:spacing w:val="-1"/>
                <w:szCs w:val="24"/>
                <w:shd w:val="clear" w:color="auto" w:fill="FFFFFF"/>
              </w:rPr>
              <w:t>Indenizado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7251DB4"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215BA864" w14:textId="77777777" w:rsidTr="0015790D">
        <w:trPr>
          <w:cantSplit/>
          <w:trHeight w:val="20"/>
        </w:trPr>
        <w:tc>
          <w:tcPr>
            <w:tcW w:w="112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5470DCF" w14:textId="77777777" w:rsidR="006A250A" w:rsidRPr="005D0BC5" w:rsidRDefault="006A250A" w:rsidP="00584E41">
            <w:pPr>
              <w:pStyle w:val="TableParagraph"/>
              <w:suppressAutoHyphens/>
              <w:spacing w:after="0" w:line="240" w:lineRule="auto"/>
              <w:rPr>
                <w:szCs w:val="24"/>
                <w:shd w:val="clear" w:color="auto" w:fill="FFFFFF"/>
              </w:rPr>
            </w:pPr>
            <w:r w:rsidRPr="005D0BC5">
              <w:rPr>
                <w:szCs w:val="24"/>
                <w:shd w:val="clear" w:color="auto" w:fill="FFFFFF"/>
              </w:rPr>
              <w:t>D</w:t>
            </w:r>
          </w:p>
        </w:tc>
        <w:tc>
          <w:tcPr>
            <w:tcW w:w="6111"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1E98515" w14:textId="77777777" w:rsidR="006A250A" w:rsidRPr="005D0BC5" w:rsidRDefault="006A250A" w:rsidP="00584E41">
            <w:pPr>
              <w:pStyle w:val="TableParagraph"/>
              <w:suppressAutoHyphens/>
              <w:spacing w:after="0" w:line="240" w:lineRule="auto"/>
              <w:ind w:left="284"/>
              <w:rPr>
                <w:szCs w:val="24"/>
              </w:rPr>
            </w:pPr>
            <w:r w:rsidRPr="005D0BC5">
              <w:rPr>
                <w:spacing w:val="-1"/>
                <w:szCs w:val="24"/>
                <w:shd w:val="clear" w:color="auto" w:fill="FFFFFF"/>
              </w:rPr>
              <w:t>Total</w:t>
            </w:r>
            <w:r w:rsidRPr="005D0BC5">
              <w:rPr>
                <w:spacing w:val="-5"/>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Reincidências</w:t>
            </w:r>
            <w:r w:rsidRPr="005D0BC5">
              <w:rPr>
                <w:spacing w:val="-3"/>
                <w:szCs w:val="24"/>
                <w:shd w:val="clear" w:color="auto" w:fill="FFFFFF"/>
              </w:rPr>
              <w:t xml:space="preserve"> </w:t>
            </w:r>
            <w:r w:rsidRPr="005D0BC5">
              <w:rPr>
                <w:spacing w:val="-1"/>
                <w:szCs w:val="24"/>
                <w:shd w:val="clear" w:color="auto" w:fill="FFFFFF"/>
              </w:rPr>
              <w:t>de</w:t>
            </w:r>
            <w:r w:rsidRPr="005D0BC5">
              <w:rPr>
                <w:spacing w:val="-4"/>
                <w:szCs w:val="24"/>
                <w:shd w:val="clear" w:color="auto" w:fill="FFFFFF"/>
              </w:rPr>
              <w:t xml:space="preserve"> </w:t>
            </w:r>
            <w:r w:rsidRPr="005D0BC5">
              <w:rPr>
                <w:spacing w:val="-1"/>
                <w:szCs w:val="24"/>
                <w:shd w:val="clear" w:color="auto" w:fill="FFFFFF"/>
              </w:rPr>
              <w:t>um</w:t>
            </w:r>
            <w:r w:rsidRPr="005D0BC5">
              <w:rPr>
                <w:spacing w:val="-4"/>
                <w:szCs w:val="24"/>
                <w:shd w:val="clear" w:color="auto" w:fill="FFFFFF"/>
              </w:rPr>
              <w:t xml:space="preserve"> </w:t>
            </w:r>
            <w:r w:rsidRPr="005D0BC5">
              <w:rPr>
                <w:spacing w:val="-1"/>
                <w:szCs w:val="24"/>
                <w:shd w:val="clear" w:color="auto" w:fill="FFFFFF"/>
              </w:rPr>
              <w:t>grupo</w:t>
            </w:r>
            <w:r w:rsidRPr="005D0BC5">
              <w:rPr>
                <w:spacing w:val="-4"/>
                <w:szCs w:val="24"/>
                <w:shd w:val="clear" w:color="auto" w:fill="FFFFFF"/>
              </w:rPr>
              <w:t xml:space="preserve"> </w:t>
            </w:r>
            <w:r w:rsidRPr="005D0BC5">
              <w:rPr>
                <w:spacing w:val="-1"/>
                <w:szCs w:val="24"/>
                <w:shd w:val="clear" w:color="auto" w:fill="FFFFFF"/>
              </w:rPr>
              <w:t>sobre</w:t>
            </w:r>
            <w:r w:rsidRPr="005D0BC5">
              <w:rPr>
                <w:spacing w:val="-3"/>
                <w:szCs w:val="24"/>
                <w:shd w:val="clear" w:color="auto" w:fill="FFFFFF"/>
              </w:rPr>
              <w:t xml:space="preserve"> </w:t>
            </w:r>
            <w:r w:rsidRPr="005D0BC5">
              <w:rPr>
                <w:szCs w:val="24"/>
                <w:shd w:val="clear" w:color="auto" w:fill="FFFFFF"/>
              </w:rPr>
              <w:t>o</w:t>
            </w:r>
            <w:r w:rsidRPr="005D0BC5">
              <w:rPr>
                <w:spacing w:val="-5"/>
                <w:szCs w:val="24"/>
                <w:shd w:val="clear" w:color="auto" w:fill="FFFFFF"/>
              </w:rPr>
              <w:t xml:space="preserve"> </w:t>
            </w:r>
            <w:r w:rsidRPr="005D0BC5">
              <w:rPr>
                <w:spacing w:val="-1"/>
                <w:szCs w:val="24"/>
                <w:shd w:val="clear" w:color="auto" w:fill="FFFFFF"/>
              </w:rPr>
              <w:t>outro</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6A34A06"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45809C82" w14:textId="77777777" w:rsidTr="0015790D">
        <w:trPr>
          <w:trHeight w:val="2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457C07F" w14:textId="77777777" w:rsidR="006A250A" w:rsidRPr="005D0BC5" w:rsidRDefault="006A250A" w:rsidP="00584E41">
            <w:pPr>
              <w:pStyle w:val="Standard"/>
              <w:widowControl w:val="0"/>
              <w:snapToGrid w:val="0"/>
              <w:spacing w:after="0" w:line="240" w:lineRule="auto"/>
              <w:rPr>
                <w:rFonts w:ascii="Times New Roman" w:hAnsi="Times New Roman"/>
                <w:sz w:val="24"/>
                <w:szCs w:val="24"/>
                <w:shd w:val="clear" w:color="auto" w:fill="FFFFFF"/>
              </w:rPr>
            </w:pPr>
          </w:p>
        </w:tc>
      </w:tr>
      <w:tr w:rsidR="006A250A" w:rsidRPr="005D0BC5" w14:paraId="7886D6AE" w14:textId="77777777" w:rsidTr="0015790D">
        <w:trPr>
          <w:cantSplit/>
          <w:trHeight w:val="20"/>
        </w:trPr>
        <w:tc>
          <w:tcPr>
            <w:tcW w:w="7238"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200EEEE" w14:textId="77777777" w:rsidR="006A250A" w:rsidRPr="005D0BC5" w:rsidRDefault="006A250A" w:rsidP="00584E41">
            <w:pPr>
              <w:pStyle w:val="TableParagraph"/>
              <w:suppressAutoHyphens/>
              <w:spacing w:after="0" w:line="240" w:lineRule="auto"/>
              <w:ind w:left="-1" w:right="1"/>
              <w:rPr>
                <w:szCs w:val="24"/>
              </w:rPr>
            </w:pPr>
            <w:r w:rsidRPr="005D0BC5">
              <w:rPr>
                <w:spacing w:val="-1"/>
                <w:szCs w:val="24"/>
                <w:shd w:val="clear" w:color="auto" w:fill="FFFFFF"/>
              </w:rPr>
              <w:t>TOTAL</w:t>
            </w:r>
            <w:r w:rsidRPr="005D0BC5">
              <w:rPr>
                <w:spacing w:val="-7"/>
                <w:szCs w:val="24"/>
                <w:shd w:val="clear" w:color="auto" w:fill="FFFFFF"/>
              </w:rPr>
              <w:t xml:space="preserve"> </w:t>
            </w:r>
            <w:r w:rsidRPr="005D0BC5">
              <w:rPr>
                <w:spacing w:val="-1"/>
                <w:szCs w:val="24"/>
                <w:shd w:val="clear" w:color="auto" w:fill="FFFFFF"/>
              </w:rPr>
              <w:t>(A+B+C+D)</w:t>
            </w:r>
          </w:p>
        </w:tc>
        <w:tc>
          <w:tcPr>
            <w:tcW w:w="1859"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8DB1A25" w14:textId="77777777" w:rsidR="006A250A" w:rsidRPr="005D0BC5" w:rsidRDefault="006A250A" w:rsidP="00584E41">
            <w:pPr>
              <w:pStyle w:val="TableParagraph"/>
              <w:suppressAutoHyphens/>
              <w:spacing w:after="0" w:line="240" w:lineRule="auto"/>
              <w:rPr>
                <w:spacing w:val="-1"/>
                <w:szCs w:val="24"/>
                <w:shd w:val="clear" w:color="auto" w:fill="FFFFFF"/>
              </w:rPr>
            </w:pPr>
          </w:p>
        </w:tc>
      </w:tr>
      <w:tr w:rsidR="006A250A" w:rsidRPr="005D0BC5" w14:paraId="19286D6F" w14:textId="77777777" w:rsidTr="00D27BED">
        <w:trPr>
          <w:trHeight w:hRule="exact" w:val="240"/>
        </w:trPr>
        <w:tc>
          <w:tcPr>
            <w:tcW w:w="9097"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7E6B7DC" w14:textId="77777777" w:rsidR="006A250A" w:rsidRPr="005D0BC5" w:rsidRDefault="006A250A" w:rsidP="00584E41">
            <w:pPr>
              <w:pStyle w:val="Standard"/>
              <w:widowControl w:val="0"/>
              <w:spacing w:after="0" w:line="240" w:lineRule="auto"/>
              <w:jc w:val="center"/>
              <w:rPr>
                <w:rFonts w:ascii="Times New Roman" w:hAnsi="Times New Roman"/>
                <w:color w:val="000000"/>
                <w:sz w:val="24"/>
                <w:szCs w:val="24"/>
                <w:shd w:val="clear" w:color="auto" w:fill="FFFFFF"/>
                <w:lang w:eastAsia="pt-BR"/>
              </w:rPr>
            </w:pPr>
          </w:p>
        </w:tc>
      </w:tr>
    </w:tbl>
    <w:p w14:paraId="3EFAEE20" w14:textId="77777777" w:rsidR="006A250A" w:rsidRDefault="001C4616" w:rsidP="001C4616">
      <w:pPr>
        <w:tabs>
          <w:tab w:val="left" w:pos="360"/>
        </w:tabs>
        <w:rPr>
          <w:b/>
          <w:bCs/>
          <w:sz w:val="24"/>
          <w:szCs w:val="24"/>
        </w:rPr>
      </w:pPr>
      <w:r>
        <w:rPr>
          <w:sz w:val="24"/>
          <w:szCs w:val="24"/>
        </w:rPr>
        <w:br w:type="page"/>
      </w:r>
      <w:r w:rsidR="00DA549B">
        <w:rPr>
          <w:b/>
          <w:bCs/>
          <w:sz w:val="24"/>
          <w:szCs w:val="24"/>
        </w:rPr>
        <w:t xml:space="preserve">                                                               </w:t>
      </w:r>
      <w:r w:rsidR="006A250A" w:rsidRPr="005D0BC5">
        <w:rPr>
          <w:b/>
          <w:bCs/>
          <w:sz w:val="24"/>
          <w:szCs w:val="24"/>
        </w:rPr>
        <w:t>ANEXO VI</w:t>
      </w:r>
    </w:p>
    <w:p w14:paraId="3B8E214F" w14:textId="77777777" w:rsidR="00D25375" w:rsidRPr="005D0BC5" w:rsidRDefault="00D25375" w:rsidP="00D25375">
      <w:pPr>
        <w:jc w:val="center"/>
        <w:rPr>
          <w:b/>
          <w:bCs/>
          <w:sz w:val="24"/>
          <w:szCs w:val="24"/>
        </w:rPr>
      </w:pPr>
      <w:r>
        <w:rPr>
          <w:b/>
          <w:bCs/>
          <w:sz w:val="24"/>
          <w:szCs w:val="24"/>
        </w:rPr>
        <w:t>(ARQUIVO DIGITAL)</w:t>
      </w:r>
    </w:p>
    <w:tbl>
      <w:tblPr>
        <w:tblW w:w="11904" w:type="dxa"/>
        <w:tblInd w:w="-1274" w:type="dxa"/>
        <w:tblCellMar>
          <w:left w:w="10" w:type="dxa"/>
          <w:right w:w="10" w:type="dxa"/>
        </w:tblCellMar>
        <w:tblLook w:val="04A0" w:firstRow="1" w:lastRow="0" w:firstColumn="1" w:lastColumn="0" w:noHBand="0" w:noVBand="1"/>
      </w:tblPr>
      <w:tblGrid>
        <w:gridCol w:w="11904"/>
      </w:tblGrid>
      <w:tr w:rsidR="0015790D" w:rsidRPr="005D0BC5" w14:paraId="6CEC3BC7" w14:textId="77777777" w:rsidTr="00B15ACA">
        <w:trPr>
          <w:cantSplit/>
        </w:trPr>
        <w:tc>
          <w:tcPr>
            <w:tcW w:w="11904" w:type="dxa"/>
            <w:tcMar>
              <w:top w:w="0" w:type="dxa"/>
              <w:left w:w="2" w:type="dxa"/>
              <w:bottom w:w="0" w:type="dxa"/>
              <w:right w:w="2" w:type="dxa"/>
            </w:tcMar>
            <w:vAlign w:val="center"/>
          </w:tcPr>
          <w:p w14:paraId="56A0ABD0" w14:textId="77777777" w:rsidR="0015790D" w:rsidRPr="0076023B" w:rsidRDefault="006A250A" w:rsidP="00584E41">
            <w:pPr>
              <w:pStyle w:val="Standard"/>
              <w:spacing w:after="0" w:line="240" w:lineRule="auto"/>
              <w:jc w:val="center"/>
              <w:rPr>
                <w:rFonts w:ascii="Times New Roman" w:hAnsi="Times New Roman"/>
                <w:b/>
                <w:bCs/>
                <w:sz w:val="24"/>
                <w:szCs w:val="24"/>
                <w:shd w:val="clear" w:color="auto" w:fill="FFFFFF"/>
              </w:rPr>
            </w:pPr>
            <w:r w:rsidRPr="0076023B">
              <w:rPr>
                <w:rFonts w:ascii="Times New Roman" w:hAnsi="Times New Roman"/>
                <w:b/>
                <w:bCs/>
                <w:sz w:val="24"/>
                <w:szCs w:val="24"/>
                <w:shd w:val="clear" w:color="auto" w:fill="FFFFFF"/>
              </w:rPr>
              <w:t>Modelo de Planilha para Cálculo do BDI</w:t>
            </w:r>
          </w:p>
        </w:tc>
      </w:tr>
      <w:tr w:rsidR="0015790D" w:rsidRPr="005D0BC5" w14:paraId="43C73AC8" w14:textId="77777777" w:rsidTr="00B15ACA">
        <w:trPr>
          <w:cantSplit/>
        </w:trPr>
        <w:tc>
          <w:tcPr>
            <w:tcW w:w="11904" w:type="dxa"/>
            <w:tcMar>
              <w:top w:w="0" w:type="dxa"/>
              <w:left w:w="2" w:type="dxa"/>
              <w:bottom w:w="0" w:type="dxa"/>
              <w:right w:w="2" w:type="dxa"/>
            </w:tcMar>
            <w:vAlign w:val="center"/>
          </w:tcPr>
          <w:p w14:paraId="3DBE2CBE" w14:textId="77777777" w:rsidR="0015790D" w:rsidRPr="005D0BC5" w:rsidRDefault="0015790D"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1E5053" w:rsidRPr="005D0BC5" w14:paraId="68B6C6B2" w14:textId="77777777" w:rsidTr="00B15ACA">
        <w:trPr>
          <w:cantSplit/>
        </w:trPr>
        <w:tc>
          <w:tcPr>
            <w:tcW w:w="11904" w:type="dxa"/>
            <w:tcMar>
              <w:top w:w="0" w:type="dxa"/>
              <w:left w:w="2" w:type="dxa"/>
              <w:bottom w:w="0" w:type="dxa"/>
              <w:right w:w="2" w:type="dxa"/>
            </w:tcMar>
            <w:vAlign w:val="center"/>
          </w:tcPr>
          <w:p w14:paraId="4D26E89E"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3885253C" w14:textId="77777777" w:rsidTr="00B15ACA">
        <w:trPr>
          <w:cantSplit/>
        </w:trPr>
        <w:tc>
          <w:tcPr>
            <w:tcW w:w="11904" w:type="dxa"/>
            <w:tcMar>
              <w:top w:w="0" w:type="dxa"/>
              <w:left w:w="2" w:type="dxa"/>
              <w:bottom w:w="0" w:type="dxa"/>
              <w:right w:w="2" w:type="dxa"/>
            </w:tcMar>
            <w:vAlign w:val="center"/>
          </w:tcPr>
          <w:p w14:paraId="46F17793" w14:textId="3FB38255" w:rsidR="001E5053" w:rsidRPr="005D0BC5" w:rsidRDefault="001E5053" w:rsidP="001E055E">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1E055E">
              <w:rPr>
                <w:rFonts w:ascii="Times New Roman" w:hAnsi="Times New Roman" w:cs="Times New Roman"/>
                <w:noProof/>
                <w:color w:val="000000"/>
                <w:sz w:val="24"/>
                <w:szCs w:val="24"/>
              </w:rPr>
              <w:t>CONSELHEIRO MAIRINCK</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7575226E" w14:textId="77777777" w:rsidTr="00B15ACA">
        <w:trPr>
          <w:cantSplit/>
        </w:trPr>
        <w:tc>
          <w:tcPr>
            <w:tcW w:w="11904" w:type="dxa"/>
            <w:tcMar>
              <w:top w:w="0" w:type="dxa"/>
              <w:left w:w="2" w:type="dxa"/>
              <w:bottom w:w="0" w:type="dxa"/>
              <w:right w:w="2" w:type="dxa"/>
            </w:tcMar>
            <w:vAlign w:val="center"/>
          </w:tcPr>
          <w:p w14:paraId="66F238AD"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4E09AEEE" w14:textId="77777777" w:rsidTr="00B15ACA">
        <w:trPr>
          <w:cantSplit/>
        </w:trPr>
        <w:tc>
          <w:tcPr>
            <w:tcW w:w="11904" w:type="dxa"/>
            <w:tcMar>
              <w:top w:w="0" w:type="dxa"/>
              <w:left w:w="2" w:type="dxa"/>
              <w:bottom w:w="0" w:type="dxa"/>
              <w:right w:w="2" w:type="dxa"/>
            </w:tcMar>
            <w:vAlign w:val="center"/>
          </w:tcPr>
          <w:p w14:paraId="29B6D125" w14:textId="77777777" w:rsidR="001E5053"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65824398" w14:textId="77777777" w:rsidR="00A67F39" w:rsidRDefault="00A67F39" w:rsidP="00A67F39">
            <w:pPr>
              <w:pStyle w:val="BodyText21"/>
              <w:widowControl w:val="0"/>
              <w:spacing w:after="0" w:line="240" w:lineRule="auto"/>
              <w:ind w:left="-694"/>
              <w:rPr>
                <w:rFonts w:ascii="Times New Roman" w:eastAsia="Times New Roman" w:hAnsi="Times New Roman" w:cs="Times New Roman"/>
                <w:sz w:val="24"/>
                <w:szCs w:val="24"/>
                <w:shd w:val="clear" w:color="auto" w:fill="FFFFFF"/>
              </w:rPr>
            </w:pPr>
          </w:p>
          <w:tbl>
            <w:tblPr>
              <w:tblW w:w="11043" w:type="dxa"/>
              <w:tblCellMar>
                <w:left w:w="70" w:type="dxa"/>
                <w:right w:w="70" w:type="dxa"/>
              </w:tblCellMar>
              <w:tblLook w:val="04A0" w:firstRow="1" w:lastRow="0" w:firstColumn="1" w:lastColumn="0" w:noHBand="0" w:noVBand="1"/>
            </w:tblPr>
            <w:tblGrid>
              <w:gridCol w:w="5352"/>
              <w:gridCol w:w="1578"/>
              <w:gridCol w:w="1701"/>
              <w:gridCol w:w="2412"/>
            </w:tblGrid>
            <w:tr w:rsidR="001C4616" w:rsidRPr="009B1A77" w14:paraId="1DB53CD6" w14:textId="77777777" w:rsidTr="00B15ACA">
              <w:trPr>
                <w:trHeight w:val="1560"/>
              </w:trPr>
              <w:tc>
                <w:tcPr>
                  <w:tcW w:w="5000" w:type="pct"/>
                  <w:gridSpan w:val="4"/>
                  <w:tcBorders>
                    <w:top w:val="single" w:sz="8" w:space="0" w:color="auto"/>
                    <w:left w:val="single" w:sz="8" w:space="0" w:color="auto"/>
                    <w:bottom w:val="single" w:sz="8" w:space="0" w:color="auto"/>
                    <w:right w:val="single" w:sz="8" w:space="0" w:color="000000"/>
                  </w:tcBorders>
                  <w:shd w:val="clear" w:color="000000" w:fill="FFFFFF"/>
                  <w:vAlign w:val="center"/>
                  <w:hideMark/>
                </w:tcPr>
                <w:p w14:paraId="5167FF2D" w14:textId="77777777" w:rsidR="001C4616" w:rsidRPr="009B1A77" w:rsidRDefault="001C4616" w:rsidP="001C4616">
                  <w:pPr>
                    <w:jc w:val="center"/>
                    <w:rPr>
                      <w:rFonts w:ascii="Arial" w:hAnsi="Arial" w:cs="Arial"/>
                      <w:b/>
                      <w:bCs/>
                      <w:sz w:val="36"/>
                      <w:szCs w:val="36"/>
                      <w:lang w:eastAsia="pt-BR"/>
                    </w:rPr>
                  </w:pPr>
                  <w:r w:rsidRPr="009B1A77">
                    <w:rPr>
                      <w:rFonts w:ascii="Arial" w:hAnsi="Arial" w:cs="Arial"/>
                      <w:b/>
                      <w:bCs/>
                      <w:sz w:val="36"/>
                      <w:szCs w:val="36"/>
                      <w:lang w:eastAsia="pt-BR"/>
                    </w:rPr>
                    <w:t xml:space="preserve">BDI - ACÓRDÃO Nº 2622/2013 - TCU  </w:t>
                  </w:r>
                  <w:r w:rsidRPr="009B1A77">
                    <w:rPr>
                      <w:rFonts w:ascii="Arial" w:hAnsi="Arial" w:cs="Arial"/>
                      <w:b/>
                      <w:bCs/>
                      <w:sz w:val="36"/>
                      <w:szCs w:val="36"/>
                      <w:lang w:eastAsia="pt-BR"/>
                    </w:rPr>
                    <w:br/>
                    <w:t xml:space="preserve">EDIFICAÇÃO  </w:t>
                  </w:r>
                </w:p>
              </w:tc>
            </w:tr>
            <w:tr w:rsidR="001C4616" w:rsidRPr="009B1A77" w14:paraId="1904C063" w14:textId="77777777" w:rsidTr="00B15ACA">
              <w:trPr>
                <w:trHeight w:val="402"/>
              </w:trPr>
              <w:tc>
                <w:tcPr>
                  <w:tcW w:w="2423" w:type="pct"/>
                  <w:vMerge w:val="restart"/>
                  <w:tcBorders>
                    <w:top w:val="nil"/>
                    <w:left w:val="single" w:sz="8" w:space="0" w:color="auto"/>
                    <w:bottom w:val="single" w:sz="8" w:space="0" w:color="000000"/>
                    <w:right w:val="single" w:sz="8" w:space="0" w:color="auto"/>
                  </w:tcBorders>
                  <w:shd w:val="clear" w:color="000000" w:fill="FFFFFF"/>
                  <w:vAlign w:val="center"/>
                  <w:hideMark/>
                </w:tcPr>
                <w:p w14:paraId="4CEBAF44" w14:textId="77777777" w:rsidR="001C4616" w:rsidRPr="009B1A77" w:rsidRDefault="001C4616" w:rsidP="001C4616">
                  <w:pPr>
                    <w:jc w:val="center"/>
                    <w:rPr>
                      <w:rFonts w:ascii="Arial" w:hAnsi="Arial" w:cs="Arial"/>
                      <w:b/>
                      <w:bCs/>
                      <w:sz w:val="28"/>
                      <w:szCs w:val="28"/>
                      <w:lang w:eastAsia="pt-BR"/>
                    </w:rPr>
                  </w:pPr>
                  <w:r w:rsidRPr="009B1A77">
                    <w:rPr>
                      <w:rFonts w:ascii="Arial" w:hAnsi="Arial" w:cs="Arial"/>
                      <w:b/>
                      <w:bCs/>
                      <w:sz w:val="28"/>
                      <w:szCs w:val="28"/>
                      <w:lang w:eastAsia="pt-BR"/>
                    </w:rPr>
                    <w:t>IMPOSTOS</w:t>
                  </w:r>
                </w:p>
              </w:tc>
              <w:tc>
                <w:tcPr>
                  <w:tcW w:w="715" w:type="pct"/>
                  <w:tcBorders>
                    <w:top w:val="single" w:sz="4" w:space="0" w:color="auto"/>
                    <w:left w:val="nil"/>
                    <w:bottom w:val="single" w:sz="4" w:space="0" w:color="auto"/>
                    <w:right w:val="nil"/>
                  </w:tcBorders>
                  <w:shd w:val="clear" w:color="000000" w:fill="FFFFFF"/>
                  <w:noWrap/>
                  <w:vAlign w:val="center"/>
                  <w:hideMark/>
                </w:tcPr>
                <w:p w14:paraId="08AF8F29" w14:textId="77777777" w:rsidR="001C4616" w:rsidRPr="009B1A77" w:rsidRDefault="001C4616" w:rsidP="001C4616">
                  <w:pPr>
                    <w:jc w:val="right"/>
                    <w:rPr>
                      <w:rFonts w:ascii="Arial" w:hAnsi="Arial" w:cs="Arial"/>
                      <w:sz w:val="28"/>
                      <w:szCs w:val="28"/>
                      <w:lang w:eastAsia="pt-BR"/>
                    </w:rPr>
                  </w:pPr>
                  <w:r w:rsidRPr="009B1A77">
                    <w:rPr>
                      <w:rFonts w:ascii="Arial" w:hAnsi="Arial" w:cs="Arial"/>
                      <w:sz w:val="28"/>
                      <w:szCs w:val="28"/>
                      <w:lang w:eastAsia="pt-BR"/>
                    </w:rPr>
                    <w:t> </w:t>
                  </w:r>
                </w:p>
              </w:tc>
              <w:tc>
                <w:tcPr>
                  <w:tcW w:w="770" w:type="pct"/>
                  <w:tcBorders>
                    <w:top w:val="single" w:sz="4" w:space="0" w:color="auto"/>
                    <w:left w:val="nil"/>
                    <w:bottom w:val="single" w:sz="4" w:space="0" w:color="auto"/>
                    <w:right w:val="nil"/>
                  </w:tcBorders>
                  <w:shd w:val="clear" w:color="000000" w:fill="FFFFFF"/>
                  <w:noWrap/>
                  <w:vAlign w:val="center"/>
                  <w:hideMark/>
                </w:tcPr>
                <w:p w14:paraId="5213C7FF" w14:textId="77777777" w:rsidR="001C4616" w:rsidRPr="009B1A77" w:rsidRDefault="001C4616" w:rsidP="001C4616">
                  <w:pPr>
                    <w:jc w:val="right"/>
                    <w:rPr>
                      <w:rFonts w:ascii="Arial" w:hAnsi="Arial" w:cs="Arial"/>
                      <w:sz w:val="24"/>
                      <w:szCs w:val="24"/>
                      <w:lang w:eastAsia="pt-BR"/>
                    </w:rPr>
                  </w:pPr>
                  <w:r w:rsidRPr="009B1A77">
                    <w:rPr>
                      <w:rFonts w:ascii="Arial" w:hAnsi="Arial" w:cs="Arial"/>
                      <w:sz w:val="24"/>
                      <w:szCs w:val="24"/>
                      <w:lang w:eastAsia="pt-BR"/>
                    </w:rPr>
                    <w:t>ISS =</w:t>
                  </w:r>
                </w:p>
              </w:tc>
              <w:tc>
                <w:tcPr>
                  <w:tcW w:w="1091" w:type="pct"/>
                  <w:tcBorders>
                    <w:top w:val="single" w:sz="4" w:space="0" w:color="auto"/>
                    <w:left w:val="nil"/>
                    <w:bottom w:val="single" w:sz="4" w:space="0" w:color="auto"/>
                    <w:right w:val="single" w:sz="8" w:space="0" w:color="auto"/>
                  </w:tcBorders>
                  <w:shd w:val="clear" w:color="000000" w:fill="FFFFFF"/>
                  <w:noWrap/>
                  <w:vAlign w:val="center"/>
                  <w:hideMark/>
                </w:tcPr>
                <w:p w14:paraId="5BEC7300" w14:textId="77777777" w:rsidR="001C4616" w:rsidRPr="009B1A77" w:rsidRDefault="001C4616" w:rsidP="001C4616">
                  <w:pPr>
                    <w:jc w:val="center"/>
                    <w:rPr>
                      <w:rFonts w:ascii="Arial" w:hAnsi="Arial" w:cs="Arial"/>
                      <w:sz w:val="24"/>
                      <w:szCs w:val="24"/>
                      <w:lang w:eastAsia="pt-BR"/>
                    </w:rPr>
                  </w:pPr>
                </w:p>
              </w:tc>
            </w:tr>
            <w:tr w:rsidR="001C4616" w:rsidRPr="009B1A77" w14:paraId="6613A788" w14:textId="77777777" w:rsidTr="00B15ACA">
              <w:trPr>
                <w:trHeight w:val="402"/>
              </w:trPr>
              <w:tc>
                <w:tcPr>
                  <w:tcW w:w="2423" w:type="pct"/>
                  <w:vMerge/>
                  <w:tcBorders>
                    <w:top w:val="nil"/>
                    <w:left w:val="single" w:sz="8" w:space="0" w:color="auto"/>
                    <w:bottom w:val="single" w:sz="8" w:space="0" w:color="000000"/>
                    <w:right w:val="single" w:sz="8" w:space="0" w:color="auto"/>
                  </w:tcBorders>
                  <w:vAlign w:val="center"/>
                  <w:hideMark/>
                </w:tcPr>
                <w:p w14:paraId="66555354" w14:textId="77777777" w:rsidR="001C4616" w:rsidRPr="009B1A77" w:rsidRDefault="001C4616" w:rsidP="001C4616">
                  <w:pPr>
                    <w:rPr>
                      <w:rFonts w:ascii="Arial" w:hAnsi="Arial" w:cs="Arial"/>
                      <w:b/>
                      <w:bCs/>
                      <w:sz w:val="28"/>
                      <w:szCs w:val="28"/>
                      <w:lang w:eastAsia="pt-BR"/>
                    </w:rPr>
                  </w:pPr>
                </w:p>
              </w:tc>
              <w:tc>
                <w:tcPr>
                  <w:tcW w:w="715" w:type="pct"/>
                  <w:tcBorders>
                    <w:top w:val="nil"/>
                    <w:left w:val="nil"/>
                    <w:bottom w:val="single" w:sz="4" w:space="0" w:color="auto"/>
                    <w:right w:val="nil"/>
                  </w:tcBorders>
                  <w:shd w:val="clear" w:color="000000" w:fill="FFFFFF"/>
                  <w:noWrap/>
                  <w:vAlign w:val="center"/>
                  <w:hideMark/>
                </w:tcPr>
                <w:p w14:paraId="726AB4A6" w14:textId="77777777" w:rsidR="001C4616" w:rsidRPr="009B1A77" w:rsidRDefault="001C4616" w:rsidP="001C4616">
                  <w:pPr>
                    <w:jc w:val="right"/>
                    <w:rPr>
                      <w:rFonts w:ascii="Arial" w:hAnsi="Arial" w:cs="Arial"/>
                      <w:sz w:val="28"/>
                      <w:szCs w:val="28"/>
                      <w:lang w:eastAsia="pt-BR"/>
                    </w:rPr>
                  </w:pPr>
                  <w:r w:rsidRPr="009B1A77">
                    <w:rPr>
                      <w:rFonts w:ascii="Arial" w:hAnsi="Arial" w:cs="Arial"/>
                      <w:sz w:val="28"/>
                      <w:szCs w:val="28"/>
                      <w:lang w:eastAsia="pt-BR"/>
                    </w:rPr>
                    <w:t> </w:t>
                  </w:r>
                </w:p>
              </w:tc>
              <w:tc>
                <w:tcPr>
                  <w:tcW w:w="770" w:type="pct"/>
                  <w:tcBorders>
                    <w:top w:val="nil"/>
                    <w:left w:val="nil"/>
                    <w:bottom w:val="single" w:sz="4" w:space="0" w:color="auto"/>
                    <w:right w:val="nil"/>
                  </w:tcBorders>
                  <w:shd w:val="clear" w:color="000000" w:fill="FFFFFF"/>
                  <w:noWrap/>
                  <w:vAlign w:val="center"/>
                  <w:hideMark/>
                </w:tcPr>
                <w:p w14:paraId="02A13D2B" w14:textId="77777777" w:rsidR="001C4616" w:rsidRPr="009B1A77" w:rsidRDefault="001C4616" w:rsidP="001C4616">
                  <w:pPr>
                    <w:jc w:val="right"/>
                    <w:rPr>
                      <w:rFonts w:ascii="Arial" w:hAnsi="Arial" w:cs="Arial"/>
                      <w:sz w:val="24"/>
                      <w:szCs w:val="24"/>
                      <w:lang w:eastAsia="pt-BR"/>
                    </w:rPr>
                  </w:pPr>
                  <w:r w:rsidRPr="009B1A77">
                    <w:rPr>
                      <w:rFonts w:ascii="Arial" w:hAnsi="Arial" w:cs="Arial"/>
                      <w:sz w:val="24"/>
                      <w:szCs w:val="24"/>
                      <w:lang w:eastAsia="pt-BR"/>
                    </w:rPr>
                    <w:t>PIS =</w:t>
                  </w:r>
                </w:p>
              </w:tc>
              <w:tc>
                <w:tcPr>
                  <w:tcW w:w="1091" w:type="pct"/>
                  <w:tcBorders>
                    <w:top w:val="nil"/>
                    <w:left w:val="nil"/>
                    <w:bottom w:val="single" w:sz="4" w:space="0" w:color="auto"/>
                    <w:right w:val="single" w:sz="8" w:space="0" w:color="auto"/>
                  </w:tcBorders>
                  <w:shd w:val="clear" w:color="000000" w:fill="FFFFFF"/>
                  <w:noWrap/>
                  <w:vAlign w:val="center"/>
                  <w:hideMark/>
                </w:tcPr>
                <w:p w14:paraId="7EB44DA5" w14:textId="77777777" w:rsidR="001C4616" w:rsidRPr="009B1A77" w:rsidRDefault="001C4616" w:rsidP="001C4616">
                  <w:pPr>
                    <w:jc w:val="center"/>
                    <w:rPr>
                      <w:rFonts w:ascii="Arial" w:hAnsi="Arial" w:cs="Arial"/>
                      <w:sz w:val="24"/>
                      <w:szCs w:val="24"/>
                      <w:lang w:eastAsia="pt-BR"/>
                    </w:rPr>
                  </w:pPr>
                </w:p>
              </w:tc>
            </w:tr>
            <w:tr w:rsidR="001C4616" w:rsidRPr="009B1A77" w14:paraId="20E6956A" w14:textId="77777777" w:rsidTr="00B15ACA">
              <w:trPr>
                <w:trHeight w:val="402"/>
              </w:trPr>
              <w:tc>
                <w:tcPr>
                  <w:tcW w:w="2423" w:type="pct"/>
                  <w:vMerge/>
                  <w:tcBorders>
                    <w:top w:val="nil"/>
                    <w:left w:val="single" w:sz="8" w:space="0" w:color="auto"/>
                    <w:bottom w:val="single" w:sz="8" w:space="0" w:color="000000"/>
                    <w:right w:val="single" w:sz="8" w:space="0" w:color="auto"/>
                  </w:tcBorders>
                  <w:vAlign w:val="center"/>
                  <w:hideMark/>
                </w:tcPr>
                <w:p w14:paraId="1B0EEF3D" w14:textId="77777777" w:rsidR="001C4616" w:rsidRPr="009B1A77" w:rsidRDefault="001C4616" w:rsidP="001C4616">
                  <w:pPr>
                    <w:rPr>
                      <w:rFonts w:ascii="Arial" w:hAnsi="Arial" w:cs="Arial"/>
                      <w:b/>
                      <w:bCs/>
                      <w:sz w:val="28"/>
                      <w:szCs w:val="28"/>
                      <w:lang w:eastAsia="pt-BR"/>
                    </w:rPr>
                  </w:pPr>
                </w:p>
              </w:tc>
              <w:tc>
                <w:tcPr>
                  <w:tcW w:w="715" w:type="pct"/>
                  <w:tcBorders>
                    <w:top w:val="nil"/>
                    <w:left w:val="nil"/>
                    <w:bottom w:val="single" w:sz="4" w:space="0" w:color="auto"/>
                    <w:right w:val="nil"/>
                  </w:tcBorders>
                  <w:shd w:val="clear" w:color="000000" w:fill="FFFFFF"/>
                  <w:noWrap/>
                  <w:vAlign w:val="center"/>
                  <w:hideMark/>
                </w:tcPr>
                <w:p w14:paraId="26FCC10B" w14:textId="77777777" w:rsidR="001C4616" w:rsidRPr="009B1A77" w:rsidRDefault="001C4616" w:rsidP="001C4616">
                  <w:pPr>
                    <w:jc w:val="right"/>
                    <w:rPr>
                      <w:rFonts w:ascii="Arial" w:hAnsi="Arial" w:cs="Arial"/>
                      <w:sz w:val="28"/>
                      <w:szCs w:val="28"/>
                      <w:lang w:eastAsia="pt-BR"/>
                    </w:rPr>
                  </w:pPr>
                  <w:r w:rsidRPr="009B1A77">
                    <w:rPr>
                      <w:rFonts w:ascii="Arial" w:hAnsi="Arial" w:cs="Arial"/>
                      <w:sz w:val="28"/>
                      <w:szCs w:val="28"/>
                      <w:lang w:eastAsia="pt-BR"/>
                    </w:rPr>
                    <w:t> </w:t>
                  </w:r>
                </w:p>
              </w:tc>
              <w:tc>
                <w:tcPr>
                  <w:tcW w:w="770" w:type="pct"/>
                  <w:tcBorders>
                    <w:top w:val="nil"/>
                    <w:left w:val="nil"/>
                    <w:bottom w:val="single" w:sz="4" w:space="0" w:color="auto"/>
                    <w:right w:val="nil"/>
                  </w:tcBorders>
                  <w:shd w:val="clear" w:color="000000" w:fill="FFFFFF"/>
                  <w:noWrap/>
                  <w:vAlign w:val="center"/>
                  <w:hideMark/>
                </w:tcPr>
                <w:p w14:paraId="49867A38" w14:textId="77777777" w:rsidR="001C4616" w:rsidRPr="009B1A77" w:rsidRDefault="001C4616" w:rsidP="001C4616">
                  <w:pPr>
                    <w:jc w:val="right"/>
                    <w:rPr>
                      <w:rFonts w:ascii="Arial" w:hAnsi="Arial" w:cs="Arial"/>
                      <w:sz w:val="24"/>
                      <w:szCs w:val="24"/>
                      <w:lang w:eastAsia="pt-BR"/>
                    </w:rPr>
                  </w:pPr>
                  <w:r w:rsidRPr="009B1A77">
                    <w:rPr>
                      <w:rFonts w:ascii="Arial" w:hAnsi="Arial" w:cs="Arial"/>
                      <w:sz w:val="24"/>
                      <w:szCs w:val="24"/>
                      <w:lang w:eastAsia="pt-BR"/>
                    </w:rPr>
                    <w:t>COFINS =</w:t>
                  </w:r>
                </w:p>
              </w:tc>
              <w:tc>
                <w:tcPr>
                  <w:tcW w:w="1091" w:type="pct"/>
                  <w:tcBorders>
                    <w:top w:val="nil"/>
                    <w:left w:val="nil"/>
                    <w:bottom w:val="single" w:sz="4" w:space="0" w:color="auto"/>
                    <w:right w:val="single" w:sz="8" w:space="0" w:color="auto"/>
                  </w:tcBorders>
                  <w:shd w:val="clear" w:color="000000" w:fill="FFFFFF"/>
                  <w:noWrap/>
                  <w:vAlign w:val="center"/>
                  <w:hideMark/>
                </w:tcPr>
                <w:p w14:paraId="470B8B2A" w14:textId="77777777" w:rsidR="001C4616" w:rsidRPr="009B1A77" w:rsidRDefault="001C4616" w:rsidP="001C4616">
                  <w:pPr>
                    <w:jc w:val="center"/>
                    <w:rPr>
                      <w:rFonts w:ascii="Arial" w:hAnsi="Arial" w:cs="Arial"/>
                      <w:sz w:val="24"/>
                      <w:szCs w:val="24"/>
                      <w:lang w:eastAsia="pt-BR"/>
                    </w:rPr>
                  </w:pPr>
                </w:p>
              </w:tc>
            </w:tr>
            <w:tr w:rsidR="001C4616" w:rsidRPr="009B1A77" w14:paraId="2717027D" w14:textId="77777777" w:rsidTr="00B15ACA">
              <w:trPr>
                <w:trHeight w:val="402"/>
              </w:trPr>
              <w:tc>
                <w:tcPr>
                  <w:tcW w:w="2423" w:type="pct"/>
                  <w:vMerge/>
                  <w:tcBorders>
                    <w:top w:val="nil"/>
                    <w:left w:val="single" w:sz="8" w:space="0" w:color="auto"/>
                    <w:bottom w:val="single" w:sz="8" w:space="0" w:color="000000"/>
                    <w:right w:val="single" w:sz="8" w:space="0" w:color="auto"/>
                  </w:tcBorders>
                  <w:vAlign w:val="center"/>
                  <w:hideMark/>
                </w:tcPr>
                <w:p w14:paraId="48FEBE1A" w14:textId="77777777" w:rsidR="001C4616" w:rsidRPr="009B1A77" w:rsidRDefault="001C4616" w:rsidP="001C4616">
                  <w:pPr>
                    <w:rPr>
                      <w:rFonts w:ascii="Arial" w:hAnsi="Arial" w:cs="Arial"/>
                      <w:b/>
                      <w:bCs/>
                      <w:sz w:val="28"/>
                      <w:szCs w:val="28"/>
                      <w:lang w:eastAsia="pt-BR"/>
                    </w:rPr>
                  </w:pPr>
                </w:p>
              </w:tc>
              <w:tc>
                <w:tcPr>
                  <w:tcW w:w="715" w:type="pct"/>
                  <w:tcBorders>
                    <w:top w:val="nil"/>
                    <w:left w:val="nil"/>
                    <w:bottom w:val="nil"/>
                    <w:right w:val="nil"/>
                  </w:tcBorders>
                  <w:shd w:val="clear" w:color="000000" w:fill="FFFFFF"/>
                  <w:noWrap/>
                  <w:vAlign w:val="center"/>
                  <w:hideMark/>
                </w:tcPr>
                <w:p w14:paraId="6FCFC6EE" w14:textId="77777777" w:rsidR="001C4616" w:rsidRPr="009B1A77" w:rsidRDefault="001C4616" w:rsidP="001C4616">
                  <w:pPr>
                    <w:jc w:val="right"/>
                    <w:rPr>
                      <w:rFonts w:ascii="Arial" w:hAnsi="Arial" w:cs="Arial"/>
                      <w:sz w:val="28"/>
                      <w:szCs w:val="28"/>
                      <w:lang w:eastAsia="pt-BR"/>
                    </w:rPr>
                  </w:pPr>
                  <w:r w:rsidRPr="009B1A77">
                    <w:rPr>
                      <w:rFonts w:ascii="Arial" w:hAnsi="Arial" w:cs="Arial"/>
                      <w:sz w:val="28"/>
                      <w:szCs w:val="28"/>
                      <w:lang w:eastAsia="pt-BR"/>
                    </w:rPr>
                    <w:t> </w:t>
                  </w:r>
                </w:p>
              </w:tc>
              <w:tc>
                <w:tcPr>
                  <w:tcW w:w="770" w:type="pct"/>
                  <w:tcBorders>
                    <w:top w:val="nil"/>
                    <w:left w:val="nil"/>
                    <w:bottom w:val="nil"/>
                    <w:right w:val="nil"/>
                  </w:tcBorders>
                  <w:shd w:val="clear" w:color="000000" w:fill="FFFFFF"/>
                  <w:noWrap/>
                  <w:vAlign w:val="center"/>
                  <w:hideMark/>
                </w:tcPr>
                <w:p w14:paraId="110F9059" w14:textId="77777777" w:rsidR="001C4616" w:rsidRPr="009B1A77" w:rsidRDefault="001C4616" w:rsidP="001C4616">
                  <w:pPr>
                    <w:jc w:val="right"/>
                    <w:rPr>
                      <w:rFonts w:ascii="Arial" w:hAnsi="Arial" w:cs="Arial"/>
                      <w:sz w:val="24"/>
                      <w:szCs w:val="24"/>
                      <w:lang w:eastAsia="pt-BR"/>
                    </w:rPr>
                  </w:pPr>
                  <w:r w:rsidRPr="009B1A77">
                    <w:rPr>
                      <w:rFonts w:ascii="Arial" w:hAnsi="Arial" w:cs="Arial"/>
                      <w:sz w:val="24"/>
                      <w:szCs w:val="24"/>
                      <w:lang w:eastAsia="pt-BR"/>
                    </w:rPr>
                    <w:t>CPRB =</w:t>
                  </w:r>
                </w:p>
              </w:tc>
              <w:tc>
                <w:tcPr>
                  <w:tcW w:w="1091" w:type="pct"/>
                  <w:tcBorders>
                    <w:top w:val="nil"/>
                    <w:left w:val="nil"/>
                    <w:bottom w:val="nil"/>
                    <w:right w:val="single" w:sz="8" w:space="0" w:color="auto"/>
                  </w:tcBorders>
                  <w:shd w:val="clear" w:color="000000" w:fill="FFFFFF"/>
                  <w:noWrap/>
                  <w:vAlign w:val="center"/>
                  <w:hideMark/>
                </w:tcPr>
                <w:p w14:paraId="1D2171CA" w14:textId="77777777" w:rsidR="001C4616" w:rsidRPr="009B1A77" w:rsidRDefault="001C4616" w:rsidP="001C4616">
                  <w:pPr>
                    <w:jc w:val="center"/>
                    <w:rPr>
                      <w:rFonts w:ascii="Arial" w:hAnsi="Arial" w:cs="Arial"/>
                      <w:sz w:val="24"/>
                      <w:szCs w:val="24"/>
                      <w:lang w:eastAsia="pt-BR"/>
                    </w:rPr>
                  </w:pPr>
                  <w:r w:rsidRPr="009B1A77">
                    <w:rPr>
                      <w:rFonts w:ascii="Arial" w:hAnsi="Arial" w:cs="Arial"/>
                      <w:sz w:val="24"/>
                      <w:szCs w:val="24"/>
                      <w:lang w:eastAsia="pt-BR"/>
                    </w:rPr>
                    <w:t> </w:t>
                  </w:r>
                </w:p>
              </w:tc>
            </w:tr>
            <w:tr w:rsidR="001C4616" w:rsidRPr="009B1A77" w14:paraId="13882EE4" w14:textId="77777777" w:rsidTr="00B15ACA">
              <w:trPr>
                <w:trHeight w:val="402"/>
              </w:trPr>
              <w:tc>
                <w:tcPr>
                  <w:tcW w:w="2423" w:type="pct"/>
                  <w:vMerge/>
                  <w:tcBorders>
                    <w:top w:val="nil"/>
                    <w:left w:val="single" w:sz="8" w:space="0" w:color="auto"/>
                    <w:bottom w:val="single" w:sz="8" w:space="0" w:color="000000"/>
                    <w:right w:val="single" w:sz="8" w:space="0" w:color="auto"/>
                  </w:tcBorders>
                  <w:vAlign w:val="center"/>
                  <w:hideMark/>
                </w:tcPr>
                <w:p w14:paraId="38C7406A" w14:textId="77777777" w:rsidR="001C4616" w:rsidRPr="009B1A77" w:rsidRDefault="001C4616" w:rsidP="001C4616">
                  <w:pPr>
                    <w:rPr>
                      <w:rFonts w:ascii="Arial" w:hAnsi="Arial" w:cs="Arial"/>
                      <w:b/>
                      <w:bCs/>
                      <w:sz w:val="28"/>
                      <w:szCs w:val="28"/>
                      <w:lang w:eastAsia="pt-BR"/>
                    </w:rPr>
                  </w:pPr>
                </w:p>
              </w:tc>
              <w:tc>
                <w:tcPr>
                  <w:tcW w:w="715" w:type="pct"/>
                  <w:tcBorders>
                    <w:top w:val="single" w:sz="8" w:space="0" w:color="auto"/>
                    <w:left w:val="nil"/>
                    <w:bottom w:val="single" w:sz="8" w:space="0" w:color="auto"/>
                    <w:right w:val="nil"/>
                  </w:tcBorders>
                  <w:shd w:val="clear" w:color="000000" w:fill="FFFFFF"/>
                  <w:noWrap/>
                  <w:vAlign w:val="center"/>
                  <w:hideMark/>
                </w:tcPr>
                <w:p w14:paraId="4EFEF587" w14:textId="77777777" w:rsidR="001C4616" w:rsidRPr="009B1A77" w:rsidRDefault="001C4616" w:rsidP="001C4616">
                  <w:pPr>
                    <w:jc w:val="right"/>
                    <w:rPr>
                      <w:rFonts w:ascii="Arial" w:hAnsi="Arial" w:cs="Arial"/>
                      <w:b/>
                      <w:bCs/>
                      <w:sz w:val="28"/>
                      <w:szCs w:val="28"/>
                      <w:lang w:eastAsia="pt-BR"/>
                    </w:rPr>
                  </w:pPr>
                  <w:r w:rsidRPr="009B1A77">
                    <w:rPr>
                      <w:rFonts w:ascii="Arial" w:hAnsi="Arial" w:cs="Arial"/>
                      <w:b/>
                      <w:bCs/>
                      <w:sz w:val="28"/>
                      <w:szCs w:val="28"/>
                      <w:lang w:eastAsia="pt-BR"/>
                    </w:rPr>
                    <w:t>TOTAL =</w:t>
                  </w:r>
                </w:p>
              </w:tc>
              <w:tc>
                <w:tcPr>
                  <w:tcW w:w="770" w:type="pct"/>
                  <w:tcBorders>
                    <w:top w:val="single" w:sz="8" w:space="0" w:color="auto"/>
                    <w:left w:val="nil"/>
                    <w:bottom w:val="single" w:sz="8" w:space="0" w:color="auto"/>
                    <w:right w:val="nil"/>
                  </w:tcBorders>
                  <w:shd w:val="clear" w:color="000000" w:fill="FFFFFF"/>
                  <w:noWrap/>
                  <w:vAlign w:val="center"/>
                  <w:hideMark/>
                </w:tcPr>
                <w:p w14:paraId="261E1FC6" w14:textId="77777777" w:rsidR="001C4616" w:rsidRPr="009B1A77" w:rsidRDefault="001C4616" w:rsidP="001C4616">
                  <w:pPr>
                    <w:jc w:val="right"/>
                    <w:rPr>
                      <w:rFonts w:ascii="Arial" w:hAnsi="Arial" w:cs="Arial"/>
                      <w:b/>
                      <w:bCs/>
                      <w:sz w:val="28"/>
                      <w:szCs w:val="28"/>
                      <w:lang w:eastAsia="pt-BR"/>
                    </w:rPr>
                  </w:pPr>
                  <w:r w:rsidRPr="009B1A77">
                    <w:rPr>
                      <w:rFonts w:ascii="Arial" w:hAnsi="Arial" w:cs="Arial"/>
                      <w:b/>
                      <w:bCs/>
                      <w:sz w:val="28"/>
                      <w:szCs w:val="28"/>
                      <w:lang w:eastAsia="pt-BR"/>
                    </w:rPr>
                    <w:t> </w:t>
                  </w:r>
                </w:p>
              </w:tc>
              <w:tc>
                <w:tcPr>
                  <w:tcW w:w="1091" w:type="pct"/>
                  <w:tcBorders>
                    <w:top w:val="single" w:sz="8" w:space="0" w:color="auto"/>
                    <w:left w:val="nil"/>
                    <w:bottom w:val="single" w:sz="8" w:space="0" w:color="auto"/>
                    <w:right w:val="single" w:sz="8" w:space="0" w:color="auto"/>
                  </w:tcBorders>
                  <w:shd w:val="clear" w:color="000000" w:fill="FFFFFF"/>
                  <w:noWrap/>
                  <w:vAlign w:val="center"/>
                  <w:hideMark/>
                </w:tcPr>
                <w:p w14:paraId="6CB5BFB3" w14:textId="77777777" w:rsidR="001C4616" w:rsidRPr="009B1A77" w:rsidRDefault="001C4616" w:rsidP="001C4616">
                  <w:pPr>
                    <w:jc w:val="center"/>
                    <w:rPr>
                      <w:rFonts w:ascii="Arial" w:hAnsi="Arial" w:cs="Arial"/>
                      <w:b/>
                      <w:bCs/>
                      <w:sz w:val="28"/>
                      <w:szCs w:val="28"/>
                      <w:lang w:eastAsia="pt-BR"/>
                    </w:rPr>
                  </w:pPr>
                </w:p>
              </w:tc>
            </w:tr>
            <w:tr w:rsidR="001C4616" w:rsidRPr="009B1A77" w14:paraId="20DEB82A"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6A7B93DA"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TIPO DE SERVIÇO</w:t>
                  </w:r>
                </w:p>
              </w:tc>
              <w:tc>
                <w:tcPr>
                  <w:tcW w:w="715" w:type="pct"/>
                  <w:tcBorders>
                    <w:top w:val="nil"/>
                    <w:left w:val="single" w:sz="8" w:space="0" w:color="auto"/>
                    <w:bottom w:val="single" w:sz="4" w:space="0" w:color="auto"/>
                    <w:right w:val="single" w:sz="4" w:space="0" w:color="auto"/>
                  </w:tcBorders>
                  <w:shd w:val="clear" w:color="000000" w:fill="FFFFFF"/>
                  <w:noWrap/>
                  <w:vAlign w:val="center"/>
                  <w:hideMark/>
                </w:tcPr>
                <w:p w14:paraId="21E406C9" w14:textId="77777777" w:rsidR="001C4616" w:rsidRPr="00B15ACA" w:rsidRDefault="001C4616" w:rsidP="001C4616">
                  <w:pPr>
                    <w:jc w:val="center"/>
                    <w:rPr>
                      <w:rFonts w:ascii="Arial" w:hAnsi="Arial" w:cs="Arial"/>
                      <w:sz w:val="24"/>
                      <w:szCs w:val="24"/>
                      <w:lang w:eastAsia="pt-BR"/>
                    </w:rPr>
                  </w:pPr>
                  <w:r w:rsidRPr="00B15ACA">
                    <w:rPr>
                      <w:rFonts w:ascii="Arial" w:hAnsi="Arial" w:cs="Arial"/>
                      <w:sz w:val="24"/>
                      <w:szCs w:val="24"/>
                      <w:lang w:eastAsia="pt-BR"/>
                    </w:rPr>
                    <w:t>SERVIÇOS</w:t>
                  </w:r>
                </w:p>
              </w:tc>
              <w:tc>
                <w:tcPr>
                  <w:tcW w:w="770" w:type="pct"/>
                  <w:tcBorders>
                    <w:top w:val="nil"/>
                    <w:left w:val="nil"/>
                    <w:bottom w:val="single" w:sz="4" w:space="0" w:color="auto"/>
                    <w:right w:val="nil"/>
                  </w:tcBorders>
                  <w:shd w:val="clear" w:color="000000" w:fill="FFFFFF"/>
                  <w:noWrap/>
                  <w:vAlign w:val="center"/>
                  <w:hideMark/>
                </w:tcPr>
                <w:p w14:paraId="43E518C6" w14:textId="77777777" w:rsidR="001C4616" w:rsidRPr="00B15ACA" w:rsidRDefault="001C4616" w:rsidP="001C4616">
                  <w:pPr>
                    <w:jc w:val="center"/>
                    <w:rPr>
                      <w:rFonts w:ascii="Arial" w:hAnsi="Arial" w:cs="Arial"/>
                      <w:sz w:val="24"/>
                      <w:szCs w:val="24"/>
                      <w:lang w:eastAsia="pt-BR"/>
                    </w:rPr>
                  </w:pPr>
                  <w:r w:rsidRPr="00B15ACA">
                    <w:rPr>
                      <w:rFonts w:ascii="Arial" w:hAnsi="Arial" w:cs="Arial"/>
                      <w:sz w:val="24"/>
                      <w:szCs w:val="24"/>
                      <w:lang w:eastAsia="pt-BR"/>
                    </w:rPr>
                    <w:t xml:space="preserve">MATERIAIS      </w:t>
                  </w:r>
                </w:p>
              </w:tc>
              <w:tc>
                <w:tcPr>
                  <w:tcW w:w="1091" w:type="pct"/>
                  <w:tcBorders>
                    <w:top w:val="nil"/>
                    <w:left w:val="single" w:sz="4" w:space="0" w:color="auto"/>
                    <w:bottom w:val="single" w:sz="4" w:space="0" w:color="auto"/>
                    <w:right w:val="single" w:sz="8" w:space="0" w:color="auto"/>
                  </w:tcBorders>
                  <w:shd w:val="clear" w:color="000000" w:fill="FFFFFF"/>
                  <w:noWrap/>
                  <w:vAlign w:val="center"/>
                  <w:hideMark/>
                </w:tcPr>
                <w:p w14:paraId="46F42FE8" w14:textId="77777777" w:rsidR="001C4616" w:rsidRPr="00B15ACA" w:rsidRDefault="001C4616" w:rsidP="001C4616">
                  <w:pPr>
                    <w:ind w:left="-635" w:right="-213"/>
                    <w:jc w:val="center"/>
                    <w:rPr>
                      <w:rFonts w:ascii="Arial" w:hAnsi="Arial" w:cs="Arial"/>
                      <w:sz w:val="24"/>
                      <w:szCs w:val="24"/>
                      <w:lang w:eastAsia="pt-BR"/>
                    </w:rPr>
                  </w:pPr>
                  <w:r w:rsidRPr="00B15ACA">
                    <w:rPr>
                      <w:rFonts w:ascii="Arial" w:hAnsi="Arial" w:cs="Arial"/>
                      <w:sz w:val="24"/>
                      <w:szCs w:val="24"/>
                      <w:lang w:eastAsia="pt-BR"/>
                    </w:rPr>
                    <w:t xml:space="preserve">       EQUIPAMENTOS</w:t>
                  </w:r>
                </w:p>
              </w:tc>
            </w:tr>
            <w:tr w:rsidR="001C4616" w:rsidRPr="009B1A77" w14:paraId="2D3743E9"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1B4BF7C8"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ADMINISTRAÇÃO CENTRAL</w:t>
                  </w:r>
                </w:p>
              </w:tc>
              <w:tc>
                <w:tcPr>
                  <w:tcW w:w="715" w:type="pct"/>
                  <w:tcBorders>
                    <w:top w:val="nil"/>
                    <w:left w:val="single" w:sz="8" w:space="0" w:color="auto"/>
                    <w:bottom w:val="single" w:sz="4" w:space="0" w:color="auto"/>
                    <w:right w:val="single" w:sz="4" w:space="0" w:color="auto"/>
                  </w:tcBorders>
                  <w:shd w:val="clear" w:color="000000" w:fill="FFFFFF"/>
                  <w:noWrap/>
                  <w:vAlign w:val="center"/>
                </w:tcPr>
                <w:p w14:paraId="4C6D62F0"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4" w:space="0" w:color="auto"/>
                    <w:right w:val="nil"/>
                  </w:tcBorders>
                  <w:shd w:val="clear" w:color="000000" w:fill="FFFFFF"/>
                  <w:noWrap/>
                  <w:vAlign w:val="center"/>
                </w:tcPr>
                <w:p w14:paraId="1B795C45"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4" w:space="0" w:color="auto"/>
                    <w:right w:val="single" w:sz="8" w:space="0" w:color="auto"/>
                  </w:tcBorders>
                  <w:shd w:val="clear" w:color="000000" w:fill="FFFFFF"/>
                  <w:noWrap/>
                  <w:vAlign w:val="center"/>
                </w:tcPr>
                <w:p w14:paraId="19D576B2" w14:textId="77777777" w:rsidR="001C4616" w:rsidRPr="009B1A77" w:rsidRDefault="001C4616" w:rsidP="001C4616">
                  <w:pPr>
                    <w:jc w:val="center"/>
                    <w:rPr>
                      <w:rFonts w:ascii="Arial" w:hAnsi="Arial" w:cs="Arial"/>
                      <w:sz w:val="28"/>
                      <w:szCs w:val="28"/>
                      <w:lang w:eastAsia="pt-BR"/>
                    </w:rPr>
                  </w:pPr>
                </w:p>
              </w:tc>
            </w:tr>
            <w:tr w:rsidR="001C4616" w:rsidRPr="009B1A77" w14:paraId="725D0C20"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3C3512CB"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RISCOS</w:t>
                  </w:r>
                </w:p>
              </w:tc>
              <w:tc>
                <w:tcPr>
                  <w:tcW w:w="715" w:type="pct"/>
                  <w:tcBorders>
                    <w:top w:val="nil"/>
                    <w:left w:val="single" w:sz="8" w:space="0" w:color="auto"/>
                    <w:bottom w:val="single" w:sz="4" w:space="0" w:color="auto"/>
                    <w:right w:val="single" w:sz="4" w:space="0" w:color="auto"/>
                  </w:tcBorders>
                  <w:shd w:val="clear" w:color="000000" w:fill="FFFFFF"/>
                  <w:noWrap/>
                  <w:vAlign w:val="center"/>
                </w:tcPr>
                <w:p w14:paraId="5B1EC4B8"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4" w:space="0" w:color="auto"/>
                    <w:right w:val="nil"/>
                  </w:tcBorders>
                  <w:shd w:val="clear" w:color="000000" w:fill="FFFFFF"/>
                  <w:noWrap/>
                  <w:vAlign w:val="center"/>
                </w:tcPr>
                <w:p w14:paraId="466DB1EB"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4" w:space="0" w:color="auto"/>
                    <w:right w:val="single" w:sz="8" w:space="0" w:color="auto"/>
                  </w:tcBorders>
                  <w:shd w:val="clear" w:color="000000" w:fill="FFFFFF"/>
                  <w:noWrap/>
                  <w:vAlign w:val="center"/>
                </w:tcPr>
                <w:p w14:paraId="794F4D7F" w14:textId="77777777" w:rsidR="001C4616" w:rsidRPr="009B1A77" w:rsidRDefault="001C4616" w:rsidP="001C4616">
                  <w:pPr>
                    <w:jc w:val="center"/>
                    <w:rPr>
                      <w:rFonts w:ascii="Arial" w:hAnsi="Arial" w:cs="Arial"/>
                      <w:sz w:val="28"/>
                      <w:szCs w:val="28"/>
                      <w:lang w:eastAsia="pt-BR"/>
                    </w:rPr>
                  </w:pPr>
                </w:p>
              </w:tc>
            </w:tr>
            <w:tr w:rsidR="001C4616" w:rsidRPr="009B1A77" w14:paraId="3C4D4A8A"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76A725BA"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SEGUROS E GRANTIAS</w:t>
                  </w:r>
                </w:p>
              </w:tc>
              <w:tc>
                <w:tcPr>
                  <w:tcW w:w="715" w:type="pct"/>
                  <w:tcBorders>
                    <w:top w:val="nil"/>
                    <w:left w:val="single" w:sz="8" w:space="0" w:color="auto"/>
                    <w:bottom w:val="single" w:sz="4" w:space="0" w:color="auto"/>
                    <w:right w:val="single" w:sz="4" w:space="0" w:color="auto"/>
                  </w:tcBorders>
                  <w:shd w:val="clear" w:color="000000" w:fill="FFFFFF"/>
                  <w:noWrap/>
                  <w:vAlign w:val="center"/>
                </w:tcPr>
                <w:p w14:paraId="055F4563"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4" w:space="0" w:color="auto"/>
                    <w:right w:val="nil"/>
                  </w:tcBorders>
                  <w:shd w:val="clear" w:color="000000" w:fill="FFFFFF"/>
                  <w:noWrap/>
                  <w:vAlign w:val="center"/>
                </w:tcPr>
                <w:p w14:paraId="32F5A156"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4" w:space="0" w:color="auto"/>
                    <w:right w:val="single" w:sz="8" w:space="0" w:color="auto"/>
                  </w:tcBorders>
                  <w:shd w:val="clear" w:color="000000" w:fill="FFFFFF"/>
                  <w:noWrap/>
                  <w:vAlign w:val="center"/>
                </w:tcPr>
                <w:p w14:paraId="143B26D4" w14:textId="77777777" w:rsidR="001C4616" w:rsidRPr="009B1A77" w:rsidRDefault="001C4616" w:rsidP="001C4616">
                  <w:pPr>
                    <w:jc w:val="center"/>
                    <w:rPr>
                      <w:rFonts w:ascii="Arial" w:hAnsi="Arial" w:cs="Arial"/>
                      <w:sz w:val="28"/>
                      <w:szCs w:val="28"/>
                      <w:lang w:eastAsia="pt-BR"/>
                    </w:rPr>
                  </w:pPr>
                </w:p>
              </w:tc>
            </w:tr>
            <w:tr w:rsidR="001C4616" w:rsidRPr="009B1A77" w14:paraId="0C27467F" w14:textId="77777777" w:rsidTr="00B15ACA">
              <w:trPr>
                <w:trHeight w:val="402"/>
              </w:trPr>
              <w:tc>
                <w:tcPr>
                  <w:tcW w:w="2423" w:type="pct"/>
                  <w:tcBorders>
                    <w:top w:val="nil"/>
                    <w:left w:val="single" w:sz="8" w:space="0" w:color="auto"/>
                    <w:bottom w:val="single" w:sz="4" w:space="0" w:color="auto"/>
                    <w:right w:val="nil"/>
                  </w:tcBorders>
                  <w:shd w:val="clear" w:color="000000" w:fill="FFFFFF"/>
                  <w:noWrap/>
                  <w:vAlign w:val="center"/>
                  <w:hideMark/>
                </w:tcPr>
                <w:p w14:paraId="7C315A75"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DESPESAS FINANCEIRAS</w:t>
                  </w:r>
                </w:p>
              </w:tc>
              <w:tc>
                <w:tcPr>
                  <w:tcW w:w="715" w:type="pct"/>
                  <w:tcBorders>
                    <w:top w:val="nil"/>
                    <w:left w:val="single" w:sz="8" w:space="0" w:color="auto"/>
                    <w:bottom w:val="single" w:sz="4" w:space="0" w:color="auto"/>
                    <w:right w:val="single" w:sz="4" w:space="0" w:color="auto"/>
                  </w:tcBorders>
                  <w:shd w:val="clear" w:color="000000" w:fill="FFFFFF"/>
                  <w:noWrap/>
                  <w:vAlign w:val="center"/>
                </w:tcPr>
                <w:p w14:paraId="0C6841E7"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4" w:space="0" w:color="auto"/>
                    <w:right w:val="nil"/>
                  </w:tcBorders>
                  <w:shd w:val="clear" w:color="000000" w:fill="FFFFFF"/>
                  <w:noWrap/>
                  <w:vAlign w:val="center"/>
                </w:tcPr>
                <w:p w14:paraId="16B4F717"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4" w:space="0" w:color="auto"/>
                    <w:right w:val="single" w:sz="8" w:space="0" w:color="auto"/>
                  </w:tcBorders>
                  <w:shd w:val="clear" w:color="000000" w:fill="FFFFFF"/>
                  <w:noWrap/>
                  <w:vAlign w:val="center"/>
                </w:tcPr>
                <w:p w14:paraId="3777DB5D" w14:textId="77777777" w:rsidR="001C4616" w:rsidRPr="009B1A77" w:rsidRDefault="001C4616" w:rsidP="001C4616">
                  <w:pPr>
                    <w:jc w:val="center"/>
                    <w:rPr>
                      <w:rFonts w:ascii="Arial" w:hAnsi="Arial" w:cs="Arial"/>
                      <w:sz w:val="28"/>
                      <w:szCs w:val="28"/>
                      <w:lang w:eastAsia="pt-BR"/>
                    </w:rPr>
                  </w:pPr>
                </w:p>
              </w:tc>
            </w:tr>
            <w:tr w:rsidR="001C4616" w:rsidRPr="009B1A77" w14:paraId="6EF90183" w14:textId="77777777" w:rsidTr="00B15ACA">
              <w:trPr>
                <w:trHeight w:val="402"/>
              </w:trPr>
              <w:tc>
                <w:tcPr>
                  <w:tcW w:w="2423" w:type="pct"/>
                  <w:tcBorders>
                    <w:top w:val="nil"/>
                    <w:left w:val="single" w:sz="8" w:space="0" w:color="auto"/>
                    <w:bottom w:val="single" w:sz="8" w:space="0" w:color="auto"/>
                    <w:right w:val="nil"/>
                  </w:tcBorders>
                  <w:shd w:val="clear" w:color="000000" w:fill="FFFFFF"/>
                  <w:noWrap/>
                  <w:vAlign w:val="center"/>
                  <w:hideMark/>
                </w:tcPr>
                <w:p w14:paraId="59C82318"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LUCRO</w:t>
                  </w:r>
                </w:p>
              </w:tc>
              <w:tc>
                <w:tcPr>
                  <w:tcW w:w="715" w:type="pct"/>
                  <w:tcBorders>
                    <w:top w:val="nil"/>
                    <w:left w:val="single" w:sz="8" w:space="0" w:color="auto"/>
                    <w:bottom w:val="single" w:sz="8" w:space="0" w:color="auto"/>
                    <w:right w:val="single" w:sz="4" w:space="0" w:color="auto"/>
                  </w:tcBorders>
                  <w:shd w:val="clear" w:color="000000" w:fill="FFFFFF"/>
                  <w:noWrap/>
                  <w:vAlign w:val="center"/>
                </w:tcPr>
                <w:p w14:paraId="6DF728F5" w14:textId="77777777" w:rsidR="001C4616" w:rsidRPr="009B1A77" w:rsidRDefault="001C4616" w:rsidP="001C4616">
                  <w:pPr>
                    <w:jc w:val="center"/>
                    <w:rPr>
                      <w:rFonts w:ascii="Arial" w:hAnsi="Arial" w:cs="Arial"/>
                      <w:sz w:val="28"/>
                      <w:szCs w:val="28"/>
                      <w:lang w:eastAsia="pt-BR"/>
                    </w:rPr>
                  </w:pPr>
                </w:p>
              </w:tc>
              <w:tc>
                <w:tcPr>
                  <w:tcW w:w="770" w:type="pct"/>
                  <w:tcBorders>
                    <w:top w:val="nil"/>
                    <w:left w:val="nil"/>
                    <w:bottom w:val="single" w:sz="8" w:space="0" w:color="auto"/>
                    <w:right w:val="nil"/>
                  </w:tcBorders>
                  <w:shd w:val="clear" w:color="000000" w:fill="FFFFFF"/>
                  <w:noWrap/>
                  <w:vAlign w:val="center"/>
                </w:tcPr>
                <w:p w14:paraId="3DEB25A8" w14:textId="77777777" w:rsidR="001C4616" w:rsidRPr="009B1A77" w:rsidRDefault="001C4616" w:rsidP="001C4616">
                  <w:pPr>
                    <w:jc w:val="center"/>
                    <w:rPr>
                      <w:rFonts w:ascii="Arial" w:hAnsi="Arial" w:cs="Arial"/>
                      <w:sz w:val="28"/>
                      <w:szCs w:val="28"/>
                      <w:lang w:eastAsia="pt-BR"/>
                    </w:rPr>
                  </w:pPr>
                </w:p>
              </w:tc>
              <w:tc>
                <w:tcPr>
                  <w:tcW w:w="1091" w:type="pct"/>
                  <w:tcBorders>
                    <w:top w:val="nil"/>
                    <w:left w:val="single" w:sz="4" w:space="0" w:color="auto"/>
                    <w:bottom w:val="single" w:sz="8" w:space="0" w:color="auto"/>
                    <w:right w:val="single" w:sz="8" w:space="0" w:color="auto"/>
                  </w:tcBorders>
                  <w:shd w:val="clear" w:color="000000" w:fill="FFFFFF"/>
                  <w:noWrap/>
                  <w:vAlign w:val="center"/>
                </w:tcPr>
                <w:p w14:paraId="0110722E" w14:textId="77777777" w:rsidR="001C4616" w:rsidRPr="009B1A77" w:rsidRDefault="001C4616" w:rsidP="001C4616">
                  <w:pPr>
                    <w:jc w:val="center"/>
                    <w:rPr>
                      <w:rFonts w:ascii="Arial" w:hAnsi="Arial" w:cs="Arial"/>
                      <w:sz w:val="28"/>
                      <w:szCs w:val="28"/>
                      <w:lang w:eastAsia="pt-BR"/>
                    </w:rPr>
                  </w:pPr>
                </w:p>
              </w:tc>
            </w:tr>
            <w:tr w:rsidR="001C4616" w:rsidRPr="009B1A77" w14:paraId="17C03088" w14:textId="77777777" w:rsidTr="00B15ACA">
              <w:trPr>
                <w:trHeight w:val="402"/>
              </w:trPr>
              <w:tc>
                <w:tcPr>
                  <w:tcW w:w="2423" w:type="pct"/>
                  <w:tcBorders>
                    <w:top w:val="nil"/>
                    <w:left w:val="single" w:sz="8" w:space="0" w:color="auto"/>
                    <w:bottom w:val="single" w:sz="8" w:space="0" w:color="auto"/>
                    <w:right w:val="single" w:sz="8" w:space="0" w:color="auto"/>
                  </w:tcBorders>
                  <w:shd w:val="clear" w:color="000000" w:fill="FFFFFF"/>
                  <w:noWrap/>
                  <w:vAlign w:val="center"/>
                  <w:hideMark/>
                </w:tcPr>
                <w:p w14:paraId="61BBDE46" w14:textId="77777777" w:rsidR="001C4616" w:rsidRPr="009B1A77" w:rsidRDefault="001C4616" w:rsidP="001C4616">
                  <w:pPr>
                    <w:rPr>
                      <w:rFonts w:ascii="Arial" w:hAnsi="Arial" w:cs="Arial"/>
                      <w:b/>
                      <w:bCs/>
                      <w:sz w:val="28"/>
                      <w:szCs w:val="28"/>
                      <w:lang w:eastAsia="pt-BR"/>
                    </w:rPr>
                  </w:pPr>
                  <w:r w:rsidRPr="009B1A77">
                    <w:rPr>
                      <w:rFonts w:ascii="Arial" w:hAnsi="Arial" w:cs="Arial"/>
                      <w:b/>
                      <w:bCs/>
                      <w:sz w:val="28"/>
                      <w:szCs w:val="28"/>
                      <w:lang w:eastAsia="pt-BR"/>
                    </w:rPr>
                    <w:t>BDI (OBRA OU MATERIAIS/EQUIP.)</w:t>
                  </w:r>
                </w:p>
              </w:tc>
              <w:tc>
                <w:tcPr>
                  <w:tcW w:w="715" w:type="pct"/>
                  <w:tcBorders>
                    <w:top w:val="nil"/>
                    <w:left w:val="nil"/>
                    <w:bottom w:val="single" w:sz="8" w:space="0" w:color="auto"/>
                    <w:right w:val="single" w:sz="4" w:space="0" w:color="auto"/>
                  </w:tcBorders>
                  <w:shd w:val="clear" w:color="000000" w:fill="FFFFFF"/>
                  <w:noWrap/>
                  <w:vAlign w:val="center"/>
                </w:tcPr>
                <w:p w14:paraId="7F4B0728" w14:textId="77777777" w:rsidR="001C4616" w:rsidRPr="009B1A77" w:rsidRDefault="001C4616" w:rsidP="001C4616">
                  <w:pPr>
                    <w:jc w:val="center"/>
                    <w:rPr>
                      <w:rFonts w:ascii="Arial" w:hAnsi="Arial" w:cs="Arial"/>
                      <w:b/>
                      <w:bCs/>
                      <w:sz w:val="28"/>
                      <w:szCs w:val="28"/>
                      <w:lang w:eastAsia="pt-BR"/>
                    </w:rPr>
                  </w:pPr>
                </w:p>
              </w:tc>
              <w:tc>
                <w:tcPr>
                  <w:tcW w:w="770" w:type="pct"/>
                  <w:tcBorders>
                    <w:top w:val="nil"/>
                    <w:left w:val="nil"/>
                    <w:bottom w:val="single" w:sz="8" w:space="0" w:color="auto"/>
                    <w:right w:val="nil"/>
                  </w:tcBorders>
                  <w:shd w:val="clear" w:color="000000" w:fill="FFFFFF"/>
                  <w:noWrap/>
                  <w:vAlign w:val="center"/>
                </w:tcPr>
                <w:p w14:paraId="7C5E80AA" w14:textId="77777777" w:rsidR="001C4616" w:rsidRPr="009B1A77" w:rsidRDefault="001C4616" w:rsidP="001C4616">
                  <w:pPr>
                    <w:jc w:val="center"/>
                    <w:rPr>
                      <w:rFonts w:ascii="Arial" w:hAnsi="Arial" w:cs="Arial"/>
                      <w:b/>
                      <w:bCs/>
                      <w:sz w:val="28"/>
                      <w:szCs w:val="28"/>
                      <w:lang w:eastAsia="pt-BR"/>
                    </w:rPr>
                  </w:pPr>
                </w:p>
              </w:tc>
              <w:tc>
                <w:tcPr>
                  <w:tcW w:w="1091" w:type="pct"/>
                  <w:tcBorders>
                    <w:top w:val="nil"/>
                    <w:left w:val="single" w:sz="4" w:space="0" w:color="auto"/>
                    <w:bottom w:val="single" w:sz="8" w:space="0" w:color="auto"/>
                    <w:right w:val="single" w:sz="8" w:space="0" w:color="auto"/>
                  </w:tcBorders>
                  <w:shd w:val="clear" w:color="000000" w:fill="FFFFFF"/>
                  <w:noWrap/>
                  <w:vAlign w:val="center"/>
                </w:tcPr>
                <w:p w14:paraId="507AF2C4" w14:textId="77777777" w:rsidR="001C4616" w:rsidRPr="009B1A77" w:rsidRDefault="001C4616" w:rsidP="001C4616">
                  <w:pPr>
                    <w:jc w:val="center"/>
                    <w:rPr>
                      <w:rFonts w:ascii="Arial" w:hAnsi="Arial" w:cs="Arial"/>
                      <w:b/>
                      <w:bCs/>
                      <w:sz w:val="28"/>
                      <w:szCs w:val="28"/>
                      <w:lang w:eastAsia="pt-BR"/>
                    </w:rPr>
                  </w:pPr>
                </w:p>
              </w:tc>
            </w:tr>
            <w:tr w:rsidR="001C4616" w:rsidRPr="009B1A77" w14:paraId="3B46A3D5" w14:textId="77777777" w:rsidTr="00B15ACA">
              <w:trPr>
                <w:trHeight w:val="402"/>
              </w:trPr>
              <w:tc>
                <w:tcPr>
                  <w:tcW w:w="5000" w:type="pct"/>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3129764" w14:textId="77777777" w:rsidR="001C4616" w:rsidRPr="009B1A77" w:rsidRDefault="001C4616" w:rsidP="001C4616">
                  <w:pPr>
                    <w:rPr>
                      <w:rFonts w:ascii="Arial" w:hAnsi="Arial" w:cs="Arial"/>
                      <w:b/>
                      <w:bCs/>
                      <w:lang w:eastAsia="pt-BR"/>
                    </w:rPr>
                  </w:pPr>
                  <w:r w:rsidRPr="009B1A77">
                    <w:rPr>
                      <w:rFonts w:ascii="Arial" w:hAnsi="Arial" w:cs="Arial"/>
                      <w:b/>
                      <w:bCs/>
                      <w:lang w:eastAsia="pt-BR"/>
                    </w:rPr>
                    <w:t>BDI=(((((1+(B8+B9+B10)/100)*(1+B11/100)*(1+B12/100))/(1-D6/100))-1)*100)</w:t>
                  </w:r>
                </w:p>
              </w:tc>
            </w:tr>
            <w:tr w:rsidR="001C4616" w:rsidRPr="009B1A77" w14:paraId="78598558" w14:textId="77777777" w:rsidTr="00B15ACA">
              <w:trPr>
                <w:trHeight w:val="402"/>
              </w:trPr>
              <w:tc>
                <w:tcPr>
                  <w:tcW w:w="2423" w:type="pct"/>
                  <w:tcBorders>
                    <w:top w:val="nil"/>
                    <w:left w:val="single" w:sz="8" w:space="0" w:color="auto"/>
                    <w:bottom w:val="single" w:sz="8" w:space="0" w:color="auto"/>
                    <w:right w:val="single" w:sz="4" w:space="0" w:color="auto"/>
                  </w:tcBorders>
                  <w:shd w:val="clear" w:color="000000" w:fill="FFFFFF"/>
                  <w:noWrap/>
                  <w:vAlign w:val="center"/>
                  <w:hideMark/>
                </w:tcPr>
                <w:p w14:paraId="2007E751" w14:textId="77777777" w:rsidR="001C4616" w:rsidRPr="009B1A77" w:rsidRDefault="001C4616" w:rsidP="001C4616">
                  <w:pPr>
                    <w:rPr>
                      <w:rFonts w:ascii="Arial" w:hAnsi="Arial" w:cs="Arial"/>
                      <w:b/>
                      <w:bCs/>
                      <w:color w:val="0000FF"/>
                      <w:sz w:val="28"/>
                      <w:szCs w:val="28"/>
                      <w:lang w:eastAsia="pt-BR"/>
                    </w:rPr>
                  </w:pPr>
                  <w:r w:rsidRPr="009B1A77">
                    <w:rPr>
                      <w:rFonts w:ascii="Arial" w:hAnsi="Arial" w:cs="Arial"/>
                      <w:b/>
                      <w:bCs/>
                      <w:color w:val="0000FF"/>
                      <w:sz w:val="28"/>
                      <w:szCs w:val="28"/>
                      <w:lang w:eastAsia="pt-BR"/>
                    </w:rPr>
                    <w:t>1. BDI (SERVIÇO - OBRA)</w:t>
                  </w:r>
                </w:p>
              </w:tc>
              <w:tc>
                <w:tcPr>
                  <w:tcW w:w="2577"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14:paraId="6A41C618" w14:textId="77777777" w:rsidR="001C4616" w:rsidRPr="009B1A77" w:rsidRDefault="001C4616" w:rsidP="001C4616">
                  <w:pPr>
                    <w:jc w:val="center"/>
                    <w:rPr>
                      <w:rFonts w:ascii="Arial" w:hAnsi="Arial" w:cs="Arial"/>
                      <w:b/>
                      <w:bCs/>
                      <w:color w:val="0000FF"/>
                      <w:sz w:val="28"/>
                      <w:szCs w:val="28"/>
                      <w:lang w:eastAsia="pt-BR"/>
                    </w:rPr>
                  </w:pPr>
                </w:p>
              </w:tc>
            </w:tr>
            <w:tr w:rsidR="001C4616" w:rsidRPr="009B1A77" w14:paraId="3AA400A8" w14:textId="77777777" w:rsidTr="00B15ACA">
              <w:trPr>
                <w:trHeight w:val="198"/>
              </w:trPr>
              <w:tc>
                <w:tcPr>
                  <w:tcW w:w="2423" w:type="pct"/>
                  <w:tcBorders>
                    <w:top w:val="nil"/>
                    <w:left w:val="nil"/>
                    <w:bottom w:val="nil"/>
                    <w:right w:val="nil"/>
                  </w:tcBorders>
                  <w:shd w:val="clear" w:color="000000" w:fill="FFFFFF"/>
                  <w:noWrap/>
                  <w:vAlign w:val="center"/>
                  <w:hideMark/>
                </w:tcPr>
                <w:p w14:paraId="1D5D8020"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715" w:type="pct"/>
                  <w:tcBorders>
                    <w:top w:val="nil"/>
                    <w:left w:val="nil"/>
                    <w:bottom w:val="nil"/>
                    <w:right w:val="nil"/>
                  </w:tcBorders>
                  <w:shd w:val="clear" w:color="000000" w:fill="FFFFFF"/>
                  <w:noWrap/>
                  <w:vAlign w:val="center"/>
                  <w:hideMark/>
                </w:tcPr>
                <w:p w14:paraId="2709088B"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770" w:type="pct"/>
                  <w:tcBorders>
                    <w:top w:val="nil"/>
                    <w:left w:val="nil"/>
                    <w:bottom w:val="nil"/>
                    <w:right w:val="nil"/>
                  </w:tcBorders>
                  <w:shd w:val="clear" w:color="000000" w:fill="FFFFFF"/>
                  <w:noWrap/>
                  <w:vAlign w:val="center"/>
                  <w:hideMark/>
                </w:tcPr>
                <w:p w14:paraId="209989D3"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1091" w:type="pct"/>
                  <w:tcBorders>
                    <w:top w:val="nil"/>
                    <w:left w:val="nil"/>
                    <w:bottom w:val="nil"/>
                    <w:right w:val="nil"/>
                  </w:tcBorders>
                  <w:shd w:val="clear" w:color="000000" w:fill="FFFFFF"/>
                  <w:noWrap/>
                  <w:vAlign w:val="center"/>
                </w:tcPr>
                <w:p w14:paraId="3D492883" w14:textId="77777777" w:rsidR="001C4616" w:rsidRPr="009B1A77" w:rsidRDefault="001C4616" w:rsidP="001C4616">
                  <w:pPr>
                    <w:rPr>
                      <w:rFonts w:ascii="Arial" w:hAnsi="Arial" w:cs="Arial"/>
                      <w:color w:val="0000FF"/>
                      <w:sz w:val="28"/>
                      <w:szCs w:val="28"/>
                      <w:lang w:eastAsia="pt-BR"/>
                    </w:rPr>
                  </w:pPr>
                </w:p>
              </w:tc>
            </w:tr>
            <w:tr w:rsidR="001C4616" w:rsidRPr="009B1A77" w14:paraId="1FB1A540" w14:textId="77777777" w:rsidTr="00B15ACA">
              <w:trPr>
                <w:trHeight w:val="360"/>
              </w:trPr>
              <w:tc>
                <w:tcPr>
                  <w:tcW w:w="2423" w:type="pct"/>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40BA096B" w14:textId="77777777" w:rsidR="001C4616" w:rsidRPr="009B1A77" w:rsidRDefault="001C4616" w:rsidP="001C4616">
                  <w:pPr>
                    <w:rPr>
                      <w:rFonts w:ascii="Arial" w:hAnsi="Arial" w:cs="Arial"/>
                      <w:b/>
                      <w:bCs/>
                      <w:color w:val="0000FF"/>
                      <w:sz w:val="28"/>
                      <w:szCs w:val="28"/>
                      <w:lang w:eastAsia="pt-BR"/>
                    </w:rPr>
                  </w:pPr>
                  <w:r w:rsidRPr="009B1A77">
                    <w:rPr>
                      <w:rFonts w:ascii="Arial" w:hAnsi="Arial" w:cs="Arial"/>
                      <w:b/>
                      <w:bCs/>
                      <w:color w:val="0000FF"/>
                      <w:sz w:val="28"/>
                      <w:szCs w:val="28"/>
                      <w:lang w:eastAsia="pt-BR"/>
                    </w:rPr>
                    <w:t>2. BDI (MATERIAIS E EQUIPAMENTOS)</w:t>
                  </w:r>
                </w:p>
              </w:tc>
              <w:tc>
                <w:tcPr>
                  <w:tcW w:w="2577"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tcPr>
                <w:p w14:paraId="3C082649" w14:textId="77777777" w:rsidR="001C4616" w:rsidRPr="009B1A77" w:rsidRDefault="001C4616" w:rsidP="001C4616">
                  <w:pPr>
                    <w:jc w:val="center"/>
                    <w:rPr>
                      <w:rFonts w:ascii="Arial" w:hAnsi="Arial" w:cs="Arial"/>
                      <w:b/>
                      <w:bCs/>
                      <w:color w:val="0000FF"/>
                      <w:sz w:val="28"/>
                      <w:szCs w:val="28"/>
                      <w:lang w:eastAsia="pt-BR"/>
                    </w:rPr>
                  </w:pPr>
                </w:p>
              </w:tc>
            </w:tr>
            <w:tr w:rsidR="001C4616" w:rsidRPr="009B1A77" w14:paraId="1E2CEFFA" w14:textId="77777777" w:rsidTr="00B15ACA">
              <w:trPr>
                <w:trHeight w:val="198"/>
              </w:trPr>
              <w:tc>
                <w:tcPr>
                  <w:tcW w:w="2423" w:type="pct"/>
                  <w:tcBorders>
                    <w:top w:val="nil"/>
                    <w:left w:val="nil"/>
                    <w:bottom w:val="nil"/>
                    <w:right w:val="nil"/>
                  </w:tcBorders>
                  <w:shd w:val="clear" w:color="000000" w:fill="FFFFFF"/>
                  <w:noWrap/>
                  <w:vAlign w:val="center"/>
                  <w:hideMark/>
                </w:tcPr>
                <w:p w14:paraId="7D1D3CD9"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715" w:type="pct"/>
                  <w:tcBorders>
                    <w:top w:val="nil"/>
                    <w:left w:val="nil"/>
                    <w:bottom w:val="nil"/>
                    <w:right w:val="nil"/>
                  </w:tcBorders>
                  <w:shd w:val="clear" w:color="000000" w:fill="FFFFFF"/>
                  <w:noWrap/>
                  <w:vAlign w:val="center"/>
                  <w:hideMark/>
                </w:tcPr>
                <w:p w14:paraId="65B43E4D"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770" w:type="pct"/>
                  <w:tcBorders>
                    <w:top w:val="nil"/>
                    <w:left w:val="nil"/>
                    <w:bottom w:val="nil"/>
                    <w:right w:val="nil"/>
                  </w:tcBorders>
                  <w:shd w:val="clear" w:color="000000" w:fill="FFFFFF"/>
                  <w:noWrap/>
                  <w:vAlign w:val="center"/>
                  <w:hideMark/>
                </w:tcPr>
                <w:p w14:paraId="4EC6F859"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c>
                <w:tcPr>
                  <w:tcW w:w="1091" w:type="pct"/>
                  <w:tcBorders>
                    <w:top w:val="nil"/>
                    <w:left w:val="nil"/>
                    <w:bottom w:val="nil"/>
                    <w:right w:val="nil"/>
                  </w:tcBorders>
                  <w:shd w:val="clear" w:color="000000" w:fill="FFFFFF"/>
                  <w:noWrap/>
                  <w:vAlign w:val="center"/>
                  <w:hideMark/>
                </w:tcPr>
                <w:p w14:paraId="42324925" w14:textId="77777777" w:rsidR="001C4616" w:rsidRPr="009B1A77" w:rsidRDefault="001C4616" w:rsidP="001C4616">
                  <w:pPr>
                    <w:rPr>
                      <w:rFonts w:ascii="Arial" w:hAnsi="Arial" w:cs="Arial"/>
                      <w:color w:val="0000FF"/>
                      <w:sz w:val="28"/>
                      <w:szCs w:val="28"/>
                      <w:lang w:eastAsia="pt-BR"/>
                    </w:rPr>
                  </w:pPr>
                  <w:r w:rsidRPr="009B1A77">
                    <w:rPr>
                      <w:rFonts w:ascii="Arial" w:hAnsi="Arial" w:cs="Arial"/>
                      <w:color w:val="0000FF"/>
                      <w:sz w:val="28"/>
                      <w:szCs w:val="28"/>
                      <w:lang w:eastAsia="pt-BR"/>
                    </w:rPr>
                    <w:t> </w:t>
                  </w:r>
                </w:p>
              </w:tc>
            </w:tr>
            <w:tr w:rsidR="001C4616" w:rsidRPr="009B1A77" w14:paraId="7815DE6A" w14:textId="77777777" w:rsidTr="00B15ACA">
              <w:trPr>
                <w:trHeight w:val="360"/>
              </w:trPr>
              <w:tc>
                <w:tcPr>
                  <w:tcW w:w="2423" w:type="pct"/>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CFF1400" w14:textId="77777777" w:rsidR="001C4616" w:rsidRPr="009B1A77" w:rsidRDefault="001C4616" w:rsidP="001C4616">
                  <w:pPr>
                    <w:rPr>
                      <w:rFonts w:ascii="Arial" w:hAnsi="Arial" w:cs="Arial"/>
                      <w:b/>
                      <w:bCs/>
                      <w:color w:val="0000FF"/>
                      <w:sz w:val="28"/>
                      <w:szCs w:val="28"/>
                      <w:lang w:eastAsia="pt-BR"/>
                    </w:rPr>
                  </w:pPr>
                  <w:r w:rsidRPr="009B1A77">
                    <w:rPr>
                      <w:rFonts w:ascii="Arial" w:hAnsi="Arial" w:cs="Arial"/>
                      <w:b/>
                      <w:bCs/>
                      <w:color w:val="0000FF"/>
                      <w:sz w:val="28"/>
                      <w:szCs w:val="28"/>
                      <w:lang w:eastAsia="pt-BR"/>
                    </w:rPr>
                    <w:t>3. BDI (EQUIPAMENTOS)</w:t>
                  </w:r>
                </w:p>
              </w:tc>
              <w:tc>
                <w:tcPr>
                  <w:tcW w:w="2577"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0AF1719" w14:textId="77777777" w:rsidR="001C4616" w:rsidRPr="009B1A77" w:rsidRDefault="001C4616" w:rsidP="001C4616">
                  <w:pPr>
                    <w:jc w:val="center"/>
                    <w:rPr>
                      <w:rFonts w:ascii="Arial" w:hAnsi="Arial" w:cs="Arial"/>
                      <w:b/>
                      <w:bCs/>
                      <w:color w:val="0000FF"/>
                      <w:sz w:val="28"/>
                      <w:szCs w:val="28"/>
                      <w:lang w:eastAsia="pt-BR"/>
                    </w:rPr>
                  </w:pPr>
                </w:p>
              </w:tc>
            </w:tr>
          </w:tbl>
          <w:p w14:paraId="7A027B85"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4C4996A0"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3E2454F6"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12DC3D3B"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2625CE70"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136D558A" w14:textId="77777777" w:rsidR="00A67F39"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6477411C" w14:textId="77777777" w:rsidR="00A67F39" w:rsidRPr="005D0BC5" w:rsidRDefault="00A67F39"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1C4616" w:rsidRPr="005D0BC5" w14:paraId="6D292497" w14:textId="77777777" w:rsidTr="00B15ACA">
        <w:trPr>
          <w:cantSplit/>
        </w:trPr>
        <w:tc>
          <w:tcPr>
            <w:tcW w:w="11904" w:type="dxa"/>
            <w:tcMar>
              <w:top w:w="0" w:type="dxa"/>
              <w:left w:w="2" w:type="dxa"/>
              <w:bottom w:w="0" w:type="dxa"/>
              <w:right w:w="2" w:type="dxa"/>
            </w:tcMar>
            <w:vAlign w:val="center"/>
          </w:tcPr>
          <w:p w14:paraId="6488BF8B" w14:textId="77777777" w:rsidR="001C4616" w:rsidRDefault="001C4616"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bl>
    <w:p w14:paraId="5E6DA0AD" w14:textId="77777777" w:rsidR="001C4616" w:rsidRDefault="00D828D3" w:rsidP="00D828D3">
      <w:pPr>
        <w:rPr>
          <w:b/>
          <w:bCs/>
          <w:sz w:val="24"/>
          <w:szCs w:val="24"/>
        </w:rPr>
      </w:pPr>
      <w:r>
        <w:rPr>
          <w:b/>
          <w:bCs/>
          <w:sz w:val="24"/>
          <w:szCs w:val="24"/>
        </w:rPr>
        <w:t xml:space="preserve">                                                                </w:t>
      </w:r>
    </w:p>
    <w:p w14:paraId="2EB9F560" w14:textId="77777777" w:rsidR="001C4616" w:rsidRDefault="001C4616" w:rsidP="00D828D3">
      <w:pPr>
        <w:rPr>
          <w:b/>
          <w:bCs/>
          <w:sz w:val="24"/>
          <w:szCs w:val="24"/>
        </w:rPr>
      </w:pPr>
    </w:p>
    <w:p w14:paraId="2F072643" w14:textId="77777777" w:rsidR="001C4616" w:rsidRDefault="001C4616" w:rsidP="00D828D3">
      <w:pPr>
        <w:rPr>
          <w:b/>
          <w:bCs/>
          <w:sz w:val="24"/>
          <w:szCs w:val="24"/>
        </w:rPr>
      </w:pPr>
      <w:r>
        <w:rPr>
          <w:b/>
          <w:bCs/>
          <w:sz w:val="24"/>
          <w:szCs w:val="24"/>
        </w:rPr>
        <w:br w:type="page"/>
        <w:t xml:space="preserve">     </w:t>
      </w:r>
    </w:p>
    <w:p w14:paraId="4053AFA2" w14:textId="77777777" w:rsidR="0015790D" w:rsidRPr="005D0BC5" w:rsidRDefault="001C4616" w:rsidP="00D828D3">
      <w:pPr>
        <w:rPr>
          <w:b/>
          <w:bCs/>
          <w:sz w:val="24"/>
          <w:szCs w:val="24"/>
        </w:rPr>
      </w:pPr>
      <w:r>
        <w:rPr>
          <w:b/>
          <w:bCs/>
          <w:sz w:val="24"/>
          <w:szCs w:val="24"/>
        </w:rPr>
        <w:t xml:space="preserve">                                                            </w:t>
      </w:r>
      <w:r w:rsidR="00D828D3">
        <w:rPr>
          <w:b/>
          <w:bCs/>
          <w:sz w:val="24"/>
          <w:szCs w:val="24"/>
        </w:rPr>
        <w:t xml:space="preserve"> </w:t>
      </w:r>
      <w:r w:rsidR="0015790D" w:rsidRPr="005D0BC5">
        <w:rPr>
          <w:b/>
          <w:bCs/>
          <w:sz w:val="24"/>
          <w:szCs w:val="24"/>
        </w:rPr>
        <w:t xml:space="preserve">ANEXO VII </w:t>
      </w:r>
    </w:p>
    <w:p w14:paraId="6585A4C7" w14:textId="77777777" w:rsidR="0015790D" w:rsidRDefault="0015790D" w:rsidP="00584E41">
      <w:pPr>
        <w:jc w:val="center"/>
        <w:rPr>
          <w:b/>
          <w:bCs/>
          <w:sz w:val="24"/>
          <w:szCs w:val="24"/>
          <w:shd w:val="clear" w:color="auto" w:fill="FFFFFF"/>
        </w:rPr>
      </w:pPr>
      <w:r w:rsidRPr="005D0BC5">
        <w:rPr>
          <w:b/>
          <w:bCs/>
          <w:sz w:val="24"/>
          <w:szCs w:val="24"/>
          <w:shd w:val="clear" w:color="auto" w:fill="FFFFFF"/>
        </w:rPr>
        <w:t>Planilha do BDI Referencial</w:t>
      </w:r>
    </w:p>
    <w:p w14:paraId="530F58B5" w14:textId="77777777" w:rsidR="00D25375" w:rsidRPr="005D0BC5" w:rsidRDefault="00D25375" w:rsidP="00584E41">
      <w:pPr>
        <w:jc w:val="center"/>
        <w:rPr>
          <w:b/>
          <w:bCs/>
          <w:sz w:val="24"/>
          <w:szCs w:val="24"/>
          <w:shd w:val="clear" w:color="auto" w:fill="FFFFFF"/>
        </w:rPr>
      </w:pPr>
      <w:r>
        <w:rPr>
          <w:b/>
          <w:bCs/>
          <w:sz w:val="24"/>
          <w:szCs w:val="24"/>
          <w:shd w:val="clear" w:color="auto" w:fill="FFFFFF"/>
        </w:rPr>
        <w:t>(ARQUIVO DIGITAL)</w:t>
      </w:r>
    </w:p>
    <w:p w14:paraId="0ECAFF9C" w14:textId="77777777" w:rsidR="0015790D" w:rsidRPr="005D0BC5" w:rsidRDefault="0015790D" w:rsidP="00584E41">
      <w:pPr>
        <w:tabs>
          <w:tab w:val="left" w:pos="360"/>
        </w:tabs>
        <w:jc w:val="center"/>
        <w:rPr>
          <w:sz w:val="24"/>
          <w:szCs w:val="24"/>
        </w:rPr>
      </w:pPr>
    </w:p>
    <w:p w14:paraId="1CBCADB6" w14:textId="77777777" w:rsidR="0015790D" w:rsidRDefault="003F6413" w:rsidP="00584E41">
      <w:pPr>
        <w:tabs>
          <w:tab w:val="left" w:pos="360"/>
        </w:tabs>
        <w:jc w:val="center"/>
        <w:rPr>
          <w:sz w:val="24"/>
          <w:szCs w:val="24"/>
          <w:shd w:val="clear" w:color="auto" w:fill="FFFFFF"/>
        </w:rPr>
      </w:pPr>
      <w:r w:rsidRPr="005D0BC5">
        <w:rPr>
          <w:sz w:val="24"/>
          <w:szCs w:val="24"/>
          <w:shd w:val="clear" w:color="auto" w:fill="FFFFFF"/>
        </w:rPr>
        <w:t>Arquivo anexado no PORTAL NACIONAL DE CONTRATAÇÕES PÚBLICAS e no sítio eletrônico do sistema adotado para a licitação.</w:t>
      </w:r>
    </w:p>
    <w:p w14:paraId="0D60CEC6" w14:textId="77777777" w:rsidR="00126896" w:rsidRDefault="00126896" w:rsidP="00584E41">
      <w:pPr>
        <w:tabs>
          <w:tab w:val="left" w:pos="360"/>
        </w:tabs>
        <w:jc w:val="center"/>
        <w:rPr>
          <w:sz w:val="24"/>
          <w:szCs w:val="24"/>
          <w:shd w:val="clear" w:color="auto" w:fill="FFFFFF"/>
        </w:rPr>
      </w:pPr>
    </w:p>
    <w:tbl>
      <w:tblPr>
        <w:tblW w:w="9640" w:type="dxa"/>
        <w:tblInd w:w="80" w:type="dxa"/>
        <w:tblCellMar>
          <w:left w:w="70" w:type="dxa"/>
          <w:right w:w="70" w:type="dxa"/>
        </w:tblCellMar>
        <w:tblLook w:val="04A0" w:firstRow="1" w:lastRow="0" w:firstColumn="1" w:lastColumn="0" w:noHBand="0" w:noVBand="1"/>
      </w:tblPr>
      <w:tblGrid>
        <w:gridCol w:w="6206"/>
        <w:gridCol w:w="1681"/>
        <w:gridCol w:w="1753"/>
      </w:tblGrid>
      <w:tr w:rsidR="009759AE" w:rsidRPr="009759AE" w14:paraId="76A46517" w14:textId="77777777" w:rsidTr="009759AE">
        <w:trPr>
          <w:trHeight w:val="1455"/>
        </w:trPr>
        <w:tc>
          <w:tcPr>
            <w:tcW w:w="9640"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73D2BCDD" w14:textId="77777777" w:rsidR="009759AE" w:rsidRPr="009759AE" w:rsidRDefault="009759AE" w:rsidP="009759AE">
            <w:pPr>
              <w:suppressAutoHyphens w:val="0"/>
              <w:jc w:val="center"/>
              <w:rPr>
                <w:rFonts w:ascii="Arial" w:hAnsi="Arial" w:cs="Arial"/>
                <w:b/>
                <w:bCs/>
                <w:sz w:val="32"/>
                <w:szCs w:val="32"/>
                <w:lang w:eastAsia="pt-BR"/>
              </w:rPr>
            </w:pPr>
            <w:r w:rsidRPr="009759AE">
              <w:rPr>
                <w:rFonts w:ascii="Arial" w:hAnsi="Arial" w:cs="Arial"/>
                <w:b/>
                <w:bCs/>
                <w:sz w:val="32"/>
                <w:szCs w:val="32"/>
                <w:lang w:eastAsia="pt-BR"/>
              </w:rPr>
              <w:t>BDI  -  ACÓRDÃO Nº 2622/2013  -  TCU  -  EDITAL LICITAÇÃO</w:t>
            </w:r>
            <w:r w:rsidRPr="009759AE">
              <w:rPr>
                <w:rFonts w:ascii="Arial" w:hAnsi="Arial" w:cs="Arial"/>
                <w:b/>
                <w:bCs/>
                <w:sz w:val="32"/>
                <w:szCs w:val="32"/>
                <w:lang w:eastAsia="pt-BR"/>
              </w:rPr>
              <w:br/>
              <w:t>EDIFICAÇÃO  -  ANEXO VII</w:t>
            </w:r>
          </w:p>
        </w:tc>
      </w:tr>
      <w:tr w:rsidR="009759AE" w:rsidRPr="009759AE" w14:paraId="7DDDB145" w14:textId="77777777" w:rsidTr="009759AE">
        <w:trPr>
          <w:trHeight w:val="402"/>
        </w:trPr>
        <w:tc>
          <w:tcPr>
            <w:tcW w:w="6206" w:type="dxa"/>
            <w:vMerge w:val="restart"/>
            <w:tcBorders>
              <w:top w:val="nil"/>
              <w:left w:val="single" w:sz="8" w:space="0" w:color="auto"/>
              <w:bottom w:val="single" w:sz="8" w:space="0" w:color="000000"/>
              <w:right w:val="single" w:sz="8" w:space="0" w:color="auto"/>
            </w:tcBorders>
            <w:shd w:val="clear" w:color="auto" w:fill="auto"/>
            <w:vAlign w:val="center"/>
            <w:hideMark/>
          </w:tcPr>
          <w:p w14:paraId="1BC71879" w14:textId="77777777" w:rsidR="009759AE" w:rsidRPr="009759AE" w:rsidRDefault="009759AE" w:rsidP="009759AE">
            <w:pPr>
              <w:suppressAutoHyphens w:val="0"/>
              <w:jc w:val="center"/>
              <w:rPr>
                <w:rFonts w:ascii="Arial" w:hAnsi="Arial" w:cs="Arial"/>
                <w:b/>
                <w:bCs/>
                <w:sz w:val="28"/>
                <w:szCs w:val="28"/>
                <w:lang w:eastAsia="pt-BR"/>
              </w:rPr>
            </w:pPr>
            <w:r w:rsidRPr="009759AE">
              <w:rPr>
                <w:rFonts w:ascii="Arial" w:hAnsi="Arial" w:cs="Arial"/>
                <w:b/>
                <w:bCs/>
                <w:sz w:val="28"/>
                <w:szCs w:val="28"/>
                <w:lang w:eastAsia="pt-BR"/>
              </w:rPr>
              <w:t>IMPOSTOS</w:t>
            </w:r>
          </w:p>
        </w:tc>
        <w:tc>
          <w:tcPr>
            <w:tcW w:w="1681" w:type="dxa"/>
            <w:tcBorders>
              <w:top w:val="single" w:sz="4" w:space="0" w:color="auto"/>
              <w:left w:val="nil"/>
              <w:bottom w:val="single" w:sz="4" w:space="0" w:color="auto"/>
              <w:right w:val="nil"/>
            </w:tcBorders>
            <w:shd w:val="clear" w:color="auto" w:fill="auto"/>
            <w:noWrap/>
            <w:vAlign w:val="center"/>
            <w:hideMark/>
          </w:tcPr>
          <w:p w14:paraId="400289D6" w14:textId="77777777" w:rsidR="009759AE" w:rsidRPr="009759AE" w:rsidRDefault="009759AE" w:rsidP="009759AE">
            <w:pPr>
              <w:suppressAutoHyphens w:val="0"/>
              <w:jc w:val="right"/>
              <w:rPr>
                <w:rFonts w:ascii="Arial" w:hAnsi="Arial" w:cs="Arial"/>
                <w:sz w:val="28"/>
                <w:szCs w:val="28"/>
                <w:lang w:eastAsia="pt-BR"/>
              </w:rPr>
            </w:pPr>
            <w:r w:rsidRPr="009759AE">
              <w:rPr>
                <w:rFonts w:ascii="Arial" w:hAnsi="Arial" w:cs="Arial"/>
                <w:sz w:val="28"/>
                <w:szCs w:val="28"/>
                <w:lang w:eastAsia="pt-BR"/>
              </w:rPr>
              <w:t>ISS =</w:t>
            </w:r>
          </w:p>
        </w:tc>
        <w:tc>
          <w:tcPr>
            <w:tcW w:w="1753" w:type="dxa"/>
            <w:tcBorders>
              <w:top w:val="single" w:sz="4" w:space="0" w:color="auto"/>
              <w:left w:val="nil"/>
              <w:bottom w:val="single" w:sz="4" w:space="0" w:color="auto"/>
              <w:right w:val="single" w:sz="8" w:space="0" w:color="auto"/>
            </w:tcBorders>
            <w:shd w:val="clear" w:color="auto" w:fill="auto"/>
            <w:noWrap/>
            <w:vAlign w:val="center"/>
            <w:hideMark/>
          </w:tcPr>
          <w:p w14:paraId="3C6EB334"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2,50</w:t>
            </w:r>
          </w:p>
        </w:tc>
      </w:tr>
      <w:tr w:rsidR="009759AE" w:rsidRPr="009759AE" w14:paraId="59C400D2" w14:textId="77777777" w:rsidTr="009759AE">
        <w:trPr>
          <w:trHeight w:val="402"/>
        </w:trPr>
        <w:tc>
          <w:tcPr>
            <w:tcW w:w="6206" w:type="dxa"/>
            <w:vMerge/>
            <w:tcBorders>
              <w:top w:val="nil"/>
              <w:left w:val="single" w:sz="8" w:space="0" w:color="auto"/>
              <w:bottom w:val="single" w:sz="8" w:space="0" w:color="000000"/>
              <w:right w:val="single" w:sz="8" w:space="0" w:color="auto"/>
            </w:tcBorders>
            <w:vAlign w:val="center"/>
            <w:hideMark/>
          </w:tcPr>
          <w:p w14:paraId="3CE6AD09" w14:textId="77777777" w:rsidR="009759AE" w:rsidRPr="009759AE" w:rsidRDefault="009759AE" w:rsidP="009759AE">
            <w:pPr>
              <w:suppressAutoHyphens w:val="0"/>
              <w:rPr>
                <w:rFonts w:ascii="Arial" w:hAnsi="Arial" w:cs="Arial"/>
                <w:b/>
                <w:bCs/>
                <w:sz w:val="28"/>
                <w:szCs w:val="28"/>
                <w:lang w:eastAsia="pt-BR"/>
              </w:rPr>
            </w:pPr>
          </w:p>
        </w:tc>
        <w:tc>
          <w:tcPr>
            <w:tcW w:w="1681" w:type="dxa"/>
            <w:tcBorders>
              <w:top w:val="nil"/>
              <w:left w:val="nil"/>
              <w:bottom w:val="single" w:sz="4" w:space="0" w:color="auto"/>
              <w:right w:val="nil"/>
            </w:tcBorders>
            <w:shd w:val="clear" w:color="auto" w:fill="auto"/>
            <w:noWrap/>
            <w:vAlign w:val="center"/>
            <w:hideMark/>
          </w:tcPr>
          <w:p w14:paraId="78890D9B" w14:textId="77777777" w:rsidR="009759AE" w:rsidRPr="009759AE" w:rsidRDefault="009759AE" w:rsidP="009759AE">
            <w:pPr>
              <w:suppressAutoHyphens w:val="0"/>
              <w:jc w:val="right"/>
              <w:rPr>
                <w:rFonts w:ascii="Arial" w:hAnsi="Arial" w:cs="Arial"/>
                <w:sz w:val="28"/>
                <w:szCs w:val="28"/>
                <w:lang w:eastAsia="pt-BR"/>
              </w:rPr>
            </w:pPr>
            <w:r w:rsidRPr="009759AE">
              <w:rPr>
                <w:rFonts w:ascii="Arial" w:hAnsi="Arial" w:cs="Arial"/>
                <w:sz w:val="28"/>
                <w:szCs w:val="28"/>
                <w:lang w:eastAsia="pt-BR"/>
              </w:rPr>
              <w:t>PIS =</w:t>
            </w:r>
          </w:p>
        </w:tc>
        <w:tc>
          <w:tcPr>
            <w:tcW w:w="1753" w:type="dxa"/>
            <w:tcBorders>
              <w:top w:val="nil"/>
              <w:left w:val="nil"/>
              <w:bottom w:val="single" w:sz="4" w:space="0" w:color="auto"/>
              <w:right w:val="single" w:sz="8" w:space="0" w:color="auto"/>
            </w:tcBorders>
            <w:shd w:val="clear" w:color="auto" w:fill="auto"/>
            <w:noWrap/>
            <w:vAlign w:val="center"/>
            <w:hideMark/>
          </w:tcPr>
          <w:p w14:paraId="3CDBDD42"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0,65</w:t>
            </w:r>
          </w:p>
        </w:tc>
      </w:tr>
      <w:tr w:rsidR="009759AE" w:rsidRPr="009759AE" w14:paraId="1078A8CF" w14:textId="77777777" w:rsidTr="009759AE">
        <w:trPr>
          <w:trHeight w:val="402"/>
        </w:trPr>
        <w:tc>
          <w:tcPr>
            <w:tcW w:w="6206" w:type="dxa"/>
            <w:vMerge/>
            <w:tcBorders>
              <w:top w:val="nil"/>
              <w:left w:val="single" w:sz="8" w:space="0" w:color="auto"/>
              <w:bottom w:val="single" w:sz="8" w:space="0" w:color="000000"/>
              <w:right w:val="single" w:sz="8" w:space="0" w:color="auto"/>
            </w:tcBorders>
            <w:vAlign w:val="center"/>
            <w:hideMark/>
          </w:tcPr>
          <w:p w14:paraId="4F605BF1" w14:textId="77777777" w:rsidR="009759AE" w:rsidRPr="009759AE" w:rsidRDefault="009759AE" w:rsidP="009759AE">
            <w:pPr>
              <w:suppressAutoHyphens w:val="0"/>
              <w:rPr>
                <w:rFonts w:ascii="Arial" w:hAnsi="Arial" w:cs="Arial"/>
                <w:b/>
                <w:bCs/>
                <w:sz w:val="28"/>
                <w:szCs w:val="28"/>
                <w:lang w:eastAsia="pt-BR"/>
              </w:rPr>
            </w:pPr>
          </w:p>
        </w:tc>
        <w:tc>
          <w:tcPr>
            <w:tcW w:w="1681" w:type="dxa"/>
            <w:tcBorders>
              <w:top w:val="nil"/>
              <w:left w:val="nil"/>
              <w:bottom w:val="single" w:sz="4" w:space="0" w:color="auto"/>
              <w:right w:val="nil"/>
            </w:tcBorders>
            <w:shd w:val="clear" w:color="auto" w:fill="auto"/>
            <w:noWrap/>
            <w:vAlign w:val="center"/>
            <w:hideMark/>
          </w:tcPr>
          <w:p w14:paraId="3EB41CB8" w14:textId="77777777" w:rsidR="009759AE" w:rsidRPr="009759AE" w:rsidRDefault="009759AE" w:rsidP="009759AE">
            <w:pPr>
              <w:suppressAutoHyphens w:val="0"/>
              <w:jc w:val="right"/>
              <w:rPr>
                <w:rFonts w:ascii="Arial" w:hAnsi="Arial" w:cs="Arial"/>
                <w:sz w:val="28"/>
                <w:szCs w:val="28"/>
                <w:lang w:eastAsia="pt-BR"/>
              </w:rPr>
            </w:pPr>
            <w:r w:rsidRPr="009759AE">
              <w:rPr>
                <w:rFonts w:ascii="Arial" w:hAnsi="Arial" w:cs="Arial"/>
                <w:sz w:val="28"/>
                <w:szCs w:val="28"/>
                <w:lang w:eastAsia="pt-BR"/>
              </w:rPr>
              <w:t>COFINS =</w:t>
            </w:r>
          </w:p>
        </w:tc>
        <w:tc>
          <w:tcPr>
            <w:tcW w:w="1753" w:type="dxa"/>
            <w:tcBorders>
              <w:top w:val="nil"/>
              <w:left w:val="nil"/>
              <w:bottom w:val="single" w:sz="4" w:space="0" w:color="auto"/>
              <w:right w:val="single" w:sz="8" w:space="0" w:color="auto"/>
            </w:tcBorders>
            <w:shd w:val="clear" w:color="auto" w:fill="auto"/>
            <w:noWrap/>
            <w:vAlign w:val="center"/>
            <w:hideMark/>
          </w:tcPr>
          <w:p w14:paraId="1EBE9577"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3,00</w:t>
            </w:r>
          </w:p>
        </w:tc>
      </w:tr>
      <w:tr w:rsidR="009759AE" w:rsidRPr="009759AE" w14:paraId="58B775E9" w14:textId="77777777" w:rsidTr="009759AE">
        <w:trPr>
          <w:trHeight w:val="402"/>
        </w:trPr>
        <w:tc>
          <w:tcPr>
            <w:tcW w:w="6206" w:type="dxa"/>
            <w:vMerge/>
            <w:tcBorders>
              <w:top w:val="nil"/>
              <w:left w:val="single" w:sz="8" w:space="0" w:color="auto"/>
              <w:bottom w:val="single" w:sz="8" w:space="0" w:color="000000"/>
              <w:right w:val="single" w:sz="8" w:space="0" w:color="auto"/>
            </w:tcBorders>
            <w:vAlign w:val="center"/>
            <w:hideMark/>
          </w:tcPr>
          <w:p w14:paraId="7FF0D7F9" w14:textId="77777777" w:rsidR="009759AE" w:rsidRPr="009759AE" w:rsidRDefault="009759AE" w:rsidP="009759AE">
            <w:pPr>
              <w:suppressAutoHyphens w:val="0"/>
              <w:rPr>
                <w:rFonts w:ascii="Arial" w:hAnsi="Arial" w:cs="Arial"/>
                <w:b/>
                <w:bCs/>
                <w:sz w:val="28"/>
                <w:szCs w:val="28"/>
                <w:lang w:eastAsia="pt-BR"/>
              </w:rPr>
            </w:pPr>
          </w:p>
        </w:tc>
        <w:tc>
          <w:tcPr>
            <w:tcW w:w="1681" w:type="dxa"/>
            <w:tcBorders>
              <w:top w:val="nil"/>
              <w:left w:val="nil"/>
              <w:bottom w:val="nil"/>
              <w:right w:val="nil"/>
            </w:tcBorders>
            <w:shd w:val="clear" w:color="auto" w:fill="auto"/>
            <w:noWrap/>
            <w:vAlign w:val="center"/>
            <w:hideMark/>
          </w:tcPr>
          <w:p w14:paraId="559A764C" w14:textId="77777777" w:rsidR="009759AE" w:rsidRPr="009759AE" w:rsidRDefault="009759AE" w:rsidP="009759AE">
            <w:pPr>
              <w:suppressAutoHyphens w:val="0"/>
              <w:jc w:val="right"/>
              <w:rPr>
                <w:rFonts w:ascii="Arial" w:hAnsi="Arial" w:cs="Arial"/>
                <w:sz w:val="28"/>
                <w:szCs w:val="28"/>
                <w:lang w:eastAsia="pt-BR"/>
              </w:rPr>
            </w:pPr>
            <w:r w:rsidRPr="009759AE">
              <w:rPr>
                <w:rFonts w:ascii="Arial" w:hAnsi="Arial" w:cs="Arial"/>
                <w:sz w:val="28"/>
                <w:szCs w:val="28"/>
                <w:lang w:eastAsia="pt-BR"/>
              </w:rPr>
              <w:t>CRPB =</w:t>
            </w:r>
          </w:p>
        </w:tc>
        <w:tc>
          <w:tcPr>
            <w:tcW w:w="1753" w:type="dxa"/>
            <w:tcBorders>
              <w:top w:val="nil"/>
              <w:left w:val="nil"/>
              <w:bottom w:val="nil"/>
              <w:right w:val="single" w:sz="8" w:space="0" w:color="auto"/>
            </w:tcBorders>
            <w:shd w:val="clear" w:color="auto" w:fill="auto"/>
            <w:noWrap/>
            <w:vAlign w:val="center"/>
            <w:hideMark/>
          </w:tcPr>
          <w:p w14:paraId="21B931C7"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0,00</w:t>
            </w:r>
          </w:p>
        </w:tc>
      </w:tr>
      <w:tr w:rsidR="009759AE" w:rsidRPr="009759AE" w14:paraId="2816B4AA" w14:textId="77777777" w:rsidTr="009759AE">
        <w:trPr>
          <w:trHeight w:val="402"/>
        </w:trPr>
        <w:tc>
          <w:tcPr>
            <w:tcW w:w="6206" w:type="dxa"/>
            <w:vMerge/>
            <w:tcBorders>
              <w:top w:val="nil"/>
              <w:left w:val="single" w:sz="8" w:space="0" w:color="auto"/>
              <w:bottom w:val="single" w:sz="8" w:space="0" w:color="000000"/>
              <w:right w:val="single" w:sz="8" w:space="0" w:color="auto"/>
            </w:tcBorders>
            <w:vAlign w:val="center"/>
            <w:hideMark/>
          </w:tcPr>
          <w:p w14:paraId="11334496" w14:textId="77777777" w:rsidR="009759AE" w:rsidRPr="009759AE" w:rsidRDefault="009759AE" w:rsidP="009759AE">
            <w:pPr>
              <w:suppressAutoHyphens w:val="0"/>
              <w:rPr>
                <w:rFonts w:ascii="Arial" w:hAnsi="Arial" w:cs="Arial"/>
                <w:b/>
                <w:bCs/>
                <w:sz w:val="28"/>
                <w:szCs w:val="28"/>
                <w:lang w:eastAsia="pt-BR"/>
              </w:rPr>
            </w:pPr>
          </w:p>
        </w:tc>
        <w:tc>
          <w:tcPr>
            <w:tcW w:w="1681" w:type="dxa"/>
            <w:tcBorders>
              <w:top w:val="single" w:sz="8" w:space="0" w:color="auto"/>
              <w:left w:val="nil"/>
              <w:bottom w:val="single" w:sz="8" w:space="0" w:color="auto"/>
              <w:right w:val="nil"/>
            </w:tcBorders>
            <w:shd w:val="clear" w:color="auto" w:fill="auto"/>
            <w:noWrap/>
            <w:vAlign w:val="center"/>
            <w:hideMark/>
          </w:tcPr>
          <w:p w14:paraId="76DAF945" w14:textId="77777777" w:rsidR="009759AE" w:rsidRPr="009759AE" w:rsidRDefault="009759AE" w:rsidP="009759AE">
            <w:pPr>
              <w:suppressAutoHyphens w:val="0"/>
              <w:jc w:val="right"/>
              <w:rPr>
                <w:rFonts w:ascii="Arial" w:hAnsi="Arial" w:cs="Arial"/>
                <w:b/>
                <w:bCs/>
                <w:sz w:val="28"/>
                <w:szCs w:val="28"/>
                <w:lang w:eastAsia="pt-BR"/>
              </w:rPr>
            </w:pPr>
            <w:r w:rsidRPr="009759AE">
              <w:rPr>
                <w:rFonts w:ascii="Arial" w:hAnsi="Arial" w:cs="Arial"/>
                <w:b/>
                <w:bCs/>
                <w:sz w:val="28"/>
                <w:szCs w:val="28"/>
                <w:lang w:eastAsia="pt-BR"/>
              </w:rPr>
              <w:t>TOTAL =</w:t>
            </w:r>
          </w:p>
        </w:tc>
        <w:tc>
          <w:tcPr>
            <w:tcW w:w="1753" w:type="dxa"/>
            <w:tcBorders>
              <w:top w:val="single" w:sz="8" w:space="0" w:color="auto"/>
              <w:left w:val="nil"/>
              <w:bottom w:val="single" w:sz="8" w:space="0" w:color="auto"/>
              <w:right w:val="single" w:sz="8" w:space="0" w:color="auto"/>
            </w:tcBorders>
            <w:shd w:val="clear" w:color="auto" w:fill="auto"/>
            <w:noWrap/>
            <w:vAlign w:val="center"/>
            <w:hideMark/>
          </w:tcPr>
          <w:p w14:paraId="4999B08C" w14:textId="77777777" w:rsidR="009759AE" w:rsidRPr="009759AE" w:rsidRDefault="009759AE" w:rsidP="009759AE">
            <w:pPr>
              <w:suppressAutoHyphens w:val="0"/>
              <w:jc w:val="center"/>
              <w:rPr>
                <w:rFonts w:ascii="Arial" w:hAnsi="Arial" w:cs="Arial"/>
                <w:b/>
                <w:bCs/>
                <w:sz w:val="28"/>
                <w:szCs w:val="28"/>
                <w:lang w:eastAsia="pt-BR"/>
              </w:rPr>
            </w:pPr>
            <w:r w:rsidRPr="009759AE">
              <w:rPr>
                <w:rFonts w:ascii="Arial" w:hAnsi="Arial" w:cs="Arial"/>
                <w:b/>
                <w:bCs/>
                <w:sz w:val="28"/>
                <w:szCs w:val="28"/>
                <w:lang w:eastAsia="pt-BR"/>
              </w:rPr>
              <w:t>6,15</w:t>
            </w:r>
          </w:p>
        </w:tc>
      </w:tr>
      <w:tr w:rsidR="009759AE" w:rsidRPr="009759AE" w14:paraId="317AE0DF" w14:textId="77777777" w:rsidTr="009759AE">
        <w:trPr>
          <w:trHeight w:val="402"/>
        </w:trPr>
        <w:tc>
          <w:tcPr>
            <w:tcW w:w="6206" w:type="dxa"/>
            <w:tcBorders>
              <w:top w:val="nil"/>
              <w:left w:val="single" w:sz="8" w:space="0" w:color="auto"/>
              <w:bottom w:val="single" w:sz="4" w:space="0" w:color="auto"/>
              <w:right w:val="nil"/>
            </w:tcBorders>
            <w:shd w:val="clear" w:color="auto" w:fill="auto"/>
            <w:noWrap/>
            <w:vAlign w:val="center"/>
            <w:hideMark/>
          </w:tcPr>
          <w:p w14:paraId="0A1DB461" w14:textId="77777777" w:rsidR="009759AE" w:rsidRPr="009759AE" w:rsidRDefault="009759AE" w:rsidP="009759AE">
            <w:pPr>
              <w:suppressAutoHyphens w:val="0"/>
              <w:rPr>
                <w:rFonts w:ascii="Arial" w:hAnsi="Arial" w:cs="Arial"/>
                <w:b/>
                <w:bCs/>
                <w:sz w:val="28"/>
                <w:szCs w:val="28"/>
                <w:lang w:eastAsia="pt-BR"/>
              </w:rPr>
            </w:pPr>
            <w:r w:rsidRPr="009759AE">
              <w:rPr>
                <w:rFonts w:ascii="Arial" w:hAnsi="Arial" w:cs="Arial"/>
                <w:b/>
                <w:bCs/>
                <w:sz w:val="28"/>
                <w:szCs w:val="28"/>
                <w:lang w:eastAsia="pt-BR"/>
              </w:rPr>
              <w:t>TIPO DE SERVIÇO</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309D9FD1"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SERVIÇOS</w:t>
            </w:r>
          </w:p>
        </w:tc>
        <w:tc>
          <w:tcPr>
            <w:tcW w:w="1753" w:type="dxa"/>
            <w:tcBorders>
              <w:top w:val="nil"/>
              <w:left w:val="nil"/>
              <w:bottom w:val="single" w:sz="4" w:space="0" w:color="auto"/>
              <w:right w:val="single" w:sz="8" w:space="0" w:color="auto"/>
            </w:tcBorders>
            <w:shd w:val="clear" w:color="auto" w:fill="auto"/>
            <w:noWrap/>
            <w:vAlign w:val="center"/>
            <w:hideMark/>
          </w:tcPr>
          <w:p w14:paraId="2A08DFB5"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MATERIAIS</w:t>
            </w:r>
          </w:p>
        </w:tc>
      </w:tr>
      <w:tr w:rsidR="009759AE" w:rsidRPr="009759AE" w14:paraId="0BE66844" w14:textId="77777777" w:rsidTr="009759AE">
        <w:trPr>
          <w:trHeight w:val="402"/>
        </w:trPr>
        <w:tc>
          <w:tcPr>
            <w:tcW w:w="6206" w:type="dxa"/>
            <w:tcBorders>
              <w:top w:val="nil"/>
              <w:left w:val="single" w:sz="8" w:space="0" w:color="auto"/>
              <w:bottom w:val="single" w:sz="4" w:space="0" w:color="auto"/>
              <w:right w:val="nil"/>
            </w:tcBorders>
            <w:shd w:val="clear" w:color="auto" w:fill="auto"/>
            <w:noWrap/>
            <w:vAlign w:val="center"/>
            <w:hideMark/>
          </w:tcPr>
          <w:p w14:paraId="521194BE" w14:textId="77777777" w:rsidR="009759AE" w:rsidRPr="009759AE" w:rsidRDefault="009759AE" w:rsidP="009759AE">
            <w:pPr>
              <w:suppressAutoHyphens w:val="0"/>
              <w:rPr>
                <w:rFonts w:ascii="Arial" w:hAnsi="Arial" w:cs="Arial"/>
                <w:b/>
                <w:bCs/>
                <w:sz w:val="28"/>
                <w:szCs w:val="28"/>
                <w:lang w:eastAsia="pt-BR"/>
              </w:rPr>
            </w:pPr>
            <w:r w:rsidRPr="009759AE">
              <w:rPr>
                <w:rFonts w:ascii="Arial" w:hAnsi="Arial" w:cs="Arial"/>
                <w:b/>
                <w:bCs/>
                <w:sz w:val="28"/>
                <w:szCs w:val="28"/>
                <w:lang w:eastAsia="pt-BR"/>
              </w:rPr>
              <w:t>ADMINISTRAÇÃO CENTRAL</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07840CAD"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4,00</w:t>
            </w:r>
          </w:p>
        </w:tc>
        <w:tc>
          <w:tcPr>
            <w:tcW w:w="1753" w:type="dxa"/>
            <w:tcBorders>
              <w:top w:val="nil"/>
              <w:left w:val="nil"/>
              <w:bottom w:val="single" w:sz="4" w:space="0" w:color="auto"/>
              <w:right w:val="single" w:sz="8" w:space="0" w:color="auto"/>
            </w:tcBorders>
            <w:shd w:val="clear" w:color="auto" w:fill="auto"/>
            <w:noWrap/>
            <w:vAlign w:val="center"/>
            <w:hideMark/>
          </w:tcPr>
          <w:p w14:paraId="6FE6FF8B"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3,45</w:t>
            </w:r>
          </w:p>
        </w:tc>
      </w:tr>
      <w:tr w:rsidR="009759AE" w:rsidRPr="009759AE" w14:paraId="57640F06" w14:textId="77777777" w:rsidTr="009759AE">
        <w:trPr>
          <w:trHeight w:val="402"/>
        </w:trPr>
        <w:tc>
          <w:tcPr>
            <w:tcW w:w="6206" w:type="dxa"/>
            <w:tcBorders>
              <w:top w:val="nil"/>
              <w:left w:val="single" w:sz="8" w:space="0" w:color="auto"/>
              <w:bottom w:val="single" w:sz="4" w:space="0" w:color="auto"/>
              <w:right w:val="nil"/>
            </w:tcBorders>
            <w:shd w:val="clear" w:color="auto" w:fill="auto"/>
            <w:noWrap/>
            <w:vAlign w:val="center"/>
            <w:hideMark/>
          </w:tcPr>
          <w:p w14:paraId="213ABA6B" w14:textId="77777777" w:rsidR="009759AE" w:rsidRPr="009759AE" w:rsidRDefault="009759AE" w:rsidP="009759AE">
            <w:pPr>
              <w:suppressAutoHyphens w:val="0"/>
              <w:rPr>
                <w:rFonts w:ascii="Arial" w:hAnsi="Arial" w:cs="Arial"/>
                <w:b/>
                <w:bCs/>
                <w:sz w:val="28"/>
                <w:szCs w:val="28"/>
                <w:lang w:eastAsia="pt-BR"/>
              </w:rPr>
            </w:pPr>
            <w:r w:rsidRPr="009759AE">
              <w:rPr>
                <w:rFonts w:ascii="Arial" w:hAnsi="Arial" w:cs="Arial"/>
                <w:b/>
                <w:bCs/>
                <w:sz w:val="28"/>
                <w:szCs w:val="28"/>
                <w:lang w:eastAsia="pt-BR"/>
              </w:rPr>
              <w:t>RISCOS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650E59CF"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1,27</w:t>
            </w:r>
          </w:p>
        </w:tc>
        <w:tc>
          <w:tcPr>
            <w:tcW w:w="1753" w:type="dxa"/>
            <w:tcBorders>
              <w:top w:val="nil"/>
              <w:left w:val="nil"/>
              <w:bottom w:val="single" w:sz="4" w:space="0" w:color="auto"/>
              <w:right w:val="single" w:sz="8" w:space="0" w:color="auto"/>
            </w:tcBorders>
            <w:shd w:val="clear" w:color="auto" w:fill="auto"/>
            <w:noWrap/>
            <w:vAlign w:val="center"/>
            <w:hideMark/>
          </w:tcPr>
          <w:p w14:paraId="72984A37"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0,85</w:t>
            </w:r>
          </w:p>
        </w:tc>
      </w:tr>
      <w:tr w:rsidR="009759AE" w:rsidRPr="009759AE" w14:paraId="601D76F9" w14:textId="77777777" w:rsidTr="009759AE">
        <w:trPr>
          <w:trHeight w:val="402"/>
        </w:trPr>
        <w:tc>
          <w:tcPr>
            <w:tcW w:w="6206" w:type="dxa"/>
            <w:tcBorders>
              <w:top w:val="nil"/>
              <w:left w:val="single" w:sz="8" w:space="0" w:color="auto"/>
              <w:bottom w:val="single" w:sz="4" w:space="0" w:color="auto"/>
              <w:right w:val="nil"/>
            </w:tcBorders>
            <w:shd w:val="clear" w:color="auto" w:fill="auto"/>
            <w:noWrap/>
            <w:vAlign w:val="center"/>
            <w:hideMark/>
          </w:tcPr>
          <w:p w14:paraId="34A13A83" w14:textId="77777777" w:rsidR="009759AE" w:rsidRPr="009759AE" w:rsidRDefault="009759AE" w:rsidP="009759AE">
            <w:pPr>
              <w:suppressAutoHyphens w:val="0"/>
              <w:rPr>
                <w:rFonts w:ascii="Arial" w:hAnsi="Arial" w:cs="Arial"/>
                <w:b/>
                <w:bCs/>
                <w:sz w:val="28"/>
                <w:szCs w:val="28"/>
                <w:lang w:eastAsia="pt-BR"/>
              </w:rPr>
            </w:pPr>
            <w:r w:rsidRPr="009759AE">
              <w:rPr>
                <w:rFonts w:ascii="Arial" w:hAnsi="Arial" w:cs="Arial"/>
                <w:b/>
                <w:bCs/>
                <w:sz w:val="28"/>
                <w:szCs w:val="28"/>
                <w:lang w:eastAsia="pt-BR"/>
              </w:rPr>
              <w:t>SEGUROS E GRANTIAS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284E8B8F"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0,80</w:t>
            </w:r>
          </w:p>
        </w:tc>
        <w:tc>
          <w:tcPr>
            <w:tcW w:w="1753" w:type="dxa"/>
            <w:tcBorders>
              <w:top w:val="nil"/>
              <w:left w:val="nil"/>
              <w:bottom w:val="single" w:sz="4" w:space="0" w:color="auto"/>
              <w:right w:val="single" w:sz="8" w:space="0" w:color="auto"/>
            </w:tcBorders>
            <w:shd w:val="clear" w:color="auto" w:fill="auto"/>
            <w:noWrap/>
            <w:vAlign w:val="center"/>
            <w:hideMark/>
          </w:tcPr>
          <w:p w14:paraId="684CA9DD"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0,48</w:t>
            </w:r>
          </w:p>
        </w:tc>
      </w:tr>
      <w:tr w:rsidR="009759AE" w:rsidRPr="009759AE" w14:paraId="0B877421" w14:textId="77777777" w:rsidTr="009759AE">
        <w:trPr>
          <w:trHeight w:val="402"/>
        </w:trPr>
        <w:tc>
          <w:tcPr>
            <w:tcW w:w="6206" w:type="dxa"/>
            <w:tcBorders>
              <w:top w:val="nil"/>
              <w:left w:val="single" w:sz="8" w:space="0" w:color="auto"/>
              <w:bottom w:val="single" w:sz="4" w:space="0" w:color="auto"/>
              <w:right w:val="nil"/>
            </w:tcBorders>
            <w:shd w:val="clear" w:color="auto" w:fill="auto"/>
            <w:noWrap/>
            <w:vAlign w:val="center"/>
            <w:hideMark/>
          </w:tcPr>
          <w:p w14:paraId="656A19AD" w14:textId="77777777" w:rsidR="009759AE" w:rsidRPr="009759AE" w:rsidRDefault="009759AE" w:rsidP="009759AE">
            <w:pPr>
              <w:suppressAutoHyphens w:val="0"/>
              <w:rPr>
                <w:rFonts w:ascii="Arial" w:hAnsi="Arial" w:cs="Arial"/>
                <w:b/>
                <w:bCs/>
                <w:sz w:val="28"/>
                <w:szCs w:val="28"/>
                <w:lang w:eastAsia="pt-BR"/>
              </w:rPr>
            </w:pPr>
            <w:r w:rsidRPr="009759AE">
              <w:rPr>
                <w:rFonts w:ascii="Arial" w:hAnsi="Arial" w:cs="Arial"/>
                <w:b/>
                <w:bCs/>
                <w:sz w:val="28"/>
                <w:szCs w:val="28"/>
                <w:lang w:eastAsia="pt-BR"/>
              </w:rPr>
              <w:t>DESPESAS FINANCEIRAS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3267FF47"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1,23</w:t>
            </w:r>
          </w:p>
        </w:tc>
        <w:tc>
          <w:tcPr>
            <w:tcW w:w="1753" w:type="dxa"/>
            <w:tcBorders>
              <w:top w:val="nil"/>
              <w:left w:val="nil"/>
              <w:bottom w:val="single" w:sz="4" w:space="0" w:color="auto"/>
              <w:right w:val="single" w:sz="8" w:space="0" w:color="auto"/>
            </w:tcBorders>
            <w:shd w:val="clear" w:color="auto" w:fill="auto"/>
            <w:noWrap/>
            <w:vAlign w:val="center"/>
            <w:hideMark/>
          </w:tcPr>
          <w:p w14:paraId="5AB9232E"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0,85</w:t>
            </w:r>
          </w:p>
        </w:tc>
      </w:tr>
      <w:tr w:rsidR="009759AE" w:rsidRPr="009759AE" w14:paraId="3C6705CD" w14:textId="77777777" w:rsidTr="009759AE">
        <w:trPr>
          <w:trHeight w:val="402"/>
        </w:trPr>
        <w:tc>
          <w:tcPr>
            <w:tcW w:w="6206" w:type="dxa"/>
            <w:tcBorders>
              <w:top w:val="nil"/>
              <w:left w:val="single" w:sz="8" w:space="0" w:color="auto"/>
              <w:bottom w:val="single" w:sz="8" w:space="0" w:color="auto"/>
              <w:right w:val="nil"/>
            </w:tcBorders>
            <w:shd w:val="clear" w:color="auto" w:fill="auto"/>
            <w:noWrap/>
            <w:vAlign w:val="center"/>
            <w:hideMark/>
          </w:tcPr>
          <w:p w14:paraId="667ED65A" w14:textId="77777777" w:rsidR="009759AE" w:rsidRPr="009759AE" w:rsidRDefault="009759AE" w:rsidP="009759AE">
            <w:pPr>
              <w:suppressAutoHyphens w:val="0"/>
              <w:rPr>
                <w:rFonts w:ascii="Arial" w:hAnsi="Arial" w:cs="Arial"/>
                <w:b/>
                <w:bCs/>
                <w:sz w:val="28"/>
                <w:szCs w:val="28"/>
                <w:lang w:eastAsia="pt-BR"/>
              </w:rPr>
            </w:pPr>
            <w:r w:rsidRPr="009759AE">
              <w:rPr>
                <w:rFonts w:ascii="Arial" w:hAnsi="Arial" w:cs="Arial"/>
                <w:b/>
                <w:bCs/>
                <w:sz w:val="28"/>
                <w:szCs w:val="28"/>
                <w:lang w:eastAsia="pt-BR"/>
              </w:rPr>
              <w:t>LUCRO</w:t>
            </w:r>
          </w:p>
        </w:tc>
        <w:tc>
          <w:tcPr>
            <w:tcW w:w="1681" w:type="dxa"/>
            <w:tcBorders>
              <w:top w:val="nil"/>
              <w:left w:val="single" w:sz="8" w:space="0" w:color="auto"/>
              <w:bottom w:val="single" w:sz="8" w:space="0" w:color="auto"/>
              <w:right w:val="single" w:sz="4" w:space="0" w:color="auto"/>
            </w:tcBorders>
            <w:shd w:val="clear" w:color="auto" w:fill="auto"/>
            <w:noWrap/>
            <w:vAlign w:val="center"/>
            <w:hideMark/>
          </w:tcPr>
          <w:p w14:paraId="2AF215A9"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7,40</w:t>
            </w:r>
          </w:p>
        </w:tc>
        <w:tc>
          <w:tcPr>
            <w:tcW w:w="1753" w:type="dxa"/>
            <w:tcBorders>
              <w:top w:val="nil"/>
              <w:left w:val="nil"/>
              <w:bottom w:val="single" w:sz="8" w:space="0" w:color="auto"/>
              <w:right w:val="single" w:sz="8" w:space="0" w:color="auto"/>
            </w:tcBorders>
            <w:shd w:val="clear" w:color="auto" w:fill="auto"/>
            <w:noWrap/>
            <w:vAlign w:val="center"/>
            <w:hideMark/>
          </w:tcPr>
          <w:p w14:paraId="2435BB81" w14:textId="77777777" w:rsidR="009759AE" w:rsidRPr="009759AE" w:rsidRDefault="009759AE" w:rsidP="009759AE">
            <w:pPr>
              <w:suppressAutoHyphens w:val="0"/>
              <w:jc w:val="center"/>
              <w:rPr>
                <w:rFonts w:ascii="Arial" w:hAnsi="Arial" w:cs="Arial"/>
                <w:sz w:val="28"/>
                <w:szCs w:val="28"/>
                <w:lang w:eastAsia="pt-BR"/>
              </w:rPr>
            </w:pPr>
            <w:r w:rsidRPr="009759AE">
              <w:rPr>
                <w:rFonts w:ascii="Arial" w:hAnsi="Arial" w:cs="Arial"/>
                <w:sz w:val="28"/>
                <w:szCs w:val="28"/>
                <w:lang w:eastAsia="pt-BR"/>
              </w:rPr>
              <w:t>5,11</w:t>
            </w:r>
          </w:p>
        </w:tc>
      </w:tr>
      <w:tr w:rsidR="009759AE" w:rsidRPr="009759AE" w14:paraId="1B8A9BF2" w14:textId="77777777" w:rsidTr="009759AE">
        <w:trPr>
          <w:trHeight w:val="402"/>
        </w:trPr>
        <w:tc>
          <w:tcPr>
            <w:tcW w:w="6206" w:type="dxa"/>
            <w:tcBorders>
              <w:top w:val="nil"/>
              <w:left w:val="single" w:sz="8" w:space="0" w:color="auto"/>
              <w:bottom w:val="single" w:sz="8" w:space="0" w:color="auto"/>
              <w:right w:val="single" w:sz="8" w:space="0" w:color="auto"/>
            </w:tcBorders>
            <w:shd w:val="clear" w:color="auto" w:fill="auto"/>
            <w:noWrap/>
            <w:vAlign w:val="center"/>
            <w:hideMark/>
          </w:tcPr>
          <w:p w14:paraId="57565D51" w14:textId="77777777" w:rsidR="009759AE" w:rsidRPr="009759AE" w:rsidRDefault="009759AE" w:rsidP="009759AE">
            <w:pPr>
              <w:suppressAutoHyphens w:val="0"/>
              <w:rPr>
                <w:rFonts w:ascii="Arial" w:hAnsi="Arial" w:cs="Arial"/>
                <w:b/>
                <w:bCs/>
                <w:sz w:val="28"/>
                <w:szCs w:val="28"/>
                <w:lang w:eastAsia="pt-BR"/>
              </w:rPr>
            </w:pPr>
            <w:r w:rsidRPr="009759AE">
              <w:rPr>
                <w:rFonts w:ascii="Arial" w:hAnsi="Arial" w:cs="Arial"/>
                <w:b/>
                <w:bCs/>
                <w:sz w:val="28"/>
                <w:szCs w:val="28"/>
                <w:lang w:eastAsia="pt-BR"/>
              </w:rPr>
              <w:t>BDI (OBRA OU MATERIAIS/EQUIP.)</w:t>
            </w:r>
          </w:p>
        </w:tc>
        <w:tc>
          <w:tcPr>
            <w:tcW w:w="1681" w:type="dxa"/>
            <w:tcBorders>
              <w:top w:val="nil"/>
              <w:left w:val="nil"/>
              <w:bottom w:val="single" w:sz="8" w:space="0" w:color="auto"/>
              <w:right w:val="single" w:sz="4" w:space="0" w:color="auto"/>
            </w:tcBorders>
            <w:shd w:val="clear" w:color="auto" w:fill="auto"/>
            <w:noWrap/>
            <w:vAlign w:val="center"/>
            <w:hideMark/>
          </w:tcPr>
          <w:p w14:paraId="2746D015" w14:textId="77777777" w:rsidR="009759AE" w:rsidRPr="009759AE" w:rsidRDefault="009759AE" w:rsidP="009759AE">
            <w:pPr>
              <w:suppressAutoHyphens w:val="0"/>
              <w:jc w:val="center"/>
              <w:rPr>
                <w:rFonts w:ascii="Arial" w:hAnsi="Arial" w:cs="Arial"/>
                <w:b/>
                <w:bCs/>
                <w:sz w:val="28"/>
                <w:szCs w:val="28"/>
                <w:lang w:eastAsia="pt-BR"/>
              </w:rPr>
            </w:pPr>
            <w:r w:rsidRPr="009759AE">
              <w:rPr>
                <w:rFonts w:ascii="Arial" w:hAnsi="Arial" w:cs="Arial"/>
                <w:b/>
                <w:bCs/>
                <w:sz w:val="28"/>
                <w:szCs w:val="28"/>
                <w:lang w:eastAsia="pt-BR"/>
              </w:rPr>
              <w:t>22,88</w:t>
            </w:r>
          </w:p>
        </w:tc>
        <w:tc>
          <w:tcPr>
            <w:tcW w:w="1753" w:type="dxa"/>
            <w:tcBorders>
              <w:top w:val="nil"/>
              <w:left w:val="nil"/>
              <w:bottom w:val="single" w:sz="8" w:space="0" w:color="auto"/>
              <w:right w:val="single" w:sz="8" w:space="0" w:color="auto"/>
            </w:tcBorders>
            <w:shd w:val="clear" w:color="auto" w:fill="auto"/>
            <w:noWrap/>
            <w:vAlign w:val="center"/>
            <w:hideMark/>
          </w:tcPr>
          <w:p w14:paraId="62A97F6E" w14:textId="77777777" w:rsidR="009759AE" w:rsidRPr="009759AE" w:rsidRDefault="009759AE" w:rsidP="009759AE">
            <w:pPr>
              <w:suppressAutoHyphens w:val="0"/>
              <w:jc w:val="center"/>
              <w:rPr>
                <w:rFonts w:ascii="Arial" w:hAnsi="Arial" w:cs="Arial"/>
                <w:b/>
                <w:bCs/>
                <w:sz w:val="28"/>
                <w:szCs w:val="28"/>
                <w:lang w:eastAsia="pt-BR"/>
              </w:rPr>
            </w:pPr>
            <w:r w:rsidRPr="009759AE">
              <w:rPr>
                <w:rFonts w:ascii="Arial" w:hAnsi="Arial" w:cs="Arial"/>
                <w:b/>
                <w:bCs/>
                <w:sz w:val="28"/>
                <w:szCs w:val="28"/>
                <w:lang w:eastAsia="pt-BR"/>
              </w:rPr>
              <w:t>15,28</w:t>
            </w:r>
          </w:p>
        </w:tc>
      </w:tr>
      <w:tr w:rsidR="009759AE" w:rsidRPr="009759AE" w14:paraId="59AFBD8D" w14:textId="77777777" w:rsidTr="009759AE">
        <w:trPr>
          <w:trHeight w:val="402"/>
        </w:trPr>
        <w:tc>
          <w:tcPr>
            <w:tcW w:w="964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8D457E" w14:textId="77777777" w:rsidR="009759AE" w:rsidRPr="009759AE" w:rsidRDefault="009759AE" w:rsidP="009759AE">
            <w:pPr>
              <w:suppressAutoHyphens w:val="0"/>
              <w:rPr>
                <w:rFonts w:ascii="Arial" w:hAnsi="Arial" w:cs="Arial"/>
                <w:b/>
                <w:bCs/>
                <w:lang w:eastAsia="pt-BR"/>
              </w:rPr>
            </w:pPr>
            <w:r w:rsidRPr="009759AE">
              <w:rPr>
                <w:rFonts w:ascii="Arial" w:hAnsi="Arial" w:cs="Arial"/>
                <w:b/>
                <w:bCs/>
                <w:lang w:eastAsia="pt-BR"/>
              </w:rPr>
              <w:t>BDI=(((((1+(C8+C9+C10)/100)*(1+C11/100)*(1+C12/100))/(1-C6/100))-1)*100)</w:t>
            </w:r>
          </w:p>
        </w:tc>
      </w:tr>
      <w:tr w:rsidR="009759AE" w:rsidRPr="009759AE" w14:paraId="58F2E9E9" w14:textId="77777777" w:rsidTr="009759AE">
        <w:trPr>
          <w:trHeight w:val="402"/>
        </w:trPr>
        <w:tc>
          <w:tcPr>
            <w:tcW w:w="6206" w:type="dxa"/>
            <w:tcBorders>
              <w:top w:val="nil"/>
              <w:left w:val="single" w:sz="8" w:space="0" w:color="auto"/>
              <w:bottom w:val="single" w:sz="8" w:space="0" w:color="auto"/>
              <w:right w:val="single" w:sz="4" w:space="0" w:color="auto"/>
            </w:tcBorders>
            <w:shd w:val="clear" w:color="auto" w:fill="auto"/>
            <w:noWrap/>
            <w:vAlign w:val="center"/>
            <w:hideMark/>
          </w:tcPr>
          <w:p w14:paraId="4607AEB4" w14:textId="77777777" w:rsidR="009759AE" w:rsidRPr="009759AE" w:rsidRDefault="009759AE" w:rsidP="009759AE">
            <w:pPr>
              <w:suppressAutoHyphens w:val="0"/>
              <w:rPr>
                <w:rFonts w:ascii="Arial" w:hAnsi="Arial" w:cs="Arial"/>
                <w:b/>
                <w:bCs/>
                <w:color w:val="0000FF"/>
                <w:sz w:val="28"/>
                <w:szCs w:val="28"/>
                <w:lang w:eastAsia="pt-BR"/>
              </w:rPr>
            </w:pPr>
            <w:r w:rsidRPr="009759AE">
              <w:rPr>
                <w:rFonts w:ascii="Arial" w:hAnsi="Arial" w:cs="Arial"/>
                <w:b/>
                <w:bCs/>
                <w:color w:val="0000FF"/>
                <w:sz w:val="28"/>
                <w:szCs w:val="28"/>
                <w:lang w:eastAsia="pt-BR"/>
              </w:rPr>
              <w:t>BDI (OBRA)</w:t>
            </w:r>
          </w:p>
        </w:tc>
        <w:tc>
          <w:tcPr>
            <w:tcW w:w="34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C5F91F" w14:textId="77777777" w:rsidR="009759AE" w:rsidRPr="009759AE" w:rsidRDefault="009759AE" w:rsidP="009759AE">
            <w:pPr>
              <w:suppressAutoHyphens w:val="0"/>
              <w:jc w:val="center"/>
              <w:rPr>
                <w:rFonts w:ascii="Arial" w:hAnsi="Arial" w:cs="Arial"/>
                <w:b/>
                <w:bCs/>
                <w:color w:val="0000FF"/>
                <w:sz w:val="28"/>
                <w:szCs w:val="28"/>
                <w:lang w:eastAsia="pt-BR"/>
              </w:rPr>
            </w:pPr>
            <w:r w:rsidRPr="009759AE">
              <w:rPr>
                <w:rFonts w:ascii="Arial" w:hAnsi="Arial" w:cs="Arial"/>
                <w:b/>
                <w:bCs/>
                <w:color w:val="0000FF"/>
                <w:sz w:val="28"/>
                <w:szCs w:val="28"/>
                <w:lang w:eastAsia="pt-BR"/>
              </w:rPr>
              <w:t>22,88%</w:t>
            </w:r>
          </w:p>
        </w:tc>
      </w:tr>
      <w:tr w:rsidR="009759AE" w:rsidRPr="009759AE" w14:paraId="79B4839C" w14:textId="77777777" w:rsidTr="009759AE">
        <w:trPr>
          <w:trHeight w:val="199"/>
        </w:trPr>
        <w:tc>
          <w:tcPr>
            <w:tcW w:w="6206" w:type="dxa"/>
            <w:tcBorders>
              <w:top w:val="nil"/>
              <w:left w:val="nil"/>
              <w:bottom w:val="nil"/>
              <w:right w:val="nil"/>
            </w:tcBorders>
            <w:shd w:val="clear" w:color="auto" w:fill="auto"/>
            <w:noWrap/>
            <w:vAlign w:val="center"/>
            <w:hideMark/>
          </w:tcPr>
          <w:p w14:paraId="7A046CB4" w14:textId="77777777" w:rsidR="009759AE" w:rsidRPr="009759AE" w:rsidRDefault="009759AE" w:rsidP="009759AE">
            <w:pPr>
              <w:suppressAutoHyphens w:val="0"/>
              <w:jc w:val="center"/>
              <w:rPr>
                <w:rFonts w:ascii="Arial" w:hAnsi="Arial" w:cs="Arial"/>
                <w:b/>
                <w:bCs/>
                <w:color w:val="0000FF"/>
                <w:sz w:val="28"/>
                <w:szCs w:val="28"/>
                <w:lang w:eastAsia="pt-BR"/>
              </w:rPr>
            </w:pPr>
          </w:p>
        </w:tc>
        <w:tc>
          <w:tcPr>
            <w:tcW w:w="1681" w:type="dxa"/>
            <w:tcBorders>
              <w:top w:val="nil"/>
              <w:left w:val="nil"/>
              <w:bottom w:val="nil"/>
              <w:right w:val="nil"/>
            </w:tcBorders>
            <w:shd w:val="clear" w:color="auto" w:fill="auto"/>
            <w:noWrap/>
            <w:vAlign w:val="center"/>
            <w:hideMark/>
          </w:tcPr>
          <w:p w14:paraId="16CB2629" w14:textId="77777777" w:rsidR="009759AE" w:rsidRPr="009759AE" w:rsidRDefault="009759AE" w:rsidP="009759AE">
            <w:pPr>
              <w:suppressAutoHyphens w:val="0"/>
              <w:rPr>
                <w:lang w:eastAsia="pt-BR"/>
              </w:rPr>
            </w:pPr>
          </w:p>
        </w:tc>
        <w:tc>
          <w:tcPr>
            <w:tcW w:w="1753" w:type="dxa"/>
            <w:tcBorders>
              <w:top w:val="nil"/>
              <w:left w:val="nil"/>
              <w:bottom w:val="nil"/>
              <w:right w:val="nil"/>
            </w:tcBorders>
            <w:shd w:val="clear" w:color="auto" w:fill="auto"/>
            <w:noWrap/>
            <w:vAlign w:val="center"/>
            <w:hideMark/>
          </w:tcPr>
          <w:p w14:paraId="0A83B49C" w14:textId="77777777" w:rsidR="009759AE" w:rsidRPr="009759AE" w:rsidRDefault="009759AE" w:rsidP="009759AE">
            <w:pPr>
              <w:suppressAutoHyphens w:val="0"/>
              <w:rPr>
                <w:lang w:eastAsia="pt-BR"/>
              </w:rPr>
            </w:pPr>
          </w:p>
        </w:tc>
      </w:tr>
      <w:tr w:rsidR="009759AE" w:rsidRPr="009759AE" w14:paraId="7C82133C" w14:textId="77777777" w:rsidTr="009759AE">
        <w:trPr>
          <w:trHeight w:val="375"/>
        </w:trPr>
        <w:tc>
          <w:tcPr>
            <w:tcW w:w="620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D29E7B1" w14:textId="77777777" w:rsidR="009759AE" w:rsidRPr="009759AE" w:rsidRDefault="009759AE" w:rsidP="009759AE">
            <w:pPr>
              <w:suppressAutoHyphens w:val="0"/>
              <w:rPr>
                <w:rFonts w:ascii="Arial" w:hAnsi="Arial" w:cs="Arial"/>
                <w:b/>
                <w:bCs/>
                <w:color w:val="0000FF"/>
                <w:sz w:val="28"/>
                <w:szCs w:val="28"/>
                <w:lang w:eastAsia="pt-BR"/>
              </w:rPr>
            </w:pPr>
            <w:r w:rsidRPr="009759AE">
              <w:rPr>
                <w:rFonts w:ascii="Arial" w:hAnsi="Arial" w:cs="Arial"/>
                <w:b/>
                <w:bCs/>
                <w:color w:val="0000FF"/>
                <w:sz w:val="28"/>
                <w:szCs w:val="28"/>
                <w:lang w:eastAsia="pt-BR"/>
              </w:rPr>
              <w:t>BDI (MATERIAIS E EQUIPAMENTOS)</w:t>
            </w:r>
          </w:p>
        </w:tc>
        <w:tc>
          <w:tcPr>
            <w:tcW w:w="34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BAA3A0E" w14:textId="77777777" w:rsidR="009759AE" w:rsidRPr="009759AE" w:rsidRDefault="009759AE" w:rsidP="009759AE">
            <w:pPr>
              <w:suppressAutoHyphens w:val="0"/>
              <w:jc w:val="center"/>
              <w:rPr>
                <w:rFonts w:ascii="Arial" w:hAnsi="Arial" w:cs="Arial"/>
                <w:b/>
                <w:bCs/>
                <w:color w:val="0000FF"/>
                <w:sz w:val="28"/>
                <w:szCs w:val="28"/>
                <w:lang w:eastAsia="pt-BR"/>
              </w:rPr>
            </w:pPr>
            <w:r w:rsidRPr="009759AE">
              <w:rPr>
                <w:rFonts w:ascii="Arial" w:hAnsi="Arial" w:cs="Arial"/>
                <w:b/>
                <w:bCs/>
                <w:color w:val="0000FF"/>
                <w:sz w:val="28"/>
                <w:szCs w:val="28"/>
                <w:lang w:eastAsia="pt-BR"/>
              </w:rPr>
              <w:t>15,28%</w:t>
            </w:r>
          </w:p>
        </w:tc>
      </w:tr>
    </w:tbl>
    <w:p w14:paraId="71B505CB" w14:textId="77777777" w:rsidR="003F6413" w:rsidRPr="005D0BC5" w:rsidRDefault="003F6413" w:rsidP="00584E41">
      <w:pPr>
        <w:tabs>
          <w:tab w:val="left" w:pos="360"/>
        </w:tabs>
        <w:jc w:val="center"/>
        <w:rPr>
          <w:sz w:val="24"/>
          <w:szCs w:val="24"/>
          <w:shd w:val="clear" w:color="auto" w:fill="FFFFFF"/>
        </w:rPr>
      </w:pPr>
    </w:p>
    <w:p w14:paraId="48AC1E3A" w14:textId="77777777" w:rsidR="003F6413" w:rsidRPr="005D0BC5" w:rsidRDefault="003F6413" w:rsidP="00584E41">
      <w:pPr>
        <w:tabs>
          <w:tab w:val="left" w:pos="360"/>
        </w:tabs>
        <w:jc w:val="center"/>
        <w:rPr>
          <w:sz w:val="24"/>
          <w:szCs w:val="24"/>
          <w:shd w:val="clear" w:color="auto" w:fill="FFFFFF"/>
        </w:rPr>
      </w:pPr>
    </w:p>
    <w:p w14:paraId="0E107D0D" w14:textId="77777777" w:rsidR="003F6413" w:rsidRPr="005D0BC5" w:rsidRDefault="003F6413" w:rsidP="00584E41">
      <w:pPr>
        <w:tabs>
          <w:tab w:val="left" w:pos="360"/>
        </w:tabs>
        <w:jc w:val="center"/>
        <w:rPr>
          <w:sz w:val="24"/>
          <w:szCs w:val="24"/>
          <w:shd w:val="clear" w:color="auto" w:fill="FFFFFF"/>
        </w:rPr>
      </w:pPr>
    </w:p>
    <w:p w14:paraId="299A175E" w14:textId="77777777" w:rsidR="003F6413" w:rsidRPr="005D0BC5" w:rsidRDefault="003F6413" w:rsidP="00584E41">
      <w:pPr>
        <w:tabs>
          <w:tab w:val="left" w:pos="360"/>
        </w:tabs>
        <w:jc w:val="center"/>
        <w:rPr>
          <w:sz w:val="24"/>
          <w:szCs w:val="24"/>
          <w:shd w:val="clear" w:color="auto" w:fill="FFFFFF"/>
        </w:rPr>
      </w:pPr>
    </w:p>
    <w:p w14:paraId="177F3B1B" w14:textId="77777777" w:rsidR="003F6413" w:rsidRPr="005D0BC5" w:rsidRDefault="003F6413" w:rsidP="00584E41">
      <w:pPr>
        <w:tabs>
          <w:tab w:val="left" w:pos="360"/>
        </w:tabs>
        <w:jc w:val="center"/>
        <w:rPr>
          <w:sz w:val="24"/>
          <w:szCs w:val="24"/>
          <w:shd w:val="clear" w:color="auto" w:fill="FFFFFF"/>
        </w:rPr>
      </w:pPr>
    </w:p>
    <w:p w14:paraId="070B3901" w14:textId="77777777" w:rsidR="003F6413" w:rsidRPr="005D0BC5" w:rsidRDefault="003F6413" w:rsidP="00584E41">
      <w:pPr>
        <w:tabs>
          <w:tab w:val="left" w:pos="360"/>
        </w:tabs>
        <w:jc w:val="center"/>
        <w:rPr>
          <w:sz w:val="24"/>
          <w:szCs w:val="24"/>
          <w:shd w:val="clear" w:color="auto" w:fill="FFFFFF"/>
        </w:rPr>
      </w:pPr>
    </w:p>
    <w:p w14:paraId="549685B2" w14:textId="77777777" w:rsidR="003F6413" w:rsidRPr="005D0BC5" w:rsidRDefault="003F6413" w:rsidP="00584E41">
      <w:pPr>
        <w:tabs>
          <w:tab w:val="left" w:pos="360"/>
        </w:tabs>
        <w:jc w:val="center"/>
        <w:rPr>
          <w:sz w:val="24"/>
          <w:szCs w:val="24"/>
          <w:shd w:val="clear" w:color="auto" w:fill="FFFFFF"/>
        </w:rPr>
      </w:pPr>
    </w:p>
    <w:p w14:paraId="2D93EF8E" w14:textId="77777777" w:rsidR="003F6413" w:rsidRPr="005D0BC5" w:rsidRDefault="003F6413" w:rsidP="00584E41">
      <w:pPr>
        <w:tabs>
          <w:tab w:val="left" w:pos="360"/>
        </w:tabs>
        <w:jc w:val="center"/>
        <w:rPr>
          <w:sz w:val="24"/>
          <w:szCs w:val="24"/>
          <w:shd w:val="clear" w:color="auto" w:fill="FFFFFF"/>
        </w:rPr>
      </w:pPr>
    </w:p>
    <w:p w14:paraId="1F59F806" w14:textId="77777777" w:rsidR="003F6413" w:rsidRPr="005D0BC5" w:rsidRDefault="003F6413" w:rsidP="00584E41">
      <w:pPr>
        <w:tabs>
          <w:tab w:val="left" w:pos="360"/>
        </w:tabs>
        <w:jc w:val="center"/>
        <w:rPr>
          <w:sz w:val="24"/>
          <w:szCs w:val="24"/>
          <w:shd w:val="clear" w:color="auto" w:fill="FFFFFF"/>
        </w:rPr>
      </w:pPr>
    </w:p>
    <w:p w14:paraId="598CC510" w14:textId="77777777" w:rsidR="003F6413" w:rsidRPr="005D0BC5" w:rsidRDefault="003F6413" w:rsidP="00584E41">
      <w:pPr>
        <w:tabs>
          <w:tab w:val="left" w:pos="360"/>
        </w:tabs>
        <w:jc w:val="center"/>
        <w:rPr>
          <w:sz w:val="24"/>
          <w:szCs w:val="24"/>
          <w:shd w:val="clear" w:color="auto" w:fill="FFFFFF"/>
        </w:rPr>
      </w:pPr>
    </w:p>
    <w:p w14:paraId="0870CA36" w14:textId="77777777" w:rsidR="003F6413" w:rsidRPr="005D0BC5" w:rsidRDefault="003F6413" w:rsidP="00584E41">
      <w:pPr>
        <w:tabs>
          <w:tab w:val="left" w:pos="360"/>
        </w:tabs>
        <w:jc w:val="center"/>
        <w:rPr>
          <w:sz w:val="24"/>
          <w:szCs w:val="24"/>
          <w:shd w:val="clear" w:color="auto" w:fill="FFFFFF"/>
        </w:rPr>
      </w:pPr>
    </w:p>
    <w:p w14:paraId="6A0A3376" w14:textId="77777777" w:rsidR="003F6413" w:rsidRPr="005D0BC5" w:rsidRDefault="003F6413" w:rsidP="00584E41">
      <w:pPr>
        <w:tabs>
          <w:tab w:val="left" w:pos="360"/>
        </w:tabs>
        <w:jc w:val="center"/>
        <w:rPr>
          <w:sz w:val="24"/>
          <w:szCs w:val="24"/>
          <w:shd w:val="clear" w:color="auto" w:fill="FFFFFF"/>
        </w:rPr>
      </w:pPr>
    </w:p>
    <w:p w14:paraId="24651866" w14:textId="77777777" w:rsidR="003F6413" w:rsidRPr="005D0BC5" w:rsidRDefault="003F6413" w:rsidP="00584E41">
      <w:pPr>
        <w:tabs>
          <w:tab w:val="left" w:pos="360"/>
        </w:tabs>
        <w:jc w:val="center"/>
        <w:rPr>
          <w:sz w:val="24"/>
          <w:szCs w:val="24"/>
          <w:shd w:val="clear" w:color="auto" w:fill="FFFFFF"/>
        </w:rPr>
      </w:pPr>
    </w:p>
    <w:p w14:paraId="5565D56C" w14:textId="77777777" w:rsidR="003F6413" w:rsidRPr="005D0BC5" w:rsidRDefault="003F6413" w:rsidP="00584E41">
      <w:pPr>
        <w:tabs>
          <w:tab w:val="left" w:pos="360"/>
        </w:tabs>
        <w:jc w:val="center"/>
        <w:rPr>
          <w:sz w:val="24"/>
          <w:szCs w:val="24"/>
          <w:shd w:val="clear" w:color="auto" w:fill="FFFFFF"/>
        </w:rPr>
      </w:pPr>
    </w:p>
    <w:p w14:paraId="3EB97E4E" w14:textId="77777777" w:rsidR="003F6413" w:rsidRPr="005D0BC5" w:rsidRDefault="003F6413" w:rsidP="00584E41">
      <w:pPr>
        <w:tabs>
          <w:tab w:val="left" w:pos="360"/>
        </w:tabs>
        <w:jc w:val="center"/>
        <w:rPr>
          <w:sz w:val="24"/>
          <w:szCs w:val="24"/>
          <w:shd w:val="clear" w:color="auto" w:fill="FFFFFF"/>
        </w:rPr>
      </w:pPr>
    </w:p>
    <w:p w14:paraId="6D2F49A7" w14:textId="77777777" w:rsidR="003F6413" w:rsidRPr="005D0BC5" w:rsidRDefault="003F6413" w:rsidP="00584E41">
      <w:pPr>
        <w:tabs>
          <w:tab w:val="left" w:pos="360"/>
        </w:tabs>
        <w:jc w:val="center"/>
        <w:rPr>
          <w:sz w:val="24"/>
          <w:szCs w:val="24"/>
          <w:shd w:val="clear" w:color="auto" w:fill="FFFFFF"/>
        </w:rPr>
      </w:pPr>
    </w:p>
    <w:p w14:paraId="4A298B45" w14:textId="77777777" w:rsidR="003F6413" w:rsidRPr="005D0BC5" w:rsidRDefault="003F6413" w:rsidP="00584E41">
      <w:pPr>
        <w:tabs>
          <w:tab w:val="left" w:pos="360"/>
        </w:tabs>
        <w:jc w:val="center"/>
        <w:rPr>
          <w:sz w:val="24"/>
          <w:szCs w:val="24"/>
          <w:shd w:val="clear" w:color="auto" w:fill="FFFFFF"/>
        </w:rPr>
      </w:pPr>
    </w:p>
    <w:p w14:paraId="30991DE8" w14:textId="77777777" w:rsidR="003F6413" w:rsidRPr="005D0BC5" w:rsidRDefault="003F6413" w:rsidP="006D7878">
      <w:pPr>
        <w:tabs>
          <w:tab w:val="left" w:pos="360"/>
        </w:tabs>
        <w:jc w:val="center"/>
        <w:rPr>
          <w:b/>
          <w:bCs/>
          <w:sz w:val="24"/>
          <w:szCs w:val="24"/>
        </w:rPr>
      </w:pPr>
      <w:r w:rsidRPr="005D0BC5">
        <w:rPr>
          <w:b/>
          <w:bCs/>
          <w:sz w:val="24"/>
          <w:szCs w:val="24"/>
        </w:rPr>
        <w:t>ANEXO VIII</w:t>
      </w:r>
    </w:p>
    <w:p w14:paraId="7D1D2911" w14:textId="77777777" w:rsidR="003F6413" w:rsidRPr="005D0BC5" w:rsidRDefault="003F6413" w:rsidP="006D7878">
      <w:pPr>
        <w:tabs>
          <w:tab w:val="left" w:pos="360"/>
        </w:tabs>
        <w:jc w:val="center"/>
        <w:rPr>
          <w:b/>
          <w:bCs/>
          <w:sz w:val="24"/>
          <w:szCs w:val="24"/>
        </w:rPr>
      </w:pPr>
      <w:r w:rsidRPr="005D0BC5">
        <w:rPr>
          <w:b/>
          <w:bCs/>
          <w:sz w:val="24"/>
          <w:szCs w:val="24"/>
        </w:rPr>
        <w:t>Atestado de Visita Técnica</w:t>
      </w:r>
    </w:p>
    <w:p w14:paraId="62BD5E92" w14:textId="77777777" w:rsidR="003F6413" w:rsidRPr="005D0BC5" w:rsidRDefault="003F6413" w:rsidP="00584E41">
      <w:pPr>
        <w:tabs>
          <w:tab w:val="left" w:pos="360"/>
        </w:tabs>
        <w:jc w:val="center"/>
        <w:rPr>
          <w:sz w:val="24"/>
          <w:szCs w:val="24"/>
        </w:rPr>
      </w:pPr>
    </w:p>
    <w:p w14:paraId="15E1E860" w14:textId="77777777" w:rsidR="003F6413" w:rsidRPr="005D0BC5" w:rsidRDefault="003F6413" w:rsidP="00584E41">
      <w:pPr>
        <w:jc w:val="center"/>
        <w:rPr>
          <w:color w:val="000000"/>
          <w:sz w:val="24"/>
          <w:szCs w:val="24"/>
        </w:rPr>
      </w:pPr>
    </w:p>
    <w:p w14:paraId="169C5C7B" w14:textId="77777777" w:rsidR="003F6413" w:rsidRPr="005D0BC5" w:rsidRDefault="003F6413" w:rsidP="00584E41">
      <w:pPr>
        <w:jc w:val="center"/>
        <w:rPr>
          <w:color w:val="000000"/>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9089"/>
      </w:tblGrid>
      <w:tr w:rsidR="001E5053" w:rsidRPr="005D0BC5" w14:paraId="6A88BC45" w14:textId="77777777" w:rsidTr="00D27BED">
        <w:trPr>
          <w:cantSplit/>
        </w:trPr>
        <w:tc>
          <w:tcPr>
            <w:tcW w:w="9089" w:type="dxa"/>
            <w:tcMar>
              <w:top w:w="0" w:type="dxa"/>
              <w:left w:w="2" w:type="dxa"/>
              <w:bottom w:w="0" w:type="dxa"/>
              <w:right w:w="2" w:type="dxa"/>
            </w:tcMar>
            <w:vAlign w:val="center"/>
          </w:tcPr>
          <w:p w14:paraId="0794979B"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427E83F3" w14:textId="77777777" w:rsidTr="00D27BED">
        <w:trPr>
          <w:cantSplit/>
        </w:trPr>
        <w:tc>
          <w:tcPr>
            <w:tcW w:w="9089" w:type="dxa"/>
            <w:tcMar>
              <w:top w:w="0" w:type="dxa"/>
              <w:left w:w="2" w:type="dxa"/>
              <w:bottom w:w="0" w:type="dxa"/>
              <w:right w:w="2" w:type="dxa"/>
            </w:tcMar>
            <w:vAlign w:val="center"/>
          </w:tcPr>
          <w:p w14:paraId="1AAB8E4B" w14:textId="47A8C55F" w:rsidR="001E5053" w:rsidRPr="005D0BC5" w:rsidRDefault="001E5053" w:rsidP="00555159">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555159">
              <w:rPr>
                <w:rFonts w:ascii="Times New Roman" w:hAnsi="Times New Roman" w:cs="Times New Roman"/>
                <w:noProof/>
                <w:color w:val="000000"/>
                <w:sz w:val="24"/>
                <w:szCs w:val="24"/>
              </w:rPr>
              <w:t>CONSELHEIRO MAIRINCK</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257C9B2D" w14:textId="77777777" w:rsidTr="00D27BED">
        <w:trPr>
          <w:cantSplit/>
        </w:trPr>
        <w:tc>
          <w:tcPr>
            <w:tcW w:w="9089" w:type="dxa"/>
            <w:tcMar>
              <w:top w:w="0" w:type="dxa"/>
              <w:left w:w="2" w:type="dxa"/>
              <w:bottom w:w="0" w:type="dxa"/>
              <w:right w:w="2" w:type="dxa"/>
            </w:tcMar>
            <w:vAlign w:val="center"/>
          </w:tcPr>
          <w:p w14:paraId="0A98DDAB"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bl>
    <w:p w14:paraId="3859CDB6" w14:textId="77777777" w:rsidR="003F6413" w:rsidRPr="005D0BC5" w:rsidRDefault="003F6413" w:rsidP="00584E41">
      <w:pPr>
        <w:ind w:left="20"/>
        <w:jc w:val="both"/>
        <w:rPr>
          <w:color w:val="000000"/>
          <w:sz w:val="24"/>
          <w:szCs w:val="24"/>
        </w:rPr>
      </w:pPr>
    </w:p>
    <w:p w14:paraId="68359A14" w14:textId="77777777" w:rsidR="003F6413" w:rsidRPr="005D0BC5" w:rsidRDefault="003F6413" w:rsidP="00584E41">
      <w:pPr>
        <w:ind w:left="20"/>
        <w:jc w:val="both"/>
        <w:rPr>
          <w:color w:val="000000"/>
          <w:sz w:val="24"/>
          <w:szCs w:val="24"/>
        </w:rPr>
      </w:pPr>
    </w:p>
    <w:p w14:paraId="6B64DEBC" w14:textId="77777777" w:rsidR="003F6413" w:rsidRPr="005D0BC5" w:rsidRDefault="003F6413" w:rsidP="00584E41">
      <w:pPr>
        <w:ind w:left="20"/>
        <w:jc w:val="both"/>
        <w:rPr>
          <w:color w:val="000000"/>
          <w:sz w:val="24"/>
          <w:szCs w:val="24"/>
        </w:rPr>
      </w:pPr>
    </w:p>
    <w:p w14:paraId="17C1BA9A" w14:textId="77777777" w:rsidR="003F6413" w:rsidRPr="005D0BC5" w:rsidRDefault="003F6413" w:rsidP="00584E41">
      <w:pPr>
        <w:ind w:left="20" w:firstLine="540"/>
        <w:jc w:val="both"/>
        <w:rPr>
          <w:color w:val="000000"/>
          <w:sz w:val="24"/>
          <w:szCs w:val="24"/>
        </w:rPr>
      </w:pPr>
      <w:r w:rsidRPr="005D0BC5">
        <w:rPr>
          <w:color w:val="000000"/>
          <w:sz w:val="24"/>
          <w:szCs w:val="24"/>
        </w:rPr>
        <w:t xml:space="preserve">Declaramos que o Responsável Técnico </w:t>
      </w:r>
      <w:r w:rsidRPr="005D0BC5">
        <w:rPr>
          <w:b/>
          <w:i/>
          <w:color w:val="000000"/>
          <w:sz w:val="24"/>
          <w:szCs w:val="24"/>
          <w:u w:val="single"/>
        </w:rPr>
        <w:t>(inserir o nome completo)</w:t>
      </w:r>
      <w:r w:rsidRPr="005D0BC5">
        <w:rPr>
          <w:color w:val="000000"/>
          <w:sz w:val="24"/>
          <w:szCs w:val="24"/>
        </w:rPr>
        <w:t xml:space="preserve">, CREA/CAU nº </w:t>
      </w:r>
      <w:r w:rsidRPr="005D0BC5">
        <w:rPr>
          <w:b/>
          <w:i/>
          <w:color w:val="000000"/>
          <w:sz w:val="24"/>
          <w:szCs w:val="24"/>
          <w:u w:val="single"/>
        </w:rPr>
        <w:t>(inserir o número) da</w:t>
      </w:r>
      <w:r w:rsidRPr="005D0BC5">
        <w:rPr>
          <w:color w:val="000000"/>
          <w:sz w:val="24"/>
          <w:szCs w:val="24"/>
        </w:rPr>
        <w:t xml:space="preserve"> proponente </w:t>
      </w:r>
      <w:r w:rsidRPr="005D0BC5">
        <w:rPr>
          <w:b/>
          <w:i/>
          <w:color w:val="000000"/>
          <w:sz w:val="24"/>
          <w:szCs w:val="24"/>
          <w:u w:val="single"/>
        </w:rPr>
        <w:t>(inserir o nome da proponente)</w:t>
      </w:r>
      <w:r w:rsidRPr="005D0BC5">
        <w:rPr>
          <w:color w:val="000000"/>
          <w:sz w:val="24"/>
          <w:szCs w:val="24"/>
        </w:rPr>
        <w:t>, devidamente credenciado, visitou o local da execução da obra, objeto da Concorrência em epígrafe.</w:t>
      </w:r>
    </w:p>
    <w:p w14:paraId="7E20536C" w14:textId="77777777" w:rsidR="003F6413" w:rsidRPr="005D0BC5" w:rsidRDefault="003F6413" w:rsidP="00584E41">
      <w:pPr>
        <w:ind w:left="20"/>
        <w:jc w:val="both"/>
        <w:rPr>
          <w:color w:val="000000"/>
          <w:sz w:val="24"/>
          <w:szCs w:val="24"/>
        </w:rPr>
      </w:pPr>
    </w:p>
    <w:p w14:paraId="392D6041" w14:textId="77777777" w:rsidR="003F6413" w:rsidRPr="005D0BC5" w:rsidRDefault="003F6413" w:rsidP="00584E41">
      <w:pPr>
        <w:ind w:left="20"/>
        <w:jc w:val="both"/>
        <w:rPr>
          <w:color w:val="000000"/>
          <w:sz w:val="24"/>
          <w:szCs w:val="24"/>
        </w:rPr>
      </w:pPr>
    </w:p>
    <w:p w14:paraId="1CD26792" w14:textId="77777777" w:rsidR="003F6413" w:rsidRPr="005D0BC5" w:rsidRDefault="003F6413" w:rsidP="00584E41">
      <w:pPr>
        <w:ind w:left="20"/>
        <w:jc w:val="both"/>
        <w:rPr>
          <w:color w:val="000000"/>
          <w:sz w:val="24"/>
          <w:szCs w:val="24"/>
        </w:rPr>
      </w:pPr>
    </w:p>
    <w:p w14:paraId="4EDC0A3B" w14:textId="77777777" w:rsidR="003F6413" w:rsidRPr="005D0BC5" w:rsidRDefault="003F6413" w:rsidP="00584E41">
      <w:pPr>
        <w:ind w:left="20" w:firstLine="520"/>
        <w:jc w:val="both"/>
        <w:rPr>
          <w:color w:val="000000"/>
          <w:sz w:val="24"/>
          <w:szCs w:val="24"/>
        </w:rPr>
      </w:pPr>
      <w:r w:rsidRPr="005D0BC5">
        <w:rPr>
          <w:color w:val="000000"/>
          <w:sz w:val="24"/>
          <w:szCs w:val="24"/>
        </w:rPr>
        <w:t>Local, __ de ___ de 20__.</w:t>
      </w:r>
    </w:p>
    <w:p w14:paraId="6A814A21" w14:textId="77777777" w:rsidR="003F6413" w:rsidRPr="005D0BC5" w:rsidRDefault="003F6413" w:rsidP="00584E41">
      <w:pPr>
        <w:ind w:left="20"/>
        <w:jc w:val="both"/>
        <w:rPr>
          <w:color w:val="000000"/>
          <w:sz w:val="24"/>
          <w:szCs w:val="24"/>
        </w:rPr>
      </w:pPr>
    </w:p>
    <w:p w14:paraId="7D05C5E0" w14:textId="77777777" w:rsidR="003F6413" w:rsidRPr="005D0BC5" w:rsidRDefault="003F6413" w:rsidP="00584E41">
      <w:pPr>
        <w:jc w:val="both"/>
        <w:rPr>
          <w:color w:val="000000"/>
          <w:sz w:val="24"/>
          <w:szCs w:val="24"/>
        </w:rPr>
      </w:pPr>
    </w:p>
    <w:p w14:paraId="6185262C" w14:textId="77777777" w:rsidR="003F6413" w:rsidRPr="005D0BC5" w:rsidRDefault="003F6413" w:rsidP="00584E41">
      <w:pPr>
        <w:jc w:val="both"/>
        <w:rPr>
          <w:color w:val="000000"/>
          <w:sz w:val="24"/>
          <w:szCs w:val="24"/>
        </w:rPr>
      </w:pPr>
    </w:p>
    <w:p w14:paraId="4C16534E" w14:textId="77777777" w:rsidR="003F6413" w:rsidRPr="005D0BC5" w:rsidRDefault="003F6413" w:rsidP="00584E41">
      <w:pPr>
        <w:jc w:val="both"/>
        <w:rPr>
          <w:color w:val="000000"/>
          <w:sz w:val="24"/>
          <w:szCs w:val="24"/>
        </w:rPr>
      </w:pPr>
    </w:p>
    <w:p w14:paraId="0F86B1B4" w14:textId="77777777" w:rsidR="003F6413" w:rsidRPr="005D0BC5" w:rsidRDefault="003F6413" w:rsidP="00584E41">
      <w:pPr>
        <w:jc w:val="center"/>
        <w:rPr>
          <w:color w:val="000000"/>
          <w:sz w:val="24"/>
          <w:szCs w:val="24"/>
        </w:rPr>
      </w:pPr>
      <w:r w:rsidRPr="005D0BC5">
        <w:rPr>
          <w:color w:val="000000"/>
          <w:sz w:val="24"/>
          <w:szCs w:val="24"/>
        </w:rPr>
        <w:t>_____________________________________________</w:t>
      </w:r>
    </w:p>
    <w:p w14:paraId="3D5BFC1D" w14:textId="77777777" w:rsidR="003F6413" w:rsidRPr="005D0BC5" w:rsidRDefault="003F6413" w:rsidP="00584E41">
      <w:pPr>
        <w:jc w:val="center"/>
        <w:rPr>
          <w:color w:val="000000"/>
          <w:sz w:val="24"/>
          <w:szCs w:val="24"/>
        </w:rPr>
      </w:pPr>
      <w:r w:rsidRPr="005D0BC5">
        <w:rPr>
          <w:color w:val="000000"/>
          <w:sz w:val="24"/>
          <w:szCs w:val="24"/>
        </w:rPr>
        <w:t>(</w:t>
      </w:r>
      <w:r w:rsidRPr="005D0BC5">
        <w:rPr>
          <w:i/>
          <w:color w:val="000000"/>
          <w:sz w:val="24"/>
          <w:szCs w:val="24"/>
        </w:rPr>
        <w:t>Nome, RG n° e assinatura do</w:t>
      </w:r>
      <w:r w:rsidRPr="005D0BC5">
        <w:rPr>
          <w:color w:val="000000"/>
          <w:sz w:val="24"/>
          <w:szCs w:val="24"/>
        </w:rPr>
        <w:t xml:space="preserve"> </w:t>
      </w:r>
      <w:r w:rsidRPr="005D0BC5">
        <w:rPr>
          <w:i/>
          <w:color w:val="000000"/>
          <w:sz w:val="24"/>
          <w:szCs w:val="24"/>
        </w:rPr>
        <w:t>responsável pelo</w:t>
      </w:r>
      <w:r w:rsidRPr="005D0BC5">
        <w:rPr>
          <w:color w:val="000000"/>
          <w:sz w:val="24"/>
          <w:szCs w:val="24"/>
        </w:rPr>
        <w:t xml:space="preserve"> </w:t>
      </w:r>
      <w:r w:rsidR="00A226BC" w:rsidRPr="005D0BC5">
        <w:rPr>
          <w:i/>
          <w:color w:val="000000"/>
          <w:sz w:val="24"/>
          <w:szCs w:val="24"/>
        </w:rPr>
        <w:t>Município</w:t>
      </w:r>
      <w:r w:rsidRPr="005D0BC5">
        <w:rPr>
          <w:color w:val="000000"/>
          <w:sz w:val="24"/>
          <w:szCs w:val="24"/>
        </w:rPr>
        <w:t>).</w:t>
      </w:r>
    </w:p>
    <w:p w14:paraId="0CE3C772" w14:textId="77777777" w:rsidR="003F6413" w:rsidRPr="005D0BC5" w:rsidRDefault="003F6413" w:rsidP="00584E41">
      <w:pPr>
        <w:jc w:val="both"/>
        <w:rPr>
          <w:color w:val="000000"/>
          <w:sz w:val="24"/>
          <w:szCs w:val="24"/>
        </w:rPr>
      </w:pPr>
    </w:p>
    <w:p w14:paraId="19670AE7" w14:textId="77777777" w:rsidR="003F6413" w:rsidRPr="005D0BC5" w:rsidRDefault="003F6413" w:rsidP="00584E41">
      <w:pPr>
        <w:jc w:val="both"/>
        <w:rPr>
          <w:color w:val="000000"/>
          <w:sz w:val="24"/>
          <w:szCs w:val="24"/>
        </w:rPr>
      </w:pPr>
    </w:p>
    <w:p w14:paraId="2119F305" w14:textId="77777777" w:rsidR="003F6413" w:rsidRPr="005D0BC5" w:rsidRDefault="003F6413" w:rsidP="00584E41">
      <w:pPr>
        <w:jc w:val="both"/>
        <w:rPr>
          <w:color w:val="000000"/>
          <w:sz w:val="24"/>
          <w:szCs w:val="24"/>
        </w:rPr>
      </w:pPr>
    </w:p>
    <w:p w14:paraId="7B8CDC02" w14:textId="77777777" w:rsidR="003F6413" w:rsidRPr="005D0BC5" w:rsidRDefault="003F6413" w:rsidP="00584E41">
      <w:pPr>
        <w:jc w:val="center"/>
        <w:rPr>
          <w:color w:val="000000"/>
          <w:sz w:val="24"/>
          <w:szCs w:val="24"/>
        </w:rPr>
      </w:pPr>
      <w:r w:rsidRPr="005D0BC5">
        <w:rPr>
          <w:color w:val="000000"/>
          <w:sz w:val="24"/>
          <w:szCs w:val="24"/>
        </w:rPr>
        <w:t>_______________________________________</w:t>
      </w:r>
    </w:p>
    <w:p w14:paraId="65E126B8" w14:textId="77777777" w:rsidR="003F6413" w:rsidRPr="005D0BC5" w:rsidRDefault="003F6413" w:rsidP="00584E41">
      <w:pPr>
        <w:jc w:val="center"/>
        <w:rPr>
          <w:color w:val="000000"/>
          <w:sz w:val="24"/>
          <w:szCs w:val="24"/>
        </w:rPr>
      </w:pPr>
      <w:r w:rsidRPr="005D0BC5">
        <w:rPr>
          <w:color w:val="000000"/>
          <w:sz w:val="24"/>
          <w:szCs w:val="24"/>
        </w:rPr>
        <w:t>(</w:t>
      </w:r>
      <w:r w:rsidRPr="005D0BC5">
        <w:rPr>
          <w:i/>
          <w:color w:val="000000"/>
          <w:sz w:val="24"/>
          <w:szCs w:val="24"/>
        </w:rPr>
        <w:t>Nome, nº CREA/CAU, e assinatura do Responsável Técnico habilitado da proponente</w:t>
      </w:r>
      <w:r w:rsidRPr="005D0BC5">
        <w:rPr>
          <w:color w:val="000000"/>
          <w:sz w:val="24"/>
          <w:szCs w:val="24"/>
        </w:rPr>
        <w:t>)</w:t>
      </w:r>
    </w:p>
    <w:p w14:paraId="09975390" w14:textId="77777777" w:rsidR="003F6413" w:rsidRPr="005D0BC5" w:rsidRDefault="003F6413" w:rsidP="00584E41">
      <w:pPr>
        <w:tabs>
          <w:tab w:val="left" w:pos="360"/>
        </w:tabs>
        <w:jc w:val="center"/>
        <w:rPr>
          <w:sz w:val="24"/>
          <w:szCs w:val="24"/>
          <w:shd w:val="clear" w:color="auto" w:fill="FFFFFF"/>
        </w:rPr>
      </w:pPr>
    </w:p>
    <w:p w14:paraId="0D6D7250" w14:textId="77777777" w:rsidR="003F6413" w:rsidRPr="005D0BC5" w:rsidRDefault="003F6413" w:rsidP="00584E41">
      <w:pPr>
        <w:tabs>
          <w:tab w:val="left" w:pos="360"/>
        </w:tabs>
        <w:jc w:val="center"/>
        <w:rPr>
          <w:sz w:val="24"/>
          <w:szCs w:val="24"/>
          <w:shd w:val="clear" w:color="auto" w:fill="FFFFFF"/>
        </w:rPr>
      </w:pPr>
    </w:p>
    <w:p w14:paraId="3AC726FA" w14:textId="77777777" w:rsidR="003F6413" w:rsidRPr="005D0BC5" w:rsidRDefault="003F6413" w:rsidP="00584E41">
      <w:pPr>
        <w:tabs>
          <w:tab w:val="left" w:pos="360"/>
        </w:tabs>
        <w:jc w:val="center"/>
        <w:rPr>
          <w:sz w:val="24"/>
          <w:szCs w:val="24"/>
        </w:rPr>
      </w:pPr>
    </w:p>
    <w:p w14:paraId="052F1C57" w14:textId="77777777" w:rsidR="0015790D" w:rsidRPr="005D0BC5" w:rsidRDefault="0015790D" w:rsidP="00584E41">
      <w:pPr>
        <w:tabs>
          <w:tab w:val="left" w:pos="360"/>
        </w:tabs>
        <w:jc w:val="center"/>
        <w:rPr>
          <w:sz w:val="24"/>
          <w:szCs w:val="24"/>
        </w:rPr>
      </w:pPr>
    </w:p>
    <w:p w14:paraId="7B5EEF12" w14:textId="77777777" w:rsidR="0015790D" w:rsidRPr="005D0BC5" w:rsidRDefault="0015790D" w:rsidP="00584E41">
      <w:pPr>
        <w:tabs>
          <w:tab w:val="left" w:pos="360"/>
        </w:tabs>
        <w:jc w:val="center"/>
        <w:rPr>
          <w:sz w:val="24"/>
          <w:szCs w:val="24"/>
        </w:rPr>
      </w:pPr>
    </w:p>
    <w:p w14:paraId="040691F5" w14:textId="77777777" w:rsidR="0015790D" w:rsidRPr="005D0BC5" w:rsidRDefault="0015790D" w:rsidP="00584E41">
      <w:pPr>
        <w:tabs>
          <w:tab w:val="left" w:pos="360"/>
        </w:tabs>
        <w:jc w:val="center"/>
        <w:rPr>
          <w:sz w:val="24"/>
          <w:szCs w:val="24"/>
        </w:rPr>
      </w:pPr>
    </w:p>
    <w:p w14:paraId="0B1A26C5" w14:textId="77777777" w:rsidR="0015790D" w:rsidRPr="005D0BC5" w:rsidRDefault="0015790D" w:rsidP="00584E41">
      <w:pPr>
        <w:tabs>
          <w:tab w:val="left" w:pos="360"/>
        </w:tabs>
        <w:jc w:val="center"/>
        <w:rPr>
          <w:sz w:val="24"/>
          <w:szCs w:val="24"/>
        </w:rPr>
      </w:pPr>
    </w:p>
    <w:p w14:paraId="054E00FA" w14:textId="77777777" w:rsidR="003F6413" w:rsidRPr="005D0BC5" w:rsidRDefault="003F6413" w:rsidP="00584E41">
      <w:pPr>
        <w:tabs>
          <w:tab w:val="left" w:pos="360"/>
        </w:tabs>
        <w:jc w:val="center"/>
        <w:rPr>
          <w:sz w:val="24"/>
          <w:szCs w:val="24"/>
        </w:rPr>
      </w:pPr>
    </w:p>
    <w:p w14:paraId="1C882D25" w14:textId="77777777" w:rsidR="003F6413" w:rsidRPr="005D0BC5" w:rsidRDefault="003F6413" w:rsidP="00584E41">
      <w:pPr>
        <w:tabs>
          <w:tab w:val="left" w:pos="360"/>
        </w:tabs>
        <w:jc w:val="center"/>
        <w:rPr>
          <w:sz w:val="24"/>
          <w:szCs w:val="24"/>
        </w:rPr>
      </w:pPr>
    </w:p>
    <w:p w14:paraId="2F38B25E" w14:textId="77777777" w:rsidR="003F6413" w:rsidRPr="005D0BC5" w:rsidRDefault="003F6413" w:rsidP="00584E41">
      <w:pPr>
        <w:tabs>
          <w:tab w:val="left" w:pos="360"/>
        </w:tabs>
        <w:jc w:val="center"/>
        <w:rPr>
          <w:sz w:val="24"/>
          <w:szCs w:val="24"/>
        </w:rPr>
      </w:pPr>
    </w:p>
    <w:p w14:paraId="2D1F9664" w14:textId="77777777" w:rsidR="003F6413" w:rsidRPr="005D0BC5" w:rsidRDefault="003F6413" w:rsidP="00584E41">
      <w:pPr>
        <w:tabs>
          <w:tab w:val="left" w:pos="360"/>
        </w:tabs>
        <w:jc w:val="center"/>
        <w:rPr>
          <w:sz w:val="24"/>
          <w:szCs w:val="24"/>
        </w:rPr>
      </w:pPr>
    </w:p>
    <w:p w14:paraId="2FD956CA" w14:textId="77777777" w:rsidR="003F6413" w:rsidRPr="005D0BC5" w:rsidRDefault="003F6413" w:rsidP="00584E41">
      <w:pPr>
        <w:tabs>
          <w:tab w:val="left" w:pos="360"/>
        </w:tabs>
        <w:jc w:val="center"/>
        <w:rPr>
          <w:sz w:val="24"/>
          <w:szCs w:val="24"/>
        </w:rPr>
      </w:pPr>
    </w:p>
    <w:p w14:paraId="3FE362C4" w14:textId="77777777" w:rsidR="003F6413" w:rsidRPr="005D0BC5" w:rsidRDefault="003F6413" w:rsidP="00584E41">
      <w:pPr>
        <w:tabs>
          <w:tab w:val="left" w:pos="360"/>
        </w:tabs>
        <w:jc w:val="center"/>
        <w:rPr>
          <w:sz w:val="24"/>
          <w:szCs w:val="24"/>
        </w:rPr>
      </w:pPr>
    </w:p>
    <w:p w14:paraId="1150DBD0" w14:textId="77777777" w:rsidR="003F6413" w:rsidRPr="005D0BC5" w:rsidRDefault="003F6413" w:rsidP="00584E41">
      <w:pPr>
        <w:tabs>
          <w:tab w:val="left" w:pos="360"/>
        </w:tabs>
        <w:jc w:val="center"/>
        <w:rPr>
          <w:sz w:val="24"/>
          <w:szCs w:val="24"/>
        </w:rPr>
      </w:pPr>
    </w:p>
    <w:p w14:paraId="660D6F89" w14:textId="77777777" w:rsidR="003F6413" w:rsidRPr="005D0BC5" w:rsidRDefault="003F6413" w:rsidP="00584E41">
      <w:pPr>
        <w:tabs>
          <w:tab w:val="left" w:pos="360"/>
        </w:tabs>
        <w:jc w:val="center"/>
        <w:rPr>
          <w:sz w:val="24"/>
          <w:szCs w:val="24"/>
        </w:rPr>
      </w:pPr>
    </w:p>
    <w:p w14:paraId="2C7CC4B8" w14:textId="77777777" w:rsidR="003F6413" w:rsidRPr="005D0BC5" w:rsidRDefault="003F6413" w:rsidP="00584E41">
      <w:pPr>
        <w:tabs>
          <w:tab w:val="left" w:pos="360"/>
        </w:tabs>
        <w:jc w:val="center"/>
        <w:rPr>
          <w:sz w:val="24"/>
          <w:szCs w:val="24"/>
        </w:rPr>
      </w:pPr>
    </w:p>
    <w:p w14:paraId="49939A8A" w14:textId="77777777" w:rsidR="003F6413" w:rsidRPr="005D0BC5" w:rsidRDefault="003F6413" w:rsidP="00584E41">
      <w:pPr>
        <w:tabs>
          <w:tab w:val="left" w:pos="360"/>
        </w:tabs>
        <w:jc w:val="center"/>
        <w:rPr>
          <w:sz w:val="24"/>
          <w:szCs w:val="24"/>
        </w:rPr>
      </w:pPr>
    </w:p>
    <w:p w14:paraId="3E9C75DA" w14:textId="77777777" w:rsidR="003F6413" w:rsidRPr="005D0BC5" w:rsidRDefault="003F6413" w:rsidP="00584E41">
      <w:pPr>
        <w:tabs>
          <w:tab w:val="left" w:pos="360"/>
        </w:tabs>
        <w:jc w:val="center"/>
        <w:rPr>
          <w:sz w:val="24"/>
          <w:szCs w:val="24"/>
        </w:rPr>
      </w:pPr>
    </w:p>
    <w:p w14:paraId="1361FE3F" w14:textId="77777777" w:rsidR="003F6413" w:rsidRPr="005D0BC5" w:rsidRDefault="003F6413" w:rsidP="00584E41">
      <w:pPr>
        <w:tabs>
          <w:tab w:val="left" w:pos="360"/>
        </w:tabs>
        <w:jc w:val="center"/>
        <w:rPr>
          <w:sz w:val="24"/>
          <w:szCs w:val="24"/>
        </w:rPr>
      </w:pPr>
    </w:p>
    <w:p w14:paraId="31636664" w14:textId="77777777" w:rsidR="003F6413" w:rsidRPr="005D0BC5" w:rsidRDefault="003F6413" w:rsidP="00584E41">
      <w:pPr>
        <w:tabs>
          <w:tab w:val="left" w:pos="360"/>
        </w:tabs>
        <w:rPr>
          <w:sz w:val="24"/>
          <w:szCs w:val="24"/>
        </w:rPr>
      </w:pPr>
    </w:p>
    <w:p w14:paraId="4D5BEA50" w14:textId="77777777" w:rsidR="00A226BC" w:rsidRPr="005D0BC5" w:rsidRDefault="00A226BC" w:rsidP="00584E41">
      <w:pPr>
        <w:tabs>
          <w:tab w:val="left" w:pos="360"/>
        </w:tabs>
        <w:jc w:val="center"/>
        <w:rPr>
          <w:sz w:val="24"/>
          <w:szCs w:val="24"/>
        </w:rPr>
      </w:pPr>
    </w:p>
    <w:p w14:paraId="5A38CCB0" w14:textId="77777777" w:rsidR="00A226BC" w:rsidRPr="005D0BC5" w:rsidRDefault="00FE3BDA" w:rsidP="00584E41">
      <w:pPr>
        <w:tabs>
          <w:tab w:val="left" w:pos="360"/>
        </w:tabs>
        <w:jc w:val="center"/>
        <w:rPr>
          <w:sz w:val="24"/>
          <w:szCs w:val="24"/>
        </w:rPr>
      </w:pPr>
      <w:r>
        <w:rPr>
          <w:sz w:val="24"/>
          <w:szCs w:val="24"/>
        </w:rPr>
        <w:br w:type="page"/>
      </w:r>
    </w:p>
    <w:p w14:paraId="50115CAB" w14:textId="77777777" w:rsidR="00064647" w:rsidRPr="005D0BC5" w:rsidRDefault="00064647" w:rsidP="00584E41">
      <w:pPr>
        <w:tabs>
          <w:tab w:val="left" w:pos="360"/>
        </w:tabs>
        <w:jc w:val="center"/>
        <w:rPr>
          <w:sz w:val="24"/>
          <w:szCs w:val="24"/>
        </w:rPr>
      </w:pPr>
    </w:p>
    <w:p w14:paraId="451CF911" w14:textId="77777777" w:rsidR="00064647" w:rsidRPr="005D0BC5" w:rsidRDefault="00064647" w:rsidP="00584E41">
      <w:pPr>
        <w:tabs>
          <w:tab w:val="left" w:pos="360"/>
        </w:tabs>
        <w:jc w:val="center"/>
        <w:rPr>
          <w:sz w:val="24"/>
          <w:szCs w:val="24"/>
        </w:rPr>
      </w:pPr>
    </w:p>
    <w:p w14:paraId="038BDF11" w14:textId="77777777" w:rsidR="003F6413" w:rsidRPr="005D0BC5" w:rsidRDefault="00D828D3" w:rsidP="00D828D3">
      <w:pPr>
        <w:tabs>
          <w:tab w:val="left" w:pos="360"/>
        </w:tabs>
        <w:rPr>
          <w:b/>
          <w:bCs/>
          <w:sz w:val="24"/>
          <w:szCs w:val="24"/>
        </w:rPr>
      </w:pPr>
      <w:r>
        <w:rPr>
          <w:b/>
          <w:bCs/>
          <w:sz w:val="24"/>
          <w:szCs w:val="24"/>
        </w:rPr>
        <w:t xml:space="preserve">                                                      </w:t>
      </w:r>
      <w:r w:rsidR="003F6413" w:rsidRPr="005D0BC5">
        <w:rPr>
          <w:b/>
          <w:bCs/>
          <w:sz w:val="24"/>
          <w:szCs w:val="24"/>
        </w:rPr>
        <w:t xml:space="preserve">ANEXO VIII.1 </w:t>
      </w:r>
    </w:p>
    <w:p w14:paraId="27F93325" w14:textId="77777777" w:rsidR="003F6413" w:rsidRPr="0076023B" w:rsidRDefault="003F6413" w:rsidP="00584E41">
      <w:pPr>
        <w:tabs>
          <w:tab w:val="left" w:pos="360"/>
        </w:tabs>
        <w:jc w:val="center"/>
        <w:rPr>
          <w:b/>
          <w:bCs/>
          <w:sz w:val="24"/>
          <w:szCs w:val="24"/>
        </w:rPr>
      </w:pPr>
      <w:r w:rsidRPr="0076023B">
        <w:rPr>
          <w:b/>
          <w:bCs/>
          <w:sz w:val="24"/>
          <w:szCs w:val="24"/>
        </w:rPr>
        <w:t>Declaração Formal de Dispensa de Visita Técnica</w:t>
      </w:r>
    </w:p>
    <w:p w14:paraId="1E2BCD1D" w14:textId="77777777" w:rsidR="003F6413" w:rsidRPr="005D0BC5" w:rsidRDefault="003F6413" w:rsidP="00584E41">
      <w:pPr>
        <w:tabs>
          <w:tab w:val="left" w:pos="360"/>
        </w:tabs>
        <w:jc w:val="center"/>
        <w:rPr>
          <w:sz w:val="24"/>
          <w:szCs w:val="24"/>
        </w:rPr>
      </w:pP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1E5053" w:rsidRPr="005D0BC5" w14:paraId="730E26E3" w14:textId="77777777" w:rsidTr="00D27BED">
        <w:trPr>
          <w:cantSplit/>
        </w:trPr>
        <w:tc>
          <w:tcPr>
            <w:tcW w:w="9089" w:type="dxa"/>
            <w:gridSpan w:val="3"/>
            <w:tcMar>
              <w:top w:w="0" w:type="dxa"/>
              <w:left w:w="2" w:type="dxa"/>
              <w:bottom w:w="0" w:type="dxa"/>
              <w:right w:w="2" w:type="dxa"/>
            </w:tcMar>
            <w:vAlign w:val="center"/>
          </w:tcPr>
          <w:p w14:paraId="11688DA1"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15E333FB" w14:textId="77777777" w:rsidTr="00D27BED">
        <w:trPr>
          <w:cantSplit/>
        </w:trPr>
        <w:tc>
          <w:tcPr>
            <w:tcW w:w="9089" w:type="dxa"/>
            <w:gridSpan w:val="3"/>
            <w:tcMar>
              <w:top w:w="0" w:type="dxa"/>
              <w:left w:w="2" w:type="dxa"/>
              <w:bottom w:w="0" w:type="dxa"/>
              <w:right w:w="2" w:type="dxa"/>
            </w:tcMar>
            <w:vAlign w:val="center"/>
          </w:tcPr>
          <w:p w14:paraId="00F6C4A9" w14:textId="7A234E4C" w:rsidR="001E5053" w:rsidRPr="005D0BC5" w:rsidRDefault="001E5053" w:rsidP="00555159">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555159">
              <w:rPr>
                <w:rFonts w:ascii="Times New Roman" w:hAnsi="Times New Roman" w:cs="Times New Roman"/>
                <w:noProof/>
                <w:color w:val="000000"/>
                <w:sz w:val="24"/>
                <w:szCs w:val="24"/>
              </w:rPr>
              <w:t>CONSELHEIRO MAIRINCK</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6DC76686" w14:textId="77777777" w:rsidTr="00D27BED">
        <w:trPr>
          <w:cantSplit/>
        </w:trPr>
        <w:tc>
          <w:tcPr>
            <w:tcW w:w="9089" w:type="dxa"/>
            <w:gridSpan w:val="3"/>
            <w:tcMar>
              <w:top w:w="0" w:type="dxa"/>
              <w:left w:w="2" w:type="dxa"/>
              <w:bottom w:w="0" w:type="dxa"/>
              <w:right w:w="2" w:type="dxa"/>
            </w:tcMar>
            <w:vAlign w:val="center"/>
          </w:tcPr>
          <w:p w14:paraId="484DDA95"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5C539FF6" w14:textId="77777777" w:rsidTr="00D27BED">
        <w:trPr>
          <w:cantSplit/>
        </w:trPr>
        <w:tc>
          <w:tcPr>
            <w:tcW w:w="9089" w:type="dxa"/>
            <w:gridSpan w:val="3"/>
            <w:tcMar>
              <w:top w:w="0" w:type="dxa"/>
              <w:left w:w="2" w:type="dxa"/>
              <w:bottom w:w="0" w:type="dxa"/>
              <w:right w:w="2" w:type="dxa"/>
            </w:tcMar>
            <w:vAlign w:val="center"/>
          </w:tcPr>
          <w:p w14:paraId="15B5037D"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3856350E" w14:textId="77777777" w:rsidTr="00D27BED">
        <w:trPr>
          <w:cantSplit/>
        </w:trPr>
        <w:tc>
          <w:tcPr>
            <w:tcW w:w="9089" w:type="dxa"/>
            <w:gridSpan w:val="3"/>
            <w:tcMar>
              <w:top w:w="0" w:type="dxa"/>
              <w:left w:w="2" w:type="dxa"/>
              <w:bottom w:w="0" w:type="dxa"/>
              <w:right w:w="2" w:type="dxa"/>
            </w:tcMar>
            <w:vAlign w:val="center"/>
          </w:tcPr>
          <w:p w14:paraId="0F2C7A22"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13E7B66F" w14:textId="77777777" w:rsidTr="00D27BED">
        <w:trPr>
          <w:cantSplit/>
        </w:trPr>
        <w:tc>
          <w:tcPr>
            <w:tcW w:w="9089" w:type="dxa"/>
            <w:gridSpan w:val="3"/>
            <w:tcMar>
              <w:top w:w="0" w:type="dxa"/>
              <w:left w:w="2" w:type="dxa"/>
              <w:bottom w:w="0" w:type="dxa"/>
              <w:right w:w="2" w:type="dxa"/>
            </w:tcMar>
            <w:vAlign w:val="center"/>
          </w:tcPr>
          <w:p w14:paraId="5E3E3798"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 Empresa ________________________________________, CNPJ/MF _____________________, com sede na cidade de __________, estado do ________, sito à Rua ________________________, n.º ____, CEP ________–____, Telefone (___) ____________, E-mail _______________________, declara o abaixo:</w:t>
            </w:r>
          </w:p>
        </w:tc>
      </w:tr>
      <w:tr w:rsidR="003F6413" w:rsidRPr="005D0BC5" w14:paraId="4FE7C12A" w14:textId="77777777" w:rsidTr="00D27BED">
        <w:trPr>
          <w:cantSplit/>
        </w:trPr>
        <w:tc>
          <w:tcPr>
            <w:tcW w:w="9089" w:type="dxa"/>
            <w:gridSpan w:val="3"/>
            <w:tcMar>
              <w:top w:w="0" w:type="dxa"/>
              <w:left w:w="2" w:type="dxa"/>
              <w:bottom w:w="0" w:type="dxa"/>
              <w:right w:w="2" w:type="dxa"/>
            </w:tcMar>
            <w:vAlign w:val="center"/>
          </w:tcPr>
          <w:p w14:paraId="3B4E8F99"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4F3071F5" w14:textId="77777777" w:rsidTr="00D27BED">
        <w:trPr>
          <w:cantSplit/>
          <w:trHeight w:val="245"/>
        </w:trPr>
        <w:tc>
          <w:tcPr>
            <w:tcW w:w="417" w:type="dxa"/>
            <w:tcMar>
              <w:top w:w="0" w:type="dxa"/>
              <w:left w:w="2" w:type="dxa"/>
              <w:bottom w:w="0" w:type="dxa"/>
              <w:right w:w="2" w:type="dxa"/>
            </w:tcMar>
          </w:tcPr>
          <w:p w14:paraId="08EA4745"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p>
        </w:tc>
        <w:tc>
          <w:tcPr>
            <w:tcW w:w="8672" w:type="dxa"/>
            <w:gridSpan w:val="2"/>
            <w:tcMar>
              <w:top w:w="0" w:type="dxa"/>
              <w:left w:w="2" w:type="dxa"/>
              <w:bottom w:w="0" w:type="dxa"/>
              <w:right w:w="2" w:type="dxa"/>
            </w:tcMar>
          </w:tcPr>
          <w:p w14:paraId="1EBCE1D5"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70538AB1" w14:textId="77777777" w:rsidTr="00D27BED">
        <w:trPr>
          <w:cantSplit/>
          <w:trHeight w:val="245"/>
        </w:trPr>
        <w:tc>
          <w:tcPr>
            <w:tcW w:w="417" w:type="dxa"/>
            <w:tcMar>
              <w:top w:w="0" w:type="dxa"/>
              <w:left w:w="2" w:type="dxa"/>
              <w:bottom w:w="0" w:type="dxa"/>
              <w:right w:w="2" w:type="dxa"/>
            </w:tcMar>
          </w:tcPr>
          <w:p w14:paraId="1090AC15"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p>
        </w:tc>
        <w:tc>
          <w:tcPr>
            <w:tcW w:w="8672" w:type="dxa"/>
            <w:gridSpan w:val="2"/>
            <w:tcMar>
              <w:top w:w="0" w:type="dxa"/>
              <w:left w:w="2" w:type="dxa"/>
              <w:bottom w:w="0" w:type="dxa"/>
              <w:right w:w="2" w:type="dxa"/>
            </w:tcMar>
          </w:tcPr>
          <w:p w14:paraId="19266092"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2846EC4D" w14:textId="77777777" w:rsidTr="00D27BED">
        <w:trPr>
          <w:cantSplit/>
        </w:trPr>
        <w:tc>
          <w:tcPr>
            <w:tcW w:w="9089" w:type="dxa"/>
            <w:gridSpan w:val="3"/>
            <w:tcMar>
              <w:top w:w="0" w:type="dxa"/>
              <w:left w:w="2" w:type="dxa"/>
              <w:bottom w:w="0" w:type="dxa"/>
              <w:right w:w="2" w:type="dxa"/>
            </w:tcMar>
          </w:tcPr>
          <w:p w14:paraId="4FFC9758"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rPr>
            </w:pPr>
            <w:r w:rsidRPr="005D0BC5">
              <w:rPr>
                <w:rFonts w:ascii="Times New Roman" w:eastAsia="Myriad Pro" w:hAnsi="Times New Roman" w:cs="Times New Roman"/>
                <w:sz w:val="24"/>
                <w:szCs w:val="24"/>
              </w:rPr>
              <w:t>Declara, para fins de participação nessa licitação, pleno conhecimento das condições locais e peculiaridades inerentes à natureza dos trabalhos e assume total responsabilidade por este fato, de forma que a falta de conhecimento das condições do local, onde serão executados os serviços, não será utilizada para quaisquer questionamentos futuros e jamais poderão ser alegadas em favor de eventuais pretensões de inclusão de serviços, quantitativos de material ou acréscimo dos preços.</w:t>
            </w:r>
          </w:p>
        </w:tc>
      </w:tr>
      <w:tr w:rsidR="003F6413" w:rsidRPr="005D0BC5" w14:paraId="215D6378" w14:textId="77777777" w:rsidTr="00D27BED">
        <w:trPr>
          <w:cantSplit/>
        </w:trPr>
        <w:tc>
          <w:tcPr>
            <w:tcW w:w="9089" w:type="dxa"/>
            <w:gridSpan w:val="3"/>
            <w:tcMar>
              <w:top w:w="0" w:type="dxa"/>
              <w:left w:w="2" w:type="dxa"/>
              <w:bottom w:w="0" w:type="dxa"/>
              <w:right w:w="2" w:type="dxa"/>
            </w:tcMar>
          </w:tcPr>
          <w:p w14:paraId="43E41DF0"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12A9EF4A" w14:textId="77777777" w:rsidTr="00D27BED">
        <w:trPr>
          <w:cantSplit/>
        </w:trPr>
        <w:tc>
          <w:tcPr>
            <w:tcW w:w="9089" w:type="dxa"/>
            <w:gridSpan w:val="3"/>
            <w:tcMar>
              <w:top w:w="0" w:type="dxa"/>
              <w:left w:w="2" w:type="dxa"/>
              <w:bottom w:w="0" w:type="dxa"/>
              <w:right w:w="2" w:type="dxa"/>
            </w:tcMar>
          </w:tcPr>
          <w:p w14:paraId="16BDBFEC"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08788599"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7EE31611" w14:textId="77777777" w:rsidTr="00D27BED">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C4D9FE9"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Responsável Técnico do Licitante pela visita</w:t>
            </w:r>
          </w:p>
          <w:p w14:paraId="68FC5FB2"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34F01664"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p w14:paraId="7997D54A" w14:textId="77777777" w:rsidR="003F6413" w:rsidRPr="005D0BC5" w:rsidRDefault="003F6413" w:rsidP="00064647">
            <w:pPr>
              <w:pStyle w:val="TableHeading"/>
              <w:widowControl w:val="0"/>
              <w:spacing w:after="0" w:line="240" w:lineRule="auto"/>
              <w:jc w:val="left"/>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0DE655A"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68D28B5A" w14:textId="77777777" w:rsidR="003F6413" w:rsidRPr="005D0BC5" w:rsidRDefault="003F6413" w:rsidP="00584E41">
      <w:pPr>
        <w:tabs>
          <w:tab w:val="left" w:pos="360"/>
        </w:tabs>
        <w:jc w:val="center"/>
        <w:rPr>
          <w:sz w:val="24"/>
          <w:szCs w:val="24"/>
        </w:rPr>
      </w:pPr>
    </w:p>
    <w:p w14:paraId="7038DB3A" w14:textId="77777777" w:rsidR="003F6413" w:rsidRPr="005D0BC5" w:rsidRDefault="003F6413" w:rsidP="00584E41">
      <w:pPr>
        <w:tabs>
          <w:tab w:val="left" w:pos="360"/>
        </w:tabs>
        <w:jc w:val="center"/>
        <w:rPr>
          <w:sz w:val="24"/>
          <w:szCs w:val="24"/>
        </w:rPr>
      </w:pPr>
    </w:p>
    <w:p w14:paraId="503F309D" w14:textId="77777777" w:rsidR="003F6413" w:rsidRPr="005D0BC5" w:rsidRDefault="003F6413" w:rsidP="00584E41">
      <w:pPr>
        <w:tabs>
          <w:tab w:val="left" w:pos="360"/>
        </w:tabs>
        <w:jc w:val="center"/>
        <w:rPr>
          <w:sz w:val="24"/>
          <w:szCs w:val="24"/>
        </w:rPr>
      </w:pPr>
    </w:p>
    <w:p w14:paraId="2338CA48" w14:textId="77777777" w:rsidR="003F6413" w:rsidRPr="005D0BC5" w:rsidRDefault="003F6413" w:rsidP="00584E41">
      <w:pPr>
        <w:tabs>
          <w:tab w:val="left" w:pos="360"/>
        </w:tabs>
        <w:jc w:val="center"/>
        <w:rPr>
          <w:sz w:val="24"/>
          <w:szCs w:val="24"/>
        </w:rPr>
      </w:pPr>
    </w:p>
    <w:p w14:paraId="54B4FE6D" w14:textId="77777777" w:rsidR="003F6413" w:rsidRPr="005D0BC5" w:rsidRDefault="003F6413" w:rsidP="00584E41">
      <w:pPr>
        <w:tabs>
          <w:tab w:val="left" w:pos="360"/>
        </w:tabs>
        <w:jc w:val="center"/>
        <w:rPr>
          <w:sz w:val="24"/>
          <w:szCs w:val="24"/>
        </w:rPr>
      </w:pPr>
    </w:p>
    <w:p w14:paraId="3E91865F" w14:textId="77777777" w:rsidR="003F6413" w:rsidRPr="005D0BC5" w:rsidRDefault="003F6413" w:rsidP="00584E41">
      <w:pPr>
        <w:tabs>
          <w:tab w:val="left" w:pos="360"/>
        </w:tabs>
        <w:jc w:val="center"/>
        <w:rPr>
          <w:sz w:val="24"/>
          <w:szCs w:val="24"/>
        </w:rPr>
      </w:pPr>
    </w:p>
    <w:p w14:paraId="6FDCBE21" w14:textId="77777777" w:rsidR="003F6413" w:rsidRPr="005D0BC5" w:rsidRDefault="003F6413" w:rsidP="00584E41">
      <w:pPr>
        <w:tabs>
          <w:tab w:val="left" w:pos="360"/>
        </w:tabs>
        <w:jc w:val="center"/>
        <w:rPr>
          <w:sz w:val="24"/>
          <w:szCs w:val="24"/>
        </w:rPr>
      </w:pPr>
    </w:p>
    <w:p w14:paraId="0276ED1B" w14:textId="77777777" w:rsidR="003F6413" w:rsidRPr="005D0BC5" w:rsidRDefault="003F6413" w:rsidP="00584E41">
      <w:pPr>
        <w:tabs>
          <w:tab w:val="left" w:pos="360"/>
        </w:tabs>
        <w:jc w:val="center"/>
        <w:rPr>
          <w:sz w:val="24"/>
          <w:szCs w:val="24"/>
        </w:rPr>
      </w:pPr>
    </w:p>
    <w:p w14:paraId="2772D4B1" w14:textId="77777777" w:rsidR="003F6413" w:rsidRPr="005D0BC5" w:rsidRDefault="003F6413" w:rsidP="00584E41">
      <w:pPr>
        <w:tabs>
          <w:tab w:val="left" w:pos="360"/>
        </w:tabs>
        <w:jc w:val="center"/>
        <w:rPr>
          <w:sz w:val="24"/>
          <w:szCs w:val="24"/>
        </w:rPr>
      </w:pPr>
    </w:p>
    <w:p w14:paraId="7B564066" w14:textId="77777777" w:rsidR="003F6413" w:rsidRPr="005D0BC5" w:rsidRDefault="003F6413" w:rsidP="00584E41">
      <w:pPr>
        <w:tabs>
          <w:tab w:val="left" w:pos="360"/>
        </w:tabs>
        <w:jc w:val="center"/>
        <w:rPr>
          <w:sz w:val="24"/>
          <w:szCs w:val="24"/>
        </w:rPr>
      </w:pPr>
    </w:p>
    <w:p w14:paraId="36F17F71" w14:textId="77777777" w:rsidR="003F6413" w:rsidRPr="005D0BC5" w:rsidRDefault="003F6413" w:rsidP="00584E41">
      <w:pPr>
        <w:tabs>
          <w:tab w:val="left" w:pos="360"/>
        </w:tabs>
        <w:jc w:val="center"/>
        <w:rPr>
          <w:sz w:val="24"/>
          <w:szCs w:val="24"/>
        </w:rPr>
      </w:pPr>
    </w:p>
    <w:p w14:paraId="69B2EB96" w14:textId="77777777" w:rsidR="003F6413" w:rsidRPr="005D0BC5" w:rsidRDefault="003F6413" w:rsidP="00584E41">
      <w:pPr>
        <w:tabs>
          <w:tab w:val="left" w:pos="360"/>
        </w:tabs>
        <w:jc w:val="center"/>
        <w:rPr>
          <w:sz w:val="24"/>
          <w:szCs w:val="24"/>
        </w:rPr>
      </w:pPr>
    </w:p>
    <w:p w14:paraId="1004DC05" w14:textId="77777777" w:rsidR="003F6413" w:rsidRPr="005D0BC5" w:rsidRDefault="003F6413" w:rsidP="00584E41">
      <w:pPr>
        <w:tabs>
          <w:tab w:val="left" w:pos="360"/>
        </w:tabs>
        <w:jc w:val="center"/>
        <w:rPr>
          <w:sz w:val="24"/>
          <w:szCs w:val="24"/>
        </w:rPr>
      </w:pPr>
    </w:p>
    <w:p w14:paraId="25796F54" w14:textId="77777777" w:rsidR="003F6413" w:rsidRPr="005D0BC5" w:rsidRDefault="003F6413" w:rsidP="00584E41">
      <w:pPr>
        <w:tabs>
          <w:tab w:val="left" w:pos="360"/>
        </w:tabs>
        <w:jc w:val="center"/>
        <w:rPr>
          <w:sz w:val="24"/>
          <w:szCs w:val="24"/>
        </w:rPr>
      </w:pPr>
    </w:p>
    <w:p w14:paraId="3EB0B63E" w14:textId="77777777" w:rsidR="003F6413" w:rsidRPr="005D0BC5" w:rsidRDefault="003F6413" w:rsidP="00584E41">
      <w:pPr>
        <w:tabs>
          <w:tab w:val="left" w:pos="360"/>
        </w:tabs>
        <w:jc w:val="center"/>
        <w:rPr>
          <w:sz w:val="24"/>
          <w:szCs w:val="24"/>
        </w:rPr>
      </w:pPr>
    </w:p>
    <w:p w14:paraId="1C4C425D" w14:textId="77777777" w:rsidR="003F6413" w:rsidRPr="005D0BC5" w:rsidRDefault="003F6413" w:rsidP="00584E41">
      <w:pPr>
        <w:tabs>
          <w:tab w:val="left" w:pos="360"/>
        </w:tabs>
        <w:jc w:val="center"/>
        <w:rPr>
          <w:sz w:val="24"/>
          <w:szCs w:val="24"/>
        </w:rPr>
      </w:pPr>
    </w:p>
    <w:p w14:paraId="349ABB75" w14:textId="77777777" w:rsidR="003F6413" w:rsidRPr="005D0BC5" w:rsidRDefault="003F6413" w:rsidP="00584E41">
      <w:pPr>
        <w:tabs>
          <w:tab w:val="left" w:pos="360"/>
        </w:tabs>
        <w:jc w:val="center"/>
        <w:rPr>
          <w:sz w:val="24"/>
          <w:szCs w:val="24"/>
        </w:rPr>
      </w:pPr>
    </w:p>
    <w:p w14:paraId="2F1650E5" w14:textId="77777777" w:rsidR="003F6413" w:rsidRPr="005D0BC5" w:rsidRDefault="003F6413" w:rsidP="00584E41">
      <w:pPr>
        <w:tabs>
          <w:tab w:val="left" w:pos="360"/>
        </w:tabs>
        <w:jc w:val="center"/>
        <w:rPr>
          <w:sz w:val="24"/>
          <w:szCs w:val="24"/>
        </w:rPr>
      </w:pPr>
    </w:p>
    <w:p w14:paraId="062A2F6C" w14:textId="77777777" w:rsidR="003F6413" w:rsidRPr="005D0BC5" w:rsidRDefault="003F6413" w:rsidP="00584E41">
      <w:pPr>
        <w:tabs>
          <w:tab w:val="left" w:pos="360"/>
        </w:tabs>
        <w:jc w:val="center"/>
        <w:rPr>
          <w:sz w:val="24"/>
          <w:szCs w:val="24"/>
        </w:rPr>
      </w:pPr>
    </w:p>
    <w:p w14:paraId="1B69E7A0" w14:textId="77777777" w:rsidR="001E30EC" w:rsidRPr="005D0BC5" w:rsidRDefault="00FE3BDA" w:rsidP="00FE3BDA">
      <w:pPr>
        <w:tabs>
          <w:tab w:val="left" w:pos="360"/>
        </w:tabs>
        <w:jc w:val="center"/>
        <w:rPr>
          <w:sz w:val="24"/>
          <w:szCs w:val="24"/>
        </w:rPr>
      </w:pPr>
      <w:r>
        <w:rPr>
          <w:sz w:val="24"/>
          <w:szCs w:val="24"/>
        </w:rPr>
        <w:br w:type="page"/>
      </w:r>
    </w:p>
    <w:p w14:paraId="48E7B11A" w14:textId="77777777" w:rsidR="003F6413" w:rsidRPr="0081520C" w:rsidRDefault="008418B9" w:rsidP="008418B9">
      <w:pPr>
        <w:rPr>
          <w:b/>
          <w:bCs/>
          <w:sz w:val="24"/>
          <w:szCs w:val="24"/>
        </w:rPr>
      </w:pPr>
      <w:r>
        <w:rPr>
          <w:b/>
          <w:bCs/>
          <w:sz w:val="24"/>
          <w:szCs w:val="24"/>
        </w:rPr>
        <w:t xml:space="preserve">                                                                </w:t>
      </w:r>
      <w:r w:rsidR="003F6413" w:rsidRPr="0081520C">
        <w:rPr>
          <w:b/>
          <w:bCs/>
          <w:sz w:val="24"/>
          <w:szCs w:val="24"/>
        </w:rPr>
        <w:t>ANEXO IX</w:t>
      </w:r>
    </w:p>
    <w:p w14:paraId="7B821353" w14:textId="77777777" w:rsidR="003F6413" w:rsidRPr="0081520C" w:rsidRDefault="003F6413" w:rsidP="00584E41">
      <w:pPr>
        <w:jc w:val="center"/>
        <w:rPr>
          <w:b/>
          <w:bCs/>
          <w:sz w:val="24"/>
          <w:szCs w:val="24"/>
        </w:rPr>
      </w:pPr>
      <w:r w:rsidRPr="0081520C">
        <w:rPr>
          <w:b/>
          <w:bCs/>
          <w:sz w:val="24"/>
          <w:szCs w:val="24"/>
        </w:rPr>
        <w:t>Modelo de Declaração de Responsabilidade Técnica</w:t>
      </w:r>
    </w:p>
    <w:tbl>
      <w:tblPr>
        <w:tblW w:w="9093" w:type="dxa"/>
        <w:tblInd w:w="-15" w:type="dxa"/>
        <w:tblLayout w:type="fixed"/>
        <w:tblCellMar>
          <w:left w:w="10" w:type="dxa"/>
          <w:right w:w="10" w:type="dxa"/>
        </w:tblCellMar>
        <w:tblLook w:val="04A0" w:firstRow="1" w:lastRow="0" w:firstColumn="1" w:lastColumn="0" w:noHBand="0" w:noVBand="1"/>
      </w:tblPr>
      <w:tblGrid>
        <w:gridCol w:w="275"/>
        <w:gridCol w:w="142"/>
        <w:gridCol w:w="4119"/>
        <w:gridCol w:w="1134"/>
        <w:gridCol w:w="3423"/>
      </w:tblGrid>
      <w:tr w:rsidR="001E5053" w:rsidRPr="005D0BC5" w14:paraId="6753F8E9" w14:textId="77777777" w:rsidTr="00D27BED">
        <w:trPr>
          <w:cantSplit/>
        </w:trPr>
        <w:tc>
          <w:tcPr>
            <w:tcW w:w="9093" w:type="dxa"/>
            <w:gridSpan w:val="5"/>
            <w:tcMar>
              <w:top w:w="0" w:type="dxa"/>
              <w:left w:w="2" w:type="dxa"/>
              <w:bottom w:w="0" w:type="dxa"/>
              <w:right w:w="2" w:type="dxa"/>
            </w:tcMar>
            <w:vAlign w:val="center"/>
          </w:tcPr>
          <w:p w14:paraId="482C5209"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3D20C9FB" w14:textId="77777777" w:rsidTr="00D27BED">
        <w:trPr>
          <w:cantSplit/>
        </w:trPr>
        <w:tc>
          <w:tcPr>
            <w:tcW w:w="9093" w:type="dxa"/>
            <w:gridSpan w:val="5"/>
            <w:tcMar>
              <w:top w:w="0" w:type="dxa"/>
              <w:left w:w="2" w:type="dxa"/>
              <w:bottom w:w="0" w:type="dxa"/>
              <w:right w:w="2" w:type="dxa"/>
            </w:tcMar>
            <w:vAlign w:val="center"/>
          </w:tcPr>
          <w:p w14:paraId="1B80F417" w14:textId="57D2A340" w:rsidR="001E5053" w:rsidRPr="005D0BC5" w:rsidRDefault="001E5053" w:rsidP="00555159">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555159">
              <w:rPr>
                <w:rFonts w:ascii="Times New Roman" w:hAnsi="Times New Roman" w:cs="Times New Roman"/>
                <w:noProof/>
                <w:color w:val="000000"/>
                <w:sz w:val="24"/>
                <w:szCs w:val="24"/>
              </w:rPr>
              <w:t>CONSELHEIRO MAIRINCK</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250D19E5" w14:textId="77777777" w:rsidTr="00D27BED">
        <w:trPr>
          <w:cantSplit/>
        </w:trPr>
        <w:tc>
          <w:tcPr>
            <w:tcW w:w="9093" w:type="dxa"/>
            <w:gridSpan w:val="5"/>
            <w:tcMar>
              <w:top w:w="0" w:type="dxa"/>
              <w:left w:w="2" w:type="dxa"/>
              <w:bottom w:w="0" w:type="dxa"/>
              <w:right w:w="2" w:type="dxa"/>
            </w:tcMar>
            <w:vAlign w:val="center"/>
          </w:tcPr>
          <w:p w14:paraId="2DF181CB"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3F6413" w:rsidRPr="005D0BC5" w14:paraId="5D81C103" w14:textId="77777777" w:rsidTr="00D27BED">
        <w:trPr>
          <w:cantSplit/>
        </w:trPr>
        <w:tc>
          <w:tcPr>
            <w:tcW w:w="9093" w:type="dxa"/>
            <w:gridSpan w:val="5"/>
            <w:tcMar>
              <w:top w:w="0" w:type="dxa"/>
              <w:left w:w="2" w:type="dxa"/>
              <w:bottom w:w="0" w:type="dxa"/>
              <w:right w:w="2" w:type="dxa"/>
            </w:tcMar>
            <w:vAlign w:val="center"/>
          </w:tcPr>
          <w:p w14:paraId="02A7352B"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63AF7754"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O abaixo-assinado, na qualidade de responsável legal pela empresa _______________________ vem, pela presente, indicar a V.Sas. o(s) profissional(is) Responsável(is) Técnico(s)</w:t>
            </w:r>
            <w:r w:rsidR="0031252A" w:rsidRPr="005D0BC5">
              <w:rPr>
                <w:rFonts w:ascii="Times New Roman" w:eastAsia="Times New Roman" w:hAnsi="Times New Roman" w:cs="Times New Roman"/>
                <w:sz w:val="24"/>
                <w:szCs w:val="24"/>
                <w:shd w:val="clear" w:color="auto" w:fill="FFFFFF"/>
              </w:rPr>
              <w:t xml:space="preserve"> que atuarão na execução do contrato</w:t>
            </w:r>
            <w:r w:rsidRPr="005D0BC5">
              <w:rPr>
                <w:rFonts w:ascii="Times New Roman" w:eastAsia="Times New Roman" w:hAnsi="Times New Roman" w:cs="Times New Roman"/>
                <w:sz w:val="24"/>
                <w:szCs w:val="24"/>
                <w:shd w:val="clear" w:color="auto" w:fill="FFFFFF"/>
              </w:rPr>
              <w:t xml:space="preserve">, de acordo com a Lei Federal n.º 5.194/1966 e com as Resoluções n.º 218/73 e n.º 317/83 do CONFEA – Conselho Federal de Engenharia e Agronomia, com a Lei Federal n.º 12.378/2010 e com o § 9.º do art. 67 da Lei Federal </w:t>
            </w:r>
            <w:r w:rsidRPr="005D0BC5">
              <w:rPr>
                <w:rFonts w:ascii="Times New Roman" w:hAnsi="Times New Roman" w:cs="Times New Roman"/>
                <w:sz w:val="24"/>
                <w:szCs w:val="24"/>
                <w:shd w:val="clear" w:color="auto" w:fill="FFFFFF"/>
              </w:rPr>
              <w:t>n.º</w:t>
            </w:r>
            <w:r w:rsidRPr="005D0BC5">
              <w:rPr>
                <w:rFonts w:ascii="Times New Roman" w:eastAsia="Times New Roman" w:hAnsi="Times New Roman" w:cs="Times New Roman"/>
                <w:sz w:val="24"/>
                <w:szCs w:val="24"/>
                <w:shd w:val="clear" w:color="auto" w:fill="FFFFFF"/>
              </w:rPr>
              <w:t xml:space="preserve"> 14.133/2021, caso venhamos a vencer a referida licitação.</w:t>
            </w:r>
          </w:p>
        </w:tc>
      </w:tr>
      <w:tr w:rsidR="003F6413" w:rsidRPr="005D0BC5" w14:paraId="1CFB4906" w14:textId="77777777" w:rsidTr="00D27BED">
        <w:trPr>
          <w:cantSplit/>
        </w:trPr>
        <w:tc>
          <w:tcPr>
            <w:tcW w:w="9093" w:type="dxa"/>
            <w:gridSpan w:val="5"/>
            <w:tcMar>
              <w:top w:w="0" w:type="dxa"/>
              <w:left w:w="2" w:type="dxa"/>
              <w:bottom w:w="0" w:type="dxa"/>
              <w:right w:w="2" w:type="dxa"/>
            </w:tcMar>
          </w:tcPr>
          <w:p w14:paraId="55D6655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341A20E2" w14:textId="77777777" w:rsidTr="00D27BED">
        <w:trPr>
          <w:cantSplit/>
        </w:trPr>
        <w:tc>
          <w:tcPr>
            <w:tcW w:w="9093" w:type="dxa"/>
            <w:gridSpan w:val="5"/>
            <w:tcMar>
              <w:top w:w="0" w:type="dxa"/>
              <w:left w:w="2" w:type="dxa"/>
              <w:bottom w:w="0" w:type="dxa"/>
              <w:right w:w="2" w:type="dxa"/>
            </w:tcMar>
          </w:tcPr>
          <w:p w14:paraId="6F2D3368"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Profissional(is) Responsável(is) Técnico(s) pelos serviços contratados: (*)</w:t>
            </w:r>
          </w:p>
        </w:tc>
      </w:tr>
      <w:tr w:rsidR="003F6413" w:rsidRPr="005D0BC5" w14:paraId="0ECF60F6" w14:textId="77777777" w:rsidTr="00D27BED">
        <w:trPr>
          <w:cantSplit/>
        </w:trPr>
        <w:tc>
          <w:tcPr>
            <w:tcW w:w="275" w:type="dxa"/>
            <w:vMerge w:val="restart"/>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96C3A91" w14:textId="77777777" w:rsidR="003F6413" w:rsidRPr="005D0BC5" w:rsidRDefault="003F6413" w:rsidP="00584E41">
            <w:pPr>
              <w:pStyle w:val="BodyText21"/>
              <w:widowControl w:val="0"/>
              <w:spacing w:after="0" w:line="240" w:lineRule="auto"/>
              <w:jc w:val="center"/>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80FBCEA"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 ____________________________</w:t>
            </w:r>
          </w:p>
        </w:tc>
      </w:tr>
      <w:tr w:rsidR="003F6413" w:rsidRPr="005D0BC5" w14:paraId="46968270"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4C76BE6" w14:textId="77777777" w:rsidR="003F6413" w:rsidRPr="005D0BC5" w:rsidRDefault="003F6413" w:rsidP="00584E41">
            <w:pPr>
              <w:suppressAutoHyphens w:val="0"/>
              <w:rPr>
                <w:rFonts w:eastAsia="NSimSun"/>
                <w:sz w:val="24"/>
                <w:szCs w:val="24"/>
              </w:rPr>
            </w:pPr>
          </w:p>
        </w:tc>
        <w:tc>
          <w:tcPr>
            <w:tcW w:w="5395"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18328AD"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Título:</w:t>
            </w:r>
          </w:p>
        </w:tc>
        <w:tc>
          <w:tcPr>
            <w:tcW w:w="3423"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FBC51B0"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tc>
      </w:tr>
      <w:tr w:rsidR="003F6413" w:rsidRPr="005D0BC5" w14:paraId="73DB0324"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16D0B1"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150CD26"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Atribuição: Responsável pelo(a) _______________________________________________ (**)</w:t>
            </w:r>
          </w:p>
        </w:tc>
      </w:tr>
      <w:tr w:rsidR="003F6413" w:rsidRPr="005D0BC5" w14:paraId="0323B683"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4148233"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1D3BDC4"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3F6413" w:rsidRPr="005D0BC5" w14:paraId="6249D409" w14:textId="77777777" w:rsidTr="00D27BED">
        <w:trPr>
          <w:cantSplit/>
        </w:trPr>
        <w:tc>
          <w:tcPr>
            <w:tcW w:w="9093" w:type="dxa"/>
            <w:gridSpan w:val="5"/>
            <w:tcMar>
              <w:top w:w="0" w:type="dxa"/>
              <w:left w:w="2" w:type="dxa"/>
              <w:bottom w:w="0" w:type="dxa"/>
              <w:right w:w="2" w:type="dxa"/>
            </w:tcMar>
          </w:tcPr>
          <w:p w14:paraId="0C1D7CCF"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E9F8FCA" w14:textId="77777777" w:rsidTr="00D27BED">
        <w:trPr>
          <w:cantSplit/>
        </w:trPr>
        <w:tc>
          <w:tcPr>
            <w:tcW w:w="275" w:type="dxa"/>
            <w:vMerge w:val="restart"/>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5584F00" w14:textId="77777777" w:rsidR="003F6413" w:rsidRPr="005D0BC5" w:rsidRDefault="003F6413" w:rsidP="00584E41">
            <w:pPr>
              <w:pStyle w:val="BodyText21"/>
              <w:widowControl w:val="0"/>
              <w:spacing w:after="0" w:line="240" w:lineRule="auto"/>
              <w:jc w:val="center"/>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7DB9993"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tc>
      </w:tr>
      <w:tr w:rsidR="003F6413" w:rsidRPr="005D0BC5" w14:paraId="125EF3E8"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A5C2E18" w14:textId="77777777" w:rsidR="003F6413" w:rsidRPr="005D0BC5" w:rsidRDefault="003F6413" w:rsidP="00584E41">
            <w:pPr>
              <w:suppressAutoHyphens w:val="0"/>
              <w:rPr>
                <w:rFonts w:eastAsia="NSimSun"/>
                <w:sz w:val="24"/>
                <w:szCs w:val="24"/>
              </w:rPr>
            </w:pPr>
          </w:p>
        </w:tc>
        <w:tc>
          <w:tcPr>
            <w:tcW w:w="5395"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D613658"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Título:</w:t>
            </w:r>
          </w:p>
        </w:tc>
        <w:tc>
          <w:tcPr>
            <w:tcW w:w="3423"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56EAFE6"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tc>
      </w:tr>
      <w:tr w:rsidR="003F6413" w:rsidRPr="005D0BC5" w14:paraId="7A6A738B"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FBFCD97"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5C3F108A"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Atribuição: Responsável pelo(a) _______________________________________________ (**)</w:t>
            </w:r>
          </w:p>
        </w:tc>
      </w:tr>
      <w:tr w:rsidR="003F6413" w:rsidRPr="005D0BC5" w14:paraId="3AEF85D3" w14:textId="77777777" w:rsidTr="00D27BED">
        <w:trPr>
          <w:cantSplit/>
        </w:trPr>
        <w:tc>
          <w:tcPr>
            <w:tcW w:w="275" w:type="dxa"/>
            <w:vMerge/>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0DF8D89" w14:textId="77777777" w:rsidR="003F6413" w:rsidRPr="005D0BC5" w:rsidRDefault="003F6413" w:rsidP="00584E41">
            <w:pPr>
              <w:suppressAutoHyphens w:val="0"/>
              <w:rPr>
                <w:rFonts w:eastAsia="NSimSun"/>
                <w:sz w:val="24"/>
                <w:szCs w:val="24"/>
              </w:rPr>
            </w:pPr>
          </w:p>
        </w:tc>
        <w:tc>
          <w:tcPr>
            <w:tcW w:w="8818"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B45AC4A" w14:textId="77777777" w:rsidR="003F6413" w:rsidRPr="005D0BC5" w:rsidRDefault="003F6413" w:rsidP="00584E41">
            <w:pPr>
              <w:pStyle w:val="BodyText21"/>
              <w:widowControl w:val="0"/>
              <w:spacing w:after="0" w:line="240" w:lineRule="auto"/>
              <w:ind w:left="57"/>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3F6413" w:rsidRPr="005D0BC5" w14:paraId="6846D03D" w14:textId="77777777" w:rsidTr="00D27BED">
        <w:trPr>
          <w:cantSplit/>
        </w:trPr>
        <w:tc>
          <w:tcPr>
            <w:tcW w:w="9093" w:type="dxa"/>
            <w:gridSpan w:val="5"/>
            <w:tcMar>
              <w:top w:w="0" w:type="dxa"/>
              <w:left w:w="2" w:type="dxa"/>
              <w:bottom w:w="0" w:type="dxa"/>
              <w:right w:w="2" w:type="dxa"/>
            </w:tcMar>
          </w:tcPr>
          <w:p w14:paraId="11EDBBB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AACB4AB" w14:textId="77777777" w:rsidTr="00D27BED">
        <w:trPr>
          <w:cantSplit/>
        </w:trPr>
        <w:tc>
          <w:tcPr>
            <w:tcW w:w="275" w:type="dxa"/>
            <w:tcMar>
              <w:top w:w="0" w:type="dxa"/>
              <w:left w:w="2" w:type="dxa"/>
              <w:bottom w:w="0" w:type="dxa"/>
              <w:right w:w="2" w:type="dxa"/>
            </w:tcMar>
          </w:tcPr>
          <w:p w14:paraId="7FAFAAE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8818" w:type="dxa"/>
            <w:gridSpan w:val="4"/>
            <w:tcMar>
              <w:top w:w="0" w:type="dxa"/>
              <w:left w:w="2" w:type="dxa"/>
              <w:bottom w:w="0" w:type="dxa"/>
              <w:right w:w="2" w:type="dxa"/>
            </w:tcMar>
          </w:tcPr>
          <w:p w14:paraId="113CF5C1"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Obs.: Repetir com os dados solicitados acima até completar a equipe técnica proposta</w:t>
            </w:r>
          </w:p>
        </w:tc>
      </w:tr>
      <w:tr w:rsidR="003F6413" w:rsidRPr="005D0BC5" w14:paraId="3F4DF921" w14:textId="77777777" w:rsidTr="00D27BED">
        <w:trPr>
          <w:cantSplit/>
        </w:trPr>
        <w:tc>
          <w:tcPr>
            <w:tcW w:w="9093" w:type="dxa"/>
            <w:gridSpan w:val="5"/>
            <w:tcMar>
              <w:top w:w="0" w:type="dxa"/>
              <w:left w:w="2" w:type="dxa"/>
              <w:bottom w:w="0" w:type="dxa"/>
              <w:right w:w="2" w:type="dxa"/>
            </w:tcMar>
          </w:tcPr>
          <w:p w14:paraId="7E9BEFD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22A481BD" w14:textId="77777777" w:rsidTr="00D27BED">
        <w:trPr>
          <w:cantSplit/>
        </w:trPr>
        <w:tc>
          <w:tcPr>
            <w:tcW w:w="9093" w:type="dxa"/>
            <w:gridSpan w:val="5"/>
            <w:tcMar>
              <w:top w:w="0" w:type="dxa"/>
              <w:left w:w="2" w:type="dxa"/>
              <w:bottom w:w="0" w:type="dxa"/>
              <w:right w:w="2" w:type="dxa"/>
            </w:tcMar>
            <w:vAlign w:val="center"/>
          </w:tcPr>
          <w:p w14:paraId="2D5B4CF8"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Os referidos responsáveis registrarão as Anotações de Responsabilidade Técnica – ARTs no CREA e/ou os Registros de Responsabilidade Técnica – RRTs no CAU, conforme preceitua o artigo 1º da Lei Federal n.º 6.496/1977 e o artigo 20 da Lei Federal n.º 5.194/1966, antes do início da obra, ficando sujeito a aplicação de penalidades previstas na legislação vigente e no Edital da presente licitação.</w:t>
            </w:r>
          </w:p>
        </w:tc>
      </w:tr>
      <w:tr w:rsidR="003F6413" w:rsidRPr="005D0BC5" w14:paraId="78A1E096" w14:textId="77777777" w:rsidTr="00D27BED">
        <w:trPr>
          <w:cantSplit/>
        </w:trPr>
        <w:tc>
          <w:tcPr>
            <w:tcW w:w="9093" w:type="dxa"/>
            <w:gridSpan w:val="5"/>
            <w:tcMar>
              <w:top w:w="0" w:type="dxa"/>
              <w:left w:w="2" w:type="dxa"/>
              <w:bottom w:w="0" w:type="dxa"/>
              <w:right w:w="2" w:type="dxa"/>
            </w:tcMar>
          </w:tcPr>
          <w:p w14:paraId="1C11F99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13410031" w14:textId="77777777" w:rsidTr="00D27BED">
        <w:trPr>
          <w:cantSplit/>
        </w:trPr>
        <w:tc>
          <w:tcPr>
            <w:tcW w:w="9093" w:type="dxa"/>
            <w:gridSpan w:val="5"/>
            <w:tcMar>
              <w:top w:w="0" w:type="dxa"/>
              <w:left w:w="2" w:type="dxa"/>
              <w:bottom w:w="0" w:type="dxa"/>
              <w:right w:w="2" w:type="dxa"/>
            </w:tcMar>
          </w:tcPr>
          <w:p w14:paraId="7531D18D"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05318F19" w14:textId="77777777" w:rsidTr="00D27BED">
        <w:trPr>
          <w:cantSplit/>
        </w:trPr>
        <w:tc>
          <w:tcPr>
            <w:tcW w:w="9093" w:type="dxa"/>
            <w:gridSpan w:val="5"/>
            <w:tcMar>
              <w:top w:w="0" w:type="dxa"/>
              <w:left w:w="2" w:type="dxa"/>
              <w:bottom w:w="0" w:type="dxa"/>
              <w:right w:w="2" w:type="dxa"/>
            </w:tcMar>
          </w:tcPr>
          <w:p w14:paraId="3FB115EB"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07A2A21B"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72108511" w14:textId="77777777" w:rsidTr="00D27BED">
        <w:trPr>
          <w:cantSplit/>
        </w:trPr>
        <w:tc>
          <w:tcPr>
            <w:tcW w:w="4536" w:type="dxa"/>
            <w:gridSpan w:val="3"/>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94B68C7"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3CFF8B10"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3286A673"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72AC681C" w14:textId="77777777" w:rsidR="003F6413" w:rsidRPr="005D0BC5" w:rsidRDefault="003F6413" w:rsidP="00584E41">
            <w:pPr>
              <w:pStyle w:val="TableHeading"/>
              <w:widowControl w:val="0"/>
              <w:spacing w:after="0" w:line="240" w:lineRule="auto"/>
              <w:jc w:val="left"/>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57"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5B22EE4F"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Responsável(is) Técnico(s) (quando couber):</w:t>
            </w:r>
          </w:p>
          <w:p w14:paraId="661D3B84"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0A812999"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CREA e/ou CAU N.º</w:t>
            </w:r>
          </w:p>
          <w:p w14:paraId="1825829D"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r w:rsidR="003F6413" w:rsidRPr="005D0BC5" w14:paraId="3A4B28A4" w14:textId="77777777" w:rsidTr="00D27BED">
        <w:trPr>
          <w:cantSplit/>
        </w:trPr>
        <w:tc>
          <w:tcPr>
            <w:tcW w:w="9093" w:type="dxa"/>
            <w:gridSpan w:val="5"/>
            <w:tcMar>
              <w:top w:w="0" w:type="dxa"/>
              <w:left w:w="2" w:type="dxa"/>
              <w:bottom w:w="0" w:type="dxa"/>
              <w:right w:w="2" w:type="dxa"/>
            </w:tcMar>
          </w:tcPr>
          <w:p w14:paraId="7ECDDAA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720C82D9" w14:textId="77777777" w:rsidTr="00D27BED">
        <w:trPr>
          <w:cantSplit/>
        </w:trPr>
        <w:tc>
          <w:tcPr>
            <w:tcW w:w="417" w:type="dxa"/>
            <w:gridSpan w:val="2"/>
            <w:tcBorders>
              <w:top w:val="single" w:sz="4" w:space="0" w:color="000080"/>
              <w:left w:val="single" w:sz="4" w:space="0" w:color="000080"/>
              <w:bottom w:val="single" w:sz="4" w:space="0" w:color="000080"/>
            </w:tcBorders>
            <w:tcMar>
              <w:top w:w="0" w:type="dxa"/>
              <w:left w:w="2" w:type="dxa"/>
              <w:bottom w:w="0" w:type="dxa"/>
              <w:right w:w="2" w:type="dxa"/>
            </w:tcMar>
          </w:tcPr>
          <w:p w14:paraId="7062F6EA" w14:textId="77777777" w:rsidR="003F6413" w:rsidRPr="005D0BC5" w:rsidRDefault="003F6413" w:rsidP="00584E41">
            <w:pPr>
              <w:pStyle w:val="BodyText21"/>
              <w:widowControl w:val="0"/>
              <w:spacing w:after="0" w:line="240" w:lineRule="auto"/>
              <w:jc w:val="center"/>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w:t>
            </w:r>
          </w:p>
        </w:tc>
        <w:tc>
          <w:tcPr>
            <w:tcW w:w="8676"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1FA758F5"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Indicar todos os responsáveis técnicos (engenheiros, arquitetos, etc.) que compõem a equipe técnica proposta.</w:t>
            </w:r>
          </w:p>
        </w:tc>
      </w:tr>
      <w:tr w:rsidR="003F6413" w:rsidRPr="005D0BC5" w14:paraId="3D895757" w14:textId="77777777" w:rsidTr="00D27BED">
        <w:trPr>
          <w:cantSplit/>
        </w:trPr>
        <w:tc>
          <w:tcPr>
            <w:tcW w:w="417" w:type="dxa"/>
            <w:gridSpan w:val="2"/>
            <w:tcBorders>
              <w:top w:val="single" w:sz="4" w:space="0" w:color="000080"/>
              <w:left w:val="single" w:sz="4" w:space="0" w:color="000080"/>
              <w:bottom w:val="single" w:sz="4" w:space="0" w:color="000080"/>
            </w:tcBorders>
            <w:tcMar>
              <w:top w:w="0" w:type="dxa"/>
              <w:left w:w="2" w:type="dxa"/>
              <w:bottom w:w="0" w:type="dxa"/>
              <w:right w:w="2" w:type="dxa"/>
            </w:tcMar>
          </w:tcPr>
          <w:p w14:paraId="6504A27C" w14:textId="77777777" w:rsidR="003F6413" w:rsidRPr="005D0BC5" w:rsidRDefault="003F6413" w:rsidP="00584E41">
            <w:pPr>
              <w:pStyle w:val="BodyText21"/>
              <w:widowControl w:val="0"/>
              <w:spacing w:after="0" w:line="240" w:lineRule="auto"/>
              <w:jc w:val="center"/>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w:t>
            </w:r>
          </w:p>
        </w:tc>
        <w:tc>
          <w:tcPr>
            <w:tcW w:w="8676"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DDA5F5C"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Indicar qual é o tipo do serviço sob a responsabilidade do profissional indicado e conforme a equipe técnica proposta.</w:t>
            </w:r>
          </w:p>
        </w:tc>
      </w:tr>
    </w:tbl>
    <w:p w14:paraId="58E87574" w14:textId="77777777" w:rsidR="003F6413" w:rsidRPr="005D0BC5" w:rsidRDefault="003F6413" w:rsidP="00584E41">
      <w:pPr>
        <w:tabs>
          <w:tab w:val="left" w:pos="360"/>
        </w:tabs>
        <w:jc w:val="center"/>
        <w:rPr>
          <w:sz w:val="24"/>
          <w:szCs w:val="24"/>
        </w:rPr>
      </w:pPr>
    </w:p>
    <w:p w14:paraId="68EEBC9A" w14:textId="77777777" w:rsidR="003F6413" w:rsidRPr="005D0BC5" w:rsidRDefault="003F6413" w:rsidP="00584E41">
      <w:pPr>
        <w:tabs>
          <w:tab w:val="left" w:pos="360"/>
        </w:tabs>
        <w:jc w:val="center"/>
        <w:rPr>
          <w:sz w:val="24"/>
          <w:szCs w:val="24"/>
        </w:rPr>
      </w:pPr>
    </w:p>
    <w:p w14:paraId="29C65B81" w14:textId="77777777" w:rsidR="003F6413" w:rsidRPr="005D0BC5" w:rsidRDefault="003F6413" w:rsidP="00584E41">
      <w:pPr>
        <w:tabs>
          <w:tab w:val="left" w:pos="360"/>
        </w:tabs>
        <w:jc w:val="center"/>
        <w:rPr>
          <w:sz w:val="24"/>
          <w:szCs w:val="24"/>
        </w:rPr>
      </w:pPr>
    </w:p>
    <w:p w14:paraId="39B12B7F" w14:textId="77777777" w:rsidR="008418B9" w:rsidRDefault="008418B9">
      <w:r>
        <w:br w:type="page"/>
      </w:r>
    </w:p>
    <w:tbl>
      <w:tblPr>
        <w:tblW w:w="9146" w:type="dxa"/>
        <w:tblInd w:w="-15" w:type="dxa"/>
        <w:tblLayout w:type="fixed"/>
        <w:tblCellMar>
          <w:left w:w="10" w:type="dxa"/>
          <w:right w:w="10" w:type="dxa"/>
        </w:tblCellMar>
        <w:tblLook w:val="04A0" w:firstRow="1" w:lastRow="0" w:firstColumn="1" w:lastColumn="0" w:noHBand="0" w:noVBand="1"/>
      </w:tblPr>
      <w:tblGrid>
        <w:gridCol w:w="537"/>
        <w:gridCol w:w="695"/>
        <w:gridCol w:w="142"/>
        <w:gridCol w:w="702"/>
        <w:gridCol w:w="1678"/>
        <w:gridCol w:w="736"/>
        <w:gridCol w:w="1131"/>
        <w:gridCol w:w="1900"/>
        <w:gridCol w:w="1524"/>
        <w:gridCol w:w="101"/>
      </w:tblGrid>
      <w:tr w:rsidR="003F6413" w:rsidRPr="005D0BC5" w14:paraId="2FAEABFC" w14:textId="77777777" w:rsidTr="003F6413">
        <w:trPr>
          <w:cantSplit/>
        </w:trPr>
        <w:tc>
          <w:tcPr>
            <w:tcW w:w="9045" w:type="dxa"/>
            <w:gridSpan w:val="9"/>
            <w:tcMar>
              <w:top w:w="0" w:type="dxa"/>
              <w:left w:w="2" w:type="dxa"/>
              <w:bottom w:w="0" w:type="dxa"/>
              <w:right w:w="2" w:type="dxa"/>
            </w:tcMar>
          </w:tcPr>
          <w:p w14:paraId="5CDE737D" w14:textId="77777777" w:rsidR="003F6413" w:rsidRPr="005D0BC5" w:rsidRDefault="003F6413" w:rsidP="008418B9">
            <w:pPr>
              <w:pStyle w:val="BodyText21"/>
              <w:widowControl w:val="0"/>
              <w:spacing w:after="0" w:line="240" w:lineRule="auto"/>
              <w:jc w:val="center"/>
              <w:rPr>
                <w:rFonts w:ascii="Times New Roman" w:hAnsi="Times New Roman" w:cs="Times New Roman"/>
                <w:b/>
                <w:bCs/>
                <w:sz w:val="24"/>
                <w:szCs w:val="24"/>
              </w:rPr>
            </w:pPr>
            <w:r w:rsidRPr="005D0BC5">
              <w:rPr>
                <w:rFonts w:ascii="Times New Roman" w:hAnsi="Times New Roman" w:cs="Times New Roman"/>
                <w:b/>
                <w:bCs/>
                <w:sz w:val="24"/>
                <w:szCs w:val="24"/>
              </w:rPr>
              <w:t>ANEXO X</w:t>
            </w:r>
          </w:p>
          <w:p w14:paraId="5D015FC5" w14:textId="77777777" w:rsidR="003F6413" w:rsidRPr="005D0BC5" w:rsidRDefault="003F6413" w:rsidP="00584E41">
            <w:pPr>
              <w:pStyle w:val="BodyText21"/>
              <w:widowControl w:val="0"/>
              <w:spacing w:after="0" w:line="240" w:lineRule="auto"/>
              <w:jc w:val="center"/>
              <w:rPr>
                <w:rFonts w:ascii="Times New Roman" w:hAnsi="Times New Roman" w:cs="Times New Roman"/>
                <w:b/>
                <w:bCs/>
                <w:sz w:val="24"/>
                <w:szCs w:val="24"/>
                <w:shd w:val="clear" w:color="auto" w:fill="FFFFFF"/>
              </w:rPr>
            </w:pPr>
            <w:r w:rsidRPr="005D0BC5">
              <w:rPr>
                <w:rFonts w:ascii="Times New Roman" w:hAnsi="Times New Roman" w:cs="Times New Roman"/>
                <w:b/>
                <w:bCs/>
                <w:sz w:val="24"/>
                <w:szCs w:val="24"/>
              </w:rPr>
              <w:t xml:space="preserve">Modelo de Declaração </w:t>
            </w:r>
            <w:r w:rsidR="00943124" w:rsidRPr="005D0BC5">
              <w:rPr>
                <w:rFonts w:ascii="Times New Roman" w:hAnsi="Times New Roman" w:cs="Times New Roman"/>
                <w:b/>
                <w:bCs/>
                <w:sz w:val="24"/>
                <w:szCs w:val="24"/>
              </w:rPr>
              <w:t>d</w:t>
            </w:r>
            <w:r w:rsidRPr="005D0BC5">
              <w:rPr>
                <w:rFonts w:ascii="Times New Roman" w:hAnsi="Times New Roman" w:cs="Times New Roman"/>
                <w:b/>
                <w:bCs/>
                <w:sz w:val="24"/>
                <w:szCs w:val="24"/>
              </w:rPr>
              <w:t>e Capacidade Operacional Financeira</w:t>
            </w:r>
          </w:p>
        </w:tc>
        <w:tc>
          <w:tcPr>
            <w:tcW w:w="101" w:type="dxa"/>
            <w:tcMar>
              <w:top w:w="0" w:type="dxa"/>
              <w:left w:w="0" w:type="dxa"/>
              <w:bottom w:w="0" w:type="dxa"/>
              <w:right w:w="0" w:type="dxa"/>
            </w:tcMar>
          </w:tcPr>
          <w:p w14:paraId="18C3EED9"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35A3A4DC" w14:textId="77777777" w:rsidTr="003F6413">
        <w:trPr>
          <w:cantSplit/>
        </w:trPr>
        <w:tc>
          <w:tcPr>
            <w:tcW w:w="9045" w:type="dxa"/>
            <w:gridSpan w:val="9"/>
            <w:tcMar>
              <w:top w:w="0" w:type="dxa"/>
              <w:left w:w="2" w:type="dxa"/>
              <w:bottom w:w="0" w:type="dxa"/>
              <w:right w:w="2" w:type="dxa"/>
            </w:tcMar>
          </w:tcPr>
          <w:p w14:paraId="5B08C261"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7A15E94A"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1E5053" w:rsidRPr="005D0BC5" w14:paraId="4B506310" w14:textId="77777777" w:rsidTr="003F6413">
        <w:trPr>
          <w:cantSplit/>
        </w:trPr>
        <w:tc>
          <w:tcPr>
            <w:tcW w:w="9045" w:type="dxa"/>
            <w:gridSpan w:val="9"/>
            <w:tcMar>
              <w:top w:w="0" w:type="dxa"/>
              <w:left w:w="2" w:type="dxa"/>
              <w:bottom w:w="0" w:type="dxa"/>
              <w:right w:w="2" w:type="dxa"/>
            </w:tcMar>
            <w:vAlign w:val="center"/>
          </w:tcPr>
          <w:p w14:paraId="61F851D4"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c>
          <w:tcPr>
            <w:tcW w:w="101" w:type="dxa"/>
            <w:tcMar>
              <w:top w:w="0" w:type="dxa"/>
              <w:left w:w="0" w:type="dxa"/>
              <w:bottom w:w="0" w:type="dxa"/>
              <w:right w:w="0" w:type="dxa"/>
            </w:tcMar>
          </w:tcPr>
          <w:p w14:paraId="0E681DEA" w14:textId="77777777" w:rsidR="001E5053" w:rsidRPr="005D0BC5" w:rsidRDefault="001E5053" w:rsidP="00584E41">
            <w:pPr>
              <w:pStyle w:val="Standard"/>
              <w:snapToGrid w:val="0"/>
              <w:spacing w:after="0" w:line="240" w:lineRule="auto"/>
              <w:rPr>
                <w:rFonts w:ascii="Times New Roman" w:hAnsi="Times New Roman"/>
                <w:sz w:val="24"/>
                <w:szCs w:val="24"/>
              </w:rPr>
            </w:pPr>
          </w:p>
        </w:tc>
      </w:tr>
      <w:tr w:rsidR="001E5053" w:rsidRPr="005D0BC5" w14:paraId="6E55D96B" w14:textId="77777777" w:rsidTr="003F6413">
        <w:trPr>
          <w:cantSplit/>
        </w:trPr>
        <w:tc>
          <w:tcPr>
            <w:tcW w:w="9045" w:type="dxa"/>
            <w:gridSpan w:val="9"/>
            <w:tcMar>
              <w:top w:w="0" w:type="dxa"/>
              <w:left w:w="2" w:type="dxa"/>
              <w:bottom w:w="0" w:type="dxa"/>
              <w:right w:w="2" w:type="dxa"/>
            </w:tcMar>
            <w:vAlign w:val="center"/>
          </w:tcPr>
          <w:p w14:paraId="65F53A79" w14:textId="60602633" w:rsidR="001E5053" w:rsidRPr="005D0BC5" w:rsidRDefault="001E5053" w:rsidP="00555159">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555159" w:rsidRPr="00555159">
              <w:rPr>
                <w:rFonts w:ascii="Times New Roman" w:hAnsi="Times New Roman" w:cs="Times New Roman"/>
                <w:noProof/>
                <w:color w:val="000000"/>
                <w:sz w:val="24"/>
                <w:szCs w:val="24"/>
              </w:rPr>
              <w:t>CONSELHEIRO MAIRINCK</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c>
          <w:tcPr>
            <w:tcW w:w="101" w:type="dxa"/>
            <w:tcMar>
              <w:top w:w="0" w:type="dxa"/>
              <w:left w:w="0" w:type="dxa"/>
              <w:bottom w:w="0" w:type="dxa"/>
              <w:right w:w="0" w:type="dxa"/>
            </w:tcMar>
          </w:tcPr>
          <w:p w14:paraId="0BD10FBF" w14:textId="77777777" w:rsidR="001E5053" w:rsidRPr="005D0BC5" w:rsidRDefault="001E5053" w:rsidP="00584E41">
            <w:pPr>
              <w:pStyle w:val="Standard"/>
              <w:snapToGrid w:val="0"/>
              <w:spacing w:after="0" w:line="240" w:lineRule="auto"/>
              <w:rPr>
                <w:rFonts w:ascii="Times New Roman" w:hAnsi="Times New Roman"/>
                <w:sz w:val="24"/>
                <w:szCs w:val="24"/>
              </w:rPr>
            </w:pPr>
          </w:p>
        </w:tc>
      </w:tr>
      <w:tr w:rsidR="001E5053" w:rsidRPr="005D0BC5" w14:paraId="4E6665C9" w14:textId="77777777" w:rsidTr="003F6413">
        <w:trPr>
          <w:cantSplit/>
        </w:trPr>
        <w:tc>
          <w:tcPr>
            <w:tcW w:w="9045" w:type="dxa"/>
            <w:gridSpan w:val="9"/>
            <w:tcMar>
              <w:top w:w="0" w:type="dxa"/>
              <w:left w:w="2" w:type="dxa"/>
              <w:bottom w:w="0" w:type="dxa"/>
              <w:right w:w="2" w:type="dxa"/>
            </w:tcMar>
            <w:vAlign w:val="center"/>
          </w:tcPr>
          <w:p w14:paraId="6E82BF33"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c>
          <w:tcPr>
            <w:tcW w:w="101" w:type="dxa"/>
            <w:tcMar>
              <w:top w:w="0" w:type="dxa"/>
              <w:left w:w="0" w:type="dxa"/>
              <w:bottom w:w="0" w:type="dxa"/>
              <w:right w:w="0" w:type="dxa"/>
            </w:tcMar>
          </w:tcPr>
          <w:p w14:paraId="28EE05EF" w14:textId="77777777" w:rsidR="001E5053" w:rsidRPr="005D0BC5" w:rsidRDefault="001E5053" w:rsidP="00584E41">
            <w:pPr>
              <w:pStyle w:val="Standard"/>
              <w:snapToGrid w:val="0"/>
              <w:spacing w:after="0" w:line="240" w:lineRule="auto"/>
              <w:rPr>
                <w:rFonts w:ascii="Times New Roman" w:hAnsi="Times New Roman"/>
                <w:sz w:val="24"/>
                <w:szCs w:val="24"/>
              </w:rPr>
            </w:pPr>
          </w:p>
        </w:tc>
      </w:tr>
      <w:tr w:rsidR="003F6413" w:rsidRPr="005D0BC5" w14:paraId="088B02BE" w14:textId="77777777" w:rsidTr="003F6413">
        <w:trPr>
          <w:cantSplit/>
        </w:trPr>
        <w:tc>
          <w:tcPr>
            <w:tcW w:w="9045" w:type="dxa"/>
            <w:gridSpan w:val="9"/>
            <w:tcMar>
              <w:top w:w="0" w:type="dxa"/>
              <w:left w:w="2" w:type="dxa"/>
              <w:bottom w:w="0" w:type="dxa"/>
              <w:right w:w="2" w:type="dxa"/>
            </w:tcMar>
            <w:vAlign w:val="center"/>
          </w:tcPr>
          <w:p w14:paraId="495BA031"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5B1D5F47" w14:textId="77777777" w:rsidR="00A226BC" w:rsidRPr="005D0BC5" w:rsidRDefault="00A226BC"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10DCFAB7"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59A08ACE" w14:textId="77777777" w:rsidTr="003F6413">
        <w:trPr>
          <w:cantSplit/>
        </w:trPr>
        <w:tc>
          <w:tcPr>
            <w:tcW w:w="9045" w:type="dxa"/>
            <w:gridSpan w:val="9"/>
            <w:tcMar>
              <w:top w:w="0" w:type="dxa"/>
              <w:left w:w="2" w:type="dxa"/>
              <w:bottom w:w="0" w:type="dxa"/>
              <w:right w:w="2" w:type="dxa"/>
            </w:tcMar>
            <w:vAlign w:val="center"/>
          </w:tcPr>
          <w:p w14:paraId="57F4F8B5"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DECLARAMOS, nos termos do § 8º do art. 67 da Lei Federal </w:t>
            </w:r>
            <w:r w:rsidRPr="005D0BC5">
              <w:rPr>
                <w:rFonts w:ascii="Times New Roman" w:hAnsi="Times New Roman" w:cs="Times New Roman"/>
                <w:sz w:val="24"/>
                <w:szCs w:val="24"/>
                <w:shd w:val="clear" w:color="auto" w:fill="FFFFFF"/>
              </w:rPr>
              <w:t>n.º</w:t>
            </w:r>
            <w:r w:rsidRPr="005D0BC5">
              <w:rPr>
                <w:rFonts w:ascii="Times New Roman" w:eastAsia="Times New Roman" w:hAnsi="Times New Roman" w:cs="Times New Roman"/>
                <w:sz w:val="24"/>
                <w:szCs w:val="24"/>
                <w:shd w:val="clear" w:color="auto" w:fill="FFFFFF"/>
              </w:rPr>
              <w:t xml:space="preserve"> 14.133/2021, e sob as penas da lei, que a pessoa jurídica _______________________, estabelecida à ___________________________________________________, por mim legalmente representada, possui os compromissos assumidos abaixo que importam diminuição da capacidade operativa ou absorção de disponibilidade financeira, calculada est</w:t>
            </w:r>
            <w:r w:rsidR="0031252A" w:rsidRPr="005D0BC5">
              <w:rPr>
                <w:rFonts w:ascii="Times New Roman" w:eastAsia="Times New Roman" w:hAnsi="Times New Roman" w:cs="Times New Roman"/>
                <w:sz w:val="24"/>
                <w:szCs w:val="24"/>
                <w:shd w:val="clear" w:color="auto" w:fill="FFFFFF"/>
              </w:rPr>
              <w:t>a</w:t>
            </w:r>
            <w:r w:rsidRPr="005D0BC5">
              <w:rPr>
                <w:rFonts w:ascii="Times New Roman" w:eastAsia="Times New Roman" w:hAnsi="Times New Roman" w:cs="Times New Roman"/>
                <w:sz w:val="24"/>
                <w:szCs w:val="24"/>
                <w:shd w:val="clear" w:color="auto" w:fill="FFFFFF"/>
              </w:rPr>
              <w:t xml:space="preserve"> em função do patrimônio líquido atualizado e sua capacidade de rotação.</w:t>
            </w:r>
          </w:p>
        </w:tc>
        <w:tc>
          <w:tcPr>
            <w:tcW w:w="101" w:type="dxa"/>
            <w:tcMar>
              <w:top w:w="0" w:type="dxa"/>
              <w:left w:w="0" w:type="dxa"/>
              <w:bottom w:w="0" w:type="dxa"/>
              <w:right w:w="0" w:type="dxa"/>
            </w:tcMar>
          </w:tcPr>
          <w:p w14:paraId="6BF60EB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086CDBEC" w14:textId="77777777" w:rsidTr="003F6413">
        <w:trPr>
          <w:cantSplit/>
        </w:trPr>
        <w:tc>
          <w:tcPr>
            <w:tcW w:w="9045" w:type="dxa"/>
            <w:gridSpan w:val="9"/>
            <w:tcMar>
              <w:top w:w="0" w:type="dxa"/>
              <w:left w:w="2" w:type="dxa"/>
              <w:bottom w:w="0" w:type="dxa"/>
              <w:right w:w="2" w:type="dxa"/>
            </w:tcMar>
            <w:vAlign w:val="center"/>
          </w:tcPr>
          <w:p w14:paraId="7EF9DD5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52AE6BDD"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AD27C34" w14:textId="77777777" w:rsidTr="003F6413">
        <w:trPr>
          <w:cantSplit/>
        </w:trPr>
        <w:tc>
          <w:tcPr>
            <w:tcW w:w="9045" w:type="dxa"/>
            <w:gridSpan w:val="9"/>
            <w:tcMar>
              <w:top w:w="0" w:type="dxa"/>
              <w:left w:w="2" w:type="dxa"/>
              <w:bottom w:w="0" w:type="dxa"/>
              <w:right w:w="2" w:type="dxa"/>
            </w:tcMar>
            <w:vAlign w:val="center"/>
          </w:tcPr>
          <w:p w14:paraId="533DB005"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DEMONSTRAÇÕES:</w:t>
            </w:r>
          </w:p>
        </w:tc>
        <w:tc>
          <w:tcPr>
            <w:tcW w:w="101" w:type="dxa"/>
            <w:tcMar>
              <w:top w:w="0" w:type="dxa"/>
              <w:left w:w="0" w:type="dxa"/>
              <w:bottom w:w="0" w:type="dxa"/>
              <w:right w:w="0" w:type="dxa"/>
            </w:tcMar>
          </w:tcPr>
          <w:p w14:paraId="00968E01"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7C7505D" w14:textId="77777777" w:rsidTr="003F6413">
        <w:trPr>
          <w:cantSplit/>
        </w:trPr>
        <w:tc>
          <w:tcPr>
            <w:tcW w:w="9045" w:type="dxa"/>
            <w:gridSpan w:val="9"/>
            <w:tcMar>
              <w:top w:w="0" w:type="dxa"/>
              <w:left w:w="2" w:type="dxa"/>
              <w:bottom w:w="0" w:type="dxa"/>
              <w:right w:w="2" w:type="dxa"/>
            </w:tcMar>
            <w:vAlign w:val="center"/>
          </w:tcPr>
          <w:p w14:paraId="67F3A770"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096B6326"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501F58A3" w14:textId="77777777" w:rsidTr="003F6413">
        <w:trPr>
          <w:cantSplit/>
        </w:trPr>
        <w:tc>
          <w:tcPr>
            <w:tcW w:w="9045" w:type="dxa"/>
            <w:gridSpan w:val="9"/>
            <w:tcMar>
              <w:top w:w="0" w:type="dxa"/>
              <w:left w:w="2" w:type="dxa"/>
              <w:bottom w:w="0" w:type="dxa"/>
              <w:right w:w="2" w:type="dxa"/>
            </w:tcMar>
            <w:vAlign w:val="center"/>
          </w:tcPr>
          <w:p w14:paraId="3462FC64" w14:textId="77777777" w:rsidR="003F6413" w:rsidRPr="005D0BC5" w:rsidRDefault="003F6413" w:rsidP="00584E41">
            <w:pPr>
              <w:pStyle w:val="BodyText21"/>
              <w:widowControl w:val="0"/>
              <w:numPr>
                <w:ilvl w:val="0"/>
                <w:numId w:val="40"/>
              </w:numPr>
              <w:tabs>
                <w:tab w:val="left" w:pos="568"/>
              </w:tabs>
              <w:spacing w:after="0" w:line="240" w:lineRule="auto"/>
              <w:ind w:left="284" w:firstLine="0"/>
              <w:textAlignment w:val="baseline"/>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CÁLCULO DO SALDO CONTRATUAL (SC):</w:t>
            </w:r>
          </w:p>
        </w:tc>
        <w:tc>
          <w:tcPr>
            <w:tcW w:w="101" w:type="dxa"/>
            <w:tcMar>
              <w:top w:w="0" w:type="dxa"/>
              <w:left w:w="0" w:type="dxa"/>
              <w:bottom w:w="0" w:type="dxa"/>
              <w:right w:w="0" w:type="dxa"/>
            </w:tcMar>
          </w:tcPr>
          <w:p w14:paraId="547964DD"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3F6B0A16" w14:textId="77777777" w:rsidTr="003F6413">
        <w:trPr>
          <w:cantSplit/>
        </w:trPr>
        <w:tc>
          <w:tcPr>
            <w:tcW w:w="9045" w:type="dxa"/>
            <w:gridSpan w:val="9"/>
            <w:tcMar>
              <w:top w:w="0" w:type="dxa"/>
              <w:left w:w="2" w:type="dxa"/>
              <w:bottom w:w="0" w:type="dxa"/>
              <w:right w:w="2" w:type="dxa"/>
            </w:tcMar>
            <w:vAlign w:val="center"/>
          </w:tcPr>
          <w:p w14:paraId="5D9843B3"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356A05B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34B1DFD5" w14:textId="77777777" w:rsidTr="003F6413">
        <w:trPr>
          <w:trHeight w:hRule="exact" w:val="54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86ED373"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Item</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EB29402"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N° do Contrato</w:t>
            </w: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3E4D12A"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Obra ou Serviços</w:t>
            </w: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C391A3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Valor do Compromisso (R$)</w:t>
            </w: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5AE8CC9"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Valor Já Faturado</w:t>
            </w:r>
          </w:p>
          <w:p w14:paraId="445BE3B2"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(R$)</w:t>
            </w: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43AF41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Contratante</w:t>
            </w:r>
          </w:p>
        </w:tc>
      </w:tr>
      <w:tr w:rsidR="003F6413" w:rsidRPr="005D0BC5" w14:paraId="3028F02E"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6E4B5F0"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1</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F247D93"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5F22B86"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67C7338"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F5D066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ECAABA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00BEE615"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D92D08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2</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455BCC0"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837146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4176B0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1726FD8"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7E398C0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46FEBA8B"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68D63CF"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3</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93ACE2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004485A" w14:textId="77777777" w:rsidR="003F6413" w:rsidRPr="005D0BC5" w:rsidRDefault="003F6413" w:rsidP="00584E41">
            <w:pPr>
              <w:pStyle w:val="Textodecomentrio1"/>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F585A6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B919DC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2C5EAC24"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69B5A711"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5473BB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4</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8C9BCF0"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3E61E92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D3B40B5"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52E460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B41786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1424DC47"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8D71D3A"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5</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F89230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B12494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791A1A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8F439F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C5FD96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6C860BCF"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52353AD"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6</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4E036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6E5E51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C93105A"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0E73AD8"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1C92466"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02350CB0"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D7FEB39"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7</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F6FE09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208F16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C22CF3F"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E7565E6"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8D3035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247B6F99"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8345FC1"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8</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C4A423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7DAECF4"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4C1369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358128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4CC80F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298A94AF"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E751674"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9</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CEB19C2"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2481B7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35284F6"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FC3BE4F"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368E0F3"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6F9E2998"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476BF36"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10</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A9258F4"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B6B566A"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5FDF0F2D"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B561621"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009BAF3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5DB5281D" w14:textId="77777777" w:rsidTr="003F6413">
        <w:trPr>
          <w:trHeight w:hRule="exact" w:val="300"/>
        </w:trPr>
        <w:tc>
          <w:tcPr>
            <w:tcW w:w="537"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1AEB125" w14:textId="77777777" w:rsidR="003F6413" w:rsidRPr="005D0BC5" w:rsidRDefault="003F6413" w:rsidP="00584E41">
            <w:pPr>
              <w:pStyle w:val="Standard"/>
              <w:widowControl w:val="0"/>
              <w:spacing w:after="0" w:line="240" w:lineRule="auto"/>
              <w:jc w:val="center"/>
              <w:rPr>
                <w:rFonts w:ascii="Times New Roman" w:hAnsi="Times New Roman"/>
                <w:sz w:val="24"/>
                <w:szCs w:val="24"/>
                <w:shd w:val="clear" w:color="auto" w:fill="FFFFFF"/>
              </w:rPr>
            </w:pPr>
            <w:r w:rsidRPr="005D0BC5">
              <w:rPr>
                <w:rFonts w:ascii="Times New Roman" w:hAnsi="Times New Roman"/>
                <w:sz w:val="24"/>
                <w:szCs w:val="24"/>
                <w:shd w:val="clear" w:color="auto" w:fill="FFFFFF"/>
              </w:rPr>
              <w:t>...</w:t>
            </w:r>
          </w:p>
        </w:tc>
        <w:tc>
          <w:tcPr>
            <w:tcW w:w="83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5CEA04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238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2E864DE"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87269A5"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684BC657"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E04EAE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444150E5" w14:textId="77777777" w:rsidTr="003F6413">
        <w:trPr>
          <w:cantSplit/>
          <w:trHeight w:hRule="exact" w:val="360"/>
        </w:trPr>
        <w:tc>
          <w:tcPr>
            <w:tcW w:w="3754" w:type="dxa"/>
            <w:gridSpan w:val="5"/>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9D0CC36" w14:textId="77777777" w:rsidR="003F6413" w:rsidRPr="005D0BC5" w:rsidRDefault="003F6413" w:rsidP="00584E41">
            <w:pPr>
              <w:pStyle w:val="Standard"/>
              <w:widowControl w:val="0"/>
              <w:spacing w:after="0" w:line="240" w:lineRule="auto"/>
              <w:ind w:right="142"/>
              <w:jc w:val="right"/>
              <w:rPr>
                <w:rFonts w:ascii="Times New Roman" w:hAnsi="Times New Roman"/>
                <w:sz w:val="24"/>
                <w:szCs w:val="24"/>
                <w:shd w:val="clear" w:color="auto" w:fill="FFFFFF"/>
              </w:rPr>
            </w:pPr>
            <w:r w:rsidRPr="005D0BC5">
              <w:rPr>
                <w:rFonts w:ascii="Times New Roman" w:hAnsi="Times New Roman"/>
                <w:sz w:val="24"/>
                <w:szCs w:val="24"/>
                <w:shd w:val="clear" w:color="auto" w:fill="FFFFFF"/>
              </w:rPr>
              <w:t xml:space="preserve">SOMATÓRIOS (∑) =  </w:t>
            </w:r>
          </w:p>
        </w:tc>
        <w:tc>
          <w:tcPr>
            <w:tcW w:w="1867"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2A36E7C5"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900"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766343B"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c>
          <w:tcPr>
            <w:tcW w:w="1625" w:type="dxa"/>
            <w:gridSpan w:val="2"/>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46EE6FBC" w14:textId="77777777" w:rsidR="003F6413" w:rsidRPr="005D0BC5" w:rsidRDefault="003F6413" w:rsidP="00584E41">
            <w:pPr>
              <w:pStyle w:val="Standard"/>
              <w:widowControl w:val="0"/>
              <w:snapToGrid w:val="0"/>
              <w:spacing w:after="0" w:line="240" w:lineRule="auto"/>
              <w:jc w:val="both"/>
              <w:rPr>
                <w:rFonts w:ascii="Times New Roman" w:hAnsi="Times New Roman"/>
                <w:sz w:val="24"/>
                <w:szCs w:val="24"/>
                <w:shd w:val="clear" w:color="auto" w:fill="FFFFFF"/>
              </w:rPr>
            </w:pPr>
          </w:p>
        </w:tc>
      </w:tr>
      <w:tr w:rsidR="003F6413" w:rsidRPr="005D0BC5" w14:paraId="6A25DAFA" w14:textId="77777777" w:rsidTr="003F6413">
        <w:trPr>
          <w:cantSplit/>
        </w:trPr>
        <w:tc>
          <w:tcPr>
            <w:tcW w:w="9045" w:type="dxa"/>
            <w:gridSpan w:val="9"/>
            <w:tcMar>
              <w:top w:w="0" w:type="dxa"/>
              <w:left w:w="2" w:type="dxa"/>
              <w:bottom w:w="0" w:type="dxa"/>
              <w:right w:w="2" w:type="dxa"/>
            </w:tcMar>
            <w:vAlign w:val="center"/>
          </w:tcPr>
          <w:p w14:paraId="18C9339E"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79CDE061"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1B726F75" w14:textId="77777777" w:rsidTr="003F6413">
        <w:tc>
          <w:tcPr>
            <w:tcW w:w="5621" w:type="dxa"/>
            <w:gridSpan w:val="7"/>
            <w:tcMar>
              <w:top w:w="0" w:type="dxa"/>
              <w:left w:w="2" w:type="dxa"/>
              <w:bottom w:w="0" w:type="dxa"/>
              <w:right w:w="2" w:type="dxa"/>
            </w:tcMar>
            <w:vAlign w:val="center"/>
          </w:tcPr>
          <w:p w14:paraId="494E9ED5"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Valor do compromisso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68302E70" w14:textId="77777777" w:rsidR="003F6413" w:rsidRPr="005D0BC5" w:rsidRDefault="003F6413" w:rsidP="00584E41">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3F6413" w:rsidRPr="005D0BC5" w14:paraId="710F4C48" w14:textId="77777777" w:rsidTr="003F6413">
        <w:trPr>
          <w:cantSplit/>
        </w:trPr>
        <w:tc>
          <w:tcPr>
            <w:tcW w:w="9045" w:type="dxa"/>
            <w:gridSpan w:val="9"/>
            <w:tcMar>
              <w:top w:w="0" w:type="dxa"/>
              <w:left w:w="2" w:type="dxa"/>
              <w:bottom w:w="0" w:type="dxa"/>
              <w:right w:w="2" w:type="dxa"/>
            </w:tcMar>
            <w:vAlign w:val="center"/>
          </w:tcPr>
          <w:p w14:paraId="102A9D2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4DDB4C6A"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2DEECA3" w14:textId="77777777" w:rsidTr="003F6413">
        <w:tc>
          <w:tcPr>
            <w:tcW w:w="5621" w:type="dxa"/>
            <w:gridSpan w:val="7"/>
            <w:tcMar>
              <w:top w:w="0" w:type="dxa"/>
              <w:left w:w="2" w:type="dxa"/>
              <w:bottom w:w="0" w:type="dxa"/>
              <w:right w:w="2" w:type="dxa"/>
            </w:tcMar>
            <w:vAlign w:val="center"/>
          </w:tcPr>
          <w:p w14:paraId="72EE54D3"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 Valor </w:t>
            </w:r>
            <w:r w:rsidRPr="005D0BC5">
              <w:rPr>
                <w:rFonts w:ascii="Times New Roman" w:eastAsia="Times New Roman" w:hAnsi="Times New Roman" w:cs="Times New Roman"/>
                <w:sz w:val="24"/>
                <w:szCs w:val="24"/>
                <w:shd w:val="clear" w:color="auto" w:fill="FFFFFF"/>
              </w:rPr>
              <w:t>já</w:t>
            </w:r>
            <w:r w:rsidRPr="005D0BC5">
              <w:rPr>
                <w:rFonts w:ascii="Times New Roman" w:hAnsi="Times New Roman" w:cs="Times New Roman"/>
                <w:sz w:val="24"/>
                <w:szCs w:val="24"/>
                <w:shd w:val="clear" w:color="auto" w:fill="FFFFFF"/>
              </w:rPr>
              <w:t xml:space="preserve"> faturado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3C39076E" w14:textId="77777777" w:rsidR="003F6413" w:rsidRPr="005D0BC5" w:rsidRDefault="003F6413" w:rsidP="00584E41">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3F6413" w:rsidRPr="005D0BC5" w14:paraId="223847B8" w14:textId="77777777" w:rsidTr="003F6413">
        <w:trPr>
          <w:cantSplit/>
        </w:trPr>
        <w:tc>
          <w:tcPr>
            <w:tcW w:w="9045" w:type="dxa"/>
            <w:gridSpan w:val="9"/>
            <w:tcMar>
              <w:top w:w="0" w:type="dxa"/>
              <w:left w:w="2" w:type="dxa"/>
              <w:bottom w:w="0" w:type="dxa"/>
              <w:right w:w="2" w:type="dxa"/>
            </w:tcMar>
            <w:vAlign w:val="center"/>
          </w:tcPr>
          <w:p w14:paraId="6D2915B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5C32C18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3657272" w14:textId="77777777" w:rsidTr="003F6413">
        <w:trPr>
          <w:cantSplit/>
        </w:trPr>
        <w:tc>
          <w:tcPr>
            <w:tcW w:w="1232" w:type="dxa"/>
            <w:gridSpan w:val="2"/>
            <w:tcMar>
              <w:top w:w="0" w:type="dxa"/>
              <w:left w:w="2" w:type="dxa"/>
              <w:bottom w:w="0" w:type="dxa"/>
              <w:right w:w="2" w:type="dxa"/>
            </w:tcMar>
            <w:vAlign w:val="center"/>
          </w:tcPr>
          <w:p w14:paraId="64241D3B"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4389" w:type="dxa"/>
            <w:gridSpan w:val="5"/>
            <w:tcMar>
              <w:top w:w="0" w:type="dxa"/>
              <w:left w:w="2" w:type="dxa"/>
              <w:bottom w:w="0" w:type="dxa"/>
              <w:right w:w="2" w:type="dxa"/>
            </w:tcMar>
            <w:vAlign w:val="center"/>
          </w:tcPr>
          <w:p w14:paraId="588253E6"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 Valor do compromisso – ∑ Valor já </w:t>
            </w:r>
            <w:r w:rsidRPr="005D0BC5">
              <w:rPr>
                <w:rFonts w:ascii="Times New Roman" w:eastAsia="Times New Roman" w:hAnsi="Times New Roman" w:cs="Times New Roman"/>
                <w:sz w:val="24"/>
                <w:szCs w:val="24"/>
                <w:shd w:val="clear" w:color="auto" w:fill="FFFFFF"/>
              </w:rPr>
              <w:t>faturado</w:t>
            </w:r>
            <w:r w:rsidRPr="005D0BC5">
              <w:rPr>
                <w:rFonts w:ascii="Times New Roman" w:hAnsi="Times New Roman" w:cs="Times New Roman"/>
                <w:sz w:val="24"/>
                <w:szCs w:val="24"/>
                <w:shd w:val="clear" w:color="auto" w:fill="FFFFFF"/>
              </w:rPr>
              <w:t xml:space="preserve"> =</w:t>
            </w:r>
          </w:p>
        </w:tc>
        <w:tc>
          <w:tcPr>
            <w:tcW w:w="3525" w:type="dxa"/>
            <w:gridSpan w:val="3"/>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vAlign w:val="center"/>
          </w:tcPr>
          <w:p w14:paraId="1AD974E0" w14:textId="77777777" w:rsidR="003F6413" w:rsidRPr="005D0BC5" w:rsidRDefault="003F6413" w:rsidP="00584E41">
            <w:pPr>
              <w:pStyle w:val="BodyText21"/>
              <w:widowControl w:val="0"/>
              <w:snapToGrid w:val="0"/>
              <w:spacing w:after="0" w:line="240" w:lineRule="auto"/>
              <w:jc w:val="center"/>
              <w:rPr>
                <w:rFonts w:ascii="Times New Roman" w:eastAsia="Times New Roman" w:hAnsi="Times New Roman" w:cs="Times New Roman"/>
                <w:sz w:val="24"/>
                <w:szCs w:val="24"/>
                <w:shd w:val="clear" w:color="auto" w:fill="FFFFFF"/>
              </w:rPr>
            </w:pPr>
          </w:p>
        </w:tc>
      </w:tr>
      <w:tr w:rsidR="003F6413" w:rsidRPr="005D0BC5" w14:paraId="0AE8B1D1" w14:textId="77777777" w:rsidTr="003F6413">
        <w:trPr>
          <w:cantSplit/>
        </w:trPr>
        <w:tc>
          <w:tcPr>
            <w:tcW w:w="9045" w:type="dxa"/>
            <w:gridSpan w:val="9"/>
            <w:tcMar>
              <w:top w:w="0" w:type="dxa"/>
              <w:left w:w="2" w:type="dxa"/>
              <w:bottom w:w="0" w:type="dxa"/>
              <w:right w:w="2" w:type="dxa"/>
            </w:tcMar>
            <w:vAlign w:val="center"/>
          </w:tcPr>
          <w:p w14:paraId="05E43451"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1EB7C40C"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6B738385" w14:textId="77777777" w:rsidTr="003F6413">
        <w:trPr>
          <w:cantSplit/>
        </w:trPr>
        <w:tc>
          <w:tcPr>
            <w:tcW w:w="2076" w:type="dxa"/>
            <w:gridSpan w:val="4"/>
            <w:tcMar>
              <w:top w:w="0" w:type="dxa"/>
              <w:left w:w="2" w:type="dxa"/>
              <w:bottom w:w="0" w:type="dxa"/>
              <w:right w:w="2" w:type="dxa"/>
            </w:tcMar>
            <w:vAlign w:val="center"/>
          </w:tcPr>
          <w:p w14:paraId="1BFA4DE9"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Onde:</w:t>
            </w:r>
          </w:p>
        </w:tc>
        <w:tc>
          <w:tcPr>
            <w:tcW w:w="6969" w:type="dxa"/>
            <w:gridSpan w:val="5"/>
            <w:tcMar>
              <w:top w:w="0" w:type="dxa"/>
              <w:left w:w="2" w:type="dxa"/>
              <w:bottom w:w="0" w:type="dxa"/>
              <w:right w:w="2" w:type="dxa"/>
            </w:tcMar>
            <w:vAlign w:val="center"/>
          </w:tcPr>
          <w:p w14:paraId="6C8B92D9" w14:textId="77777777" w:rsidR="003F6413" w:rsidRPr="005D0BC5" w:rsidRDefault="003F6413" w:rsidP="00584E41">
            <w:pPr>
              <w:pStyle w:val="BodyText21"/>
              <w:widowControl w:val="0"/>
              <w:snapToGrid w:val="0"/>
              <w:spacing w:after="0" w:line="240" w:lineRule="auto"/>
              <w:ind w:left="57"/>
              <w:rPr>
                <w:rFonts w:ascii="Times New Roman" w:hAnsi="Times New Roman" w:cs="Times New Roman"/>
                <w:sz w:val="24"/>
                <w:szCs w:val="24"/>
                <w:shd w:val="clear" w:color="auto" w:fill="FFFFFF"/>
              </w:rPr>
            </w:pPr>
          </w:p>
        </w:tc>
        <w:tc>
          <w:tcPr>
            <w:tcW w:w="101" w:type="dxa"/>
            <w:tcMar>
              <w:top w:w="0" w:type="dxa"/>
              <w:left w:w="0" w:type="dxa"/>
              <w:bottom w:w="0" w:type="dxa"/>
              <w:right w:w="0" w:type="dxa"/>
            </w:tcMar>
          </w:tcPr>
          <w:p w14:paraId="418D794E"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065B08D7" w14:textId="77777777" w:rsidTr="003F6413">
        <w:trPr>
          <w:cantSplit/>
        </w:trPr>
        <w:tc>
          <w:tcPr>
            <w:tcW w:w="2076" w:type="dxa"/>
            <w:gridSpan w:val="4"/>
            <w:tcMar>
              <w:top w:w="0" w:type="dxa"/>
              <w:left w:w="2" w:type="dxa"/>
              <w:bottom w:w="0" w:type="dxa"/>
              <w:right w:w="2" w:type="dxa"/>
            </w:tcMar>
            <w:vAlign w:val="center"/>
          </w:tcPr>
          <w:p w14:paraId="49896B85"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6969" w:type="dxa"/>
            <w:gridSpan w:val="5"/>
            <w:tcMar>
              <w:top w:w="0" w:type="dxa"/>
              <w:left w:w="2" w:type="dxa"/>
              <w:bottom w:w="0" w:type="dxa"/>
              <w:right w:w="2" w:type="dxa"/>
            </w:tcMar>
            <w:vAlign w:val="center"/>
          </w:tcPr>
          <w:p w14:paraId="37EE9DDD" w14:textId="77777777" w:rsidR="003F6413" w:rsidRPr="005D0BC5" w:rsidRDefault="003F6413" w:rsidP="00584E41">
            <w:pPr>
              <w:pStyle w:val="BodyText21"/>
              <w:widowControl w:val="0"/>
              <w:spacing w:after="0" w:line="240" w:lineRule="auto"/>
              <w:ind w:lef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Saldo Contratual</w:t>
            </w:r>
          </w:p>
        </w:tc>
        <w:tc>
          <w:tcPr>
            <w:tcW w:w="101" w:type="dxa"/>
            <w:tcMar>
              <w:top w:w="0" w:type="dxa"/>
              <w:left w:w="0" w:type="dxa"/>
              <w:bottom w:w="0" w:type="dxa"/>
              <w:right w:w="0" w:type="dxa"/>
            </w:tcMar>
          </w:tcPr>
          <w:p w14:paraId="582B0B3D"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23AFA7DF" w14:textId="77777777" w:rsidTr="003F6413">
        <w:trPr>
          <w:cantSplit/>
        </w:trPr>
        <w:tc>
          <w:tcPr>
            <w:tcW w:w="2076" w:type="dxa"/>
            <w:gridSpan w:val="4"/>
            <w:tcMar>
              <w:top w:w="0" w:type="dxa"/>
              <w:left w:w="2" w:type="dxa"/>
              <w:bottom w:w="0" w:type="dxa"/>
              <w:right w:w="2" w:type="dxa"/>
            </w:tcMar>
            <w:vAlign w:val="center"/>
          </w:tcPr>
          <w:p w14:paraId="6D6EE63C"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SC =</w:t>
            </w:r>
          </w:p>
        </w:tc>
        <w:tc>
          <w:tcPr>
            <w:tcW w:w="6969" w:type="dxa"/>
            <w:gridSpan w:val="5"/>
            <w:tcMar>
              <w:top w:w="0" w:type="dxa"/>
              <w:left w:w="2" w:type="dxa"/>
              <w:bottom w:w="0" w:type="dxa"/>
              <w:right w:w="2" w:type="dxa"/>
            </w:tcMar>
            <w:vAlign w:val="center"/>
          </w:tcPr>
          <w:p w14:paraId="52838C99" w14:textId="77777777" w:rsidR="003F6413" w:rsidRPr="005D0BC5" w:rsidRDefault="003F6413" w:rsidP="00584E41">
            <w:pPr>
              <w:pStyle w:val="BodyText21"/>
              <w:widowControl w:val="0"/>
              <w:spacing w:after="0" w:line="240" w:lineRule="auto"/>
              <w:ind w:left="57"/>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Diferença entre a somatória dos compromissos e a somatória dos valores já faturados referentes aos compromissos.</w:t>
            </w:r>
          </w:p>
        </w:tc>
        <w:tc>
          <w:tcPr>
            <w:tcW w:w="101" w:type="dxa"/>
            <w:tcMar>
              <w:top w:w="0" w:type="dxa"/>
              <w:left w:w="0" w:type="dxa"/>
              <w:bottom w:w="0" w:type="dxa"/>
              <w:right w:w="0" w:type="dxa"/>
            </w:tcMar>
          </w:tcPr>
          <w:p w14:paraId="1BB5ACB7"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4DC77FA0" w14:textId="77777777" w:rsidTr="003F6413">
        <w:trPr>
          <w:cantSplit/>
        </w:trPr>
        <w:tc>
          <w:tcPr>
            <w:tcW w:w="9045" w:type="dxa"/>
            <w:gridSpan w:val="9"/>
            <w:tcMar>
              <w:top w:w="0" w:type="dxa"/>
              <w:left w:w="2" w:type="dxa"/>
              <w:bottom w:w="0" w:type="dxa"/>
              <w:right w:w="2" w:type="dxa"/>
            </w:tcMar>
            <w:vAlign w:val="center"/>
          </w:tcPr>
          <w:p w14:paraId="24C7E31D"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2360A5DB"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0ADCABCF" w14:textId="77777777" w:rsidTr="003F6413">
        <w:trPr>
          <w:cantSplit/>
        </w:trPr>
        <w:tc>
          <w:tcPr>
            <w:tcW w:w="9045" w:type="dxa"/>
            <w:gridSpan w:val="9"/>
            <w:tcMar>
              <w:top w:w="0" w:type="dxa"/>
              <w:left w:w="2" w:type="dxa"/>
              <w:bottom w:w="0" w:type="dxa"/>
              <w:right w:w="2" w:type="dxa"/>
            </w:tcMar>
            <w:vAlign w:val="center"/>
          </w:tcPr>
          <w:p w14:paraId="7977F862" w14:textId="77777777" w:rsidR="003F6413" w:rsidRPr="005D0BC5" w:rsidRDefault="003F6413" w:rsidP="00584E41">
            <w:pPr>
              <w:pStyle w:val="BodyText21"/>
              <w:widowControl w:val="0"/>
              <w:numPr>
                <w:ilvl w:val="0"/>
                <w:numId w:val="38"/>
              </w:numPr>
              <w:tabs>
                <w:tab w:val="left" w:pos="568"/>
              </w:tabs>
              <w:spacing w:after="0" w:line="240" w:lineRule="auto"/>
              <w:ind w:left="284" w:firstLine="0"/>
              <w:textAlignment w:val="baseline"/>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CÁLCULO DA DISPONIBILIDADE FINANCEIRA OPERACIONAL:</w:t>
            </w:r>
          </w:p>
        </w:tc>
        <w:tc>
          <w:tcPr>
            <w:tcW w:w="101" w:type="dxa"/>
            <w:tcMar>
              <w:top w:w="0" w:type="dxa"/>
              <w:left w:w="0" w:type="dxa"/>
              <w:bottom w:w="0" w:type="dxa"/>
              <w:right w:w="0" w:type="dxa"/>
            </w:tcMar>
          </w:tcPr>
          <w:p w14:paraId="0A80D0F3"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743A8971" w14:textId="77777777" w:rsidTr="003F6413">
        <w:trPr>
          <w:cantSplit/>
        </w:trPr>
        <w:tc>
          <w:tcPr>
            <w:tcW w:w="9045" w:type="dxa"/>
            <w:gridSpan w:val="9"/>
            <w:tcMar>
              <w:top w:w="0" w:type="dxa"/>
              <w:left w:w="2" w:type="dxa"/>
              <w:bottom w:w="0" w:type="dxa"/>
              <w:right w:w="2" w:type="dxa"/>
            </w:tcMar>
            <w:vAlign w:val="center"/>
          </w:tcPr>
          <w:p w14:paraId="4EB7DA26" w14:textId="77777777" w:rsidR="00943124" w:rsidRPr="005D0BC5" w:rsidRDefault="00943124" w:rsidP="00584E41">
            <w:pPr>
              <w:ind w:firstLine="560"/>
              <w:jc w:val="both"/>
              <w:rPr>
                <w:sz w:val="24"/>
                <w:szCs w:val="24"/>
              </w:rPr>
            </w:pPr>
            <w:r w:rsidRPr="005D0BC5">
              <w:rPr>
                <w:sz w:val="24"/>
                <w:szCs w:val="24"/>
              </w:rPr>
              <w:t>DECLARAMOS que as demonstrações abaixo correspondem a real situação da proponente. Esses índices foram obtidos no balanço do último exercício social.</w:t>
            </w:r>
          </w:p>
          <w:p w14:paraId="7E38B540" w14:textId="77777777" w:rsidR="00943124" w:rsidRPr="005D0BC5" w:rsidRDefault="00943124" w:rsidP="00584E41">
            <w:pPr>
              <w:ind w:firstLine="560"/>
              <w:jc w:val="both"/>
              <w:rPr>
                <w:sz w:val="24"/>
                <w:szCs w:val="24"/>
              </w:rPr>
            </w:pPr>
            <w:r w:rsidRPr="005D0BC5">
              <w:rPr>
                <w:sz w:val="24"/>
                <w:szCs w:val="24"/>
              </w:rPr>
              <w:t>DECLARAMOS ainda que, a qualquer tempo, desde que solicitado pelo licitador, comprometemo-nos a apresentar todos os documentos ou informações que comprovarão as demonstrações.</w:t>
            </w:r>
          </w:p>
          <w:p w14:paraId="608E4319" w14:textId="77777777" w:rsidR="00943124" w:rsidRPr="005D0BC5" w:rsidRDefault="00943124" w:rsidP="00584E41">
            <w:pPr>
              <w:jc w:val="both"/>
              <w:rPr>
                <w:sz w:val="24"/>
                <w:szCs w:val="24"/>
              </w:rPr>
            </w:pPr>
          </w:p>
          <w:p w14:paraId="4CB0F0D2" w14:textId="77777777" w:rsidR="00943124" w:rsidRPr="005D0BC5" w:rsidRDefault="00943124" w:rsidP="00584E41">
            <w:pPr>
              <w:rPr>
                <w:sz w:val="24"/>
                <w:szCs w:val="24"/>
              </w:rPr>
            </w:pPr>
            <w:r w:rsidRPr="005D0BC5">
              <w:rPr>
                <w:sz w:val="24"/>
                <w:szCs w:val="24"/>
              </w:rPr>
              <w:t xml:space="preserve">SÃO AS DEMONSTRAÇÕES:  </w:t>
            </w:r>
          </w:p>
          <w:p w14:paraId="3B1380DB" w14:textId="77777777" w:rsidR="00943124" w:rsidRPr="005D0BC5" w:rsidRDefault="00943124" w:rsidP="00584E41">
            <w:pPr>
              <w:jc w:val="both"/>
              <w:rPr>
                <w:sz w:val="24"/>
                <w:szCs w:val="24"/>
              </w:rPr>
            </w:pPr>
          </w:p>
          <w:tbl>
            <w:tblPr>
              <w:tblW w:w="0" w:type="auto"/>
              <w:tblLayout w:type="fixed"/>
              <w:tblCellMar>
                <w:left w:w="70" w:type="dxa"/>
                <w:right w:w="70" w:type="dxa"/>
              </w:tblCellMar>
              <w:tblLook w:val="0000" w:firstRow="0" w:lastRow="0" w:firstColumn="0" w:lastColumn="0" w:noHBand="0" w:noVBand="0"/>
            </w:tblPr>
            <w:tblGrid>
              <w:gridCol w:w="3984"/>
              <w:gridCol w:w="2411"/>
              <w:gridCol w:w="1999"/>
            </w:tblGrid>
            <w:tr w:rsidR="00943124" w:rsidRPr="005D0BC5" w14:paraId="669F3825" w14:textId="77777777" w:rsidTr="00943124">
              <w:trPr>
                <w:trHeight w:val="472"/>
              </w:trPr>
              <w:tc>
                <w:tcPr>
                  <w:tcW w:w="3984" w:type="dxa"/>
                  <w:tcBorders>
                    <w:top w:val="single" w:sz="4" w:space="0" w:color="000000"/>
                    <w:left w:val="single" w:sz="4" w:space="0" w:color="000000"/>
                    <w:bottom w:val="single" w:sz="4" w:space="0" w:color="000000"/>
                  </w:tcBorders>
                </w:tcPr>
                <w:p w14:paraId="76431FDB" w14:textId="77777777" w:rsidR="00943124" w:rsidRPr="005D0BC5" w:rsidRDefault="00943124" w:rsidP="00584E41">
                  <w:pPr>
                    <w:snapToGrid w:val="0"/>
                    <w:jc w:val="center"/>
                    <w:rPr>
                      <w:sz w:val="24"/>
                      <w:szCs w:val="24"/>
                    </w:rPr>
                  </w:pPr>
                  <w:r w:rsidRPr="005D0BC5">
                    <w:rPr>
                      <w:sz w:val="24"/>
                      <w:szCs w:val="24"/>
                    </w:rPr>
                    <w:t>Tipo de índice</w:t>
                  </w:r>
                </w:p>
                <w:p w14:paraId="082A0DA5" w14:textId="77777777" w:rsidR="00943124" w:rsidRPr="005D0BC5" w:rsidRDefault="00943124" w:rsidP="00584E41">
                  <w:pPr>
                    <w:tabs>
                      <w:tab w:val="left" w:pos="2562"/>
                    </w:tabs>
                    <w:rPr>
                      <w:sz w:val="24"/>
                      <w:szCs w:val="24"/>
                    </w:rPr>
                  </w:pPr>
                  <w:r w:rsidRPr="005D0BC5">
                    <w:rPr>
                      <w:sz w:val="24"/>
                      <w:szCs w:val="24"/>
                    </w:rPr>
                    <w:tab/>
                  </w:r>
                </w:p>
              </w:tc>
              <w:tc>
                <w:tcPr>
                  <w:tcW w:w="2411" w:type="dxa"/>
                  <w:tcBorders>
                    <w:top w:val="single" w:sz="4" w:space="0" w:color="000000"/>
                    <w:left w:val="single" w:sz="4" w:space="0" w:color="000000"/>
                    <w:bottom w:val="single" w:sz="4" w:space="0" w:color="000000"/>
                  </w:tcBorders>
                </w:tcPr>
                <w:p w14:paraId="505A3ACC" w14:textId="77777777" w:rsidR="00943124" w:rsidRPr="005D0BC5" w:rsidRDefault="00943124" w:rsidP="00584E41">
                  <w:pPr>
                    <w:snapToGrid w:val="0"/>
                    <w:jc w:val="center"/>
                    <w:rPr>
                      <w:sz w:val="24"/>
                      <w:szCs w:val="24"/>
                    </w:rPr>
                  </w:pPr>
                  <w:r w:rsidRPr="005D0BC5">
                    <w:rPr>
                      <w:sz w:val="24"/>
                      <w:szCs w:val="24"/>
                    </w:rPr>
                    <w:t>Valor em reais</w:t>
                  </w:r>
                </w:p>
              </w:tc>
              <w:tc>
                <w:tcPr>
                  <w:tcW w:w="1999" w:type="dxa"/>
                  <w:tcBorders>
                    <w:top w:val="single" w:sz="4" w:space="0" w:color="000000"/>
                    <w:left w:val="single" w:sz="4" w:space="0" w:color="000000"/>
                    <w:bottom w:val="single" w:sz="4" w:space="0" w:color="000000"/>
                    <w:right w:val="single" w:sz="4" w:space="0" w:color="000000"/>
                  </w:tcBorders>
                </w:tcPr>
                <w:p w14:paraId="308E855E" w14:textId="77777777" w:rsidR="00943124" w:rsidRPr="005D0BC5" w:rsidRDefault="00943124" w:rsidP="00584E41">
                  <w:pPr>
                    <w:snapToGrid w:val="0"/>
                    <w:jc w:val="center"/>
                    <w:rPr>
                      <w:sz w:val="24"/>
                      <w:szCs w:val="24"/>
                    </w:rPr>
                  </w:pPr>
                  <w:r w:rsidRPr="005D0BC5">
                    <w:rPr>
                      <w:sz w:val="24"/>
                      <w:szCs w:val="24"/>
                    </w:rPr>
                    <w:t>Índice</w:t>
                  </w:r>
                </w:p>
              </w:tc>
            </w:tr>
            <w:tr w:rsidR="00943124" w:rsidRPr="005D0BC5" w14:paraId="5454E03C" w14:textId="77777777" w:rsidTr="00943124">
              <w:trPr>
                <w:trHeight w:val="1200"/>
              </w:trPr>
              <w:tc>
                <w:tcPr>
                  <w:tcW w:w="3984" w:type="dxa"/>
                  <w:tcBorders>
                    <w:left w:val="single" w:sz="4" w:space="0" w:color="000000"/>
                    <w:bottom w:val="single" w:sz="4" w:space="0" w:color="000000"/>
                  </w:tcBorders>
                </w:tcPr>
                <w:p w14:paraId="0539CAD9" w14:textId="77777777" w:rsidR="00943124" w:rsidRPr="005D0BC5" w:rsidRDefault="00943124" w:rsidP="00584E41">
                  <w:pPr>
                    <w:snapToGrid w:val="0"/>
                    <w:jc w:val="both"/>
                    <w:rPr>
                      <w:sz w:val="24"/>
                      <w:szCs w:val="24"/>
                    </w:rPr>
                  </w:pPr>
                  <w:r w:rsidRPr="005D0BC5">
                    <w:rPr>
                      <w:sz w:val="24"/>
                      <w:szCs w:val="24"/>
                    </w:rPr>
                    <w:t>Liquidez geral (</w:t>
                  </w:r>
                  <w:r w:rsidRPr="005D0BC5">
                    <w:rPr>
                      <w:i/>
                      <w:sz w:val="24"/>
                      <w:szCs w:val="24"/>
                    </w:rPr>
                    <w:t>LG</w:t>
                  </w:r>
                  <w:r w:rsidRPr="005D0BC5">
                    <w:rPr>
                      <w:sz w:val="24"/>
                      <w:szCs w:val="24"/>
                    </w:rPr>
                    <w:t>)</w:t>
                  </w:r>
                </w:p>
                <w:p w14:paraId="15278D6C" w14:textId="77777777" w:rsidR="00943124" w:rsidRPr="005D0BC5" w:rsidRDefault="00943124" w:rsidP="00584E41">
                  <w:pPr>
                    <w:jc w:val="both"/>
                    <w:rPr>
                      <w:sz w:val="24"/>
                      <w:szCs w:val="24"/>
                    </w:rPr>
                  </w:pPr>
                  <w:r w:rsidRPr="005D0BC5">
                    <w:rPr>
                      <w:sz w:val="24"/>
                      <w:szCs w:val="24"/>
                    </w:rPr>
                    <w:t xml:space="preserve">     </w:t>
                  </w:r>
                </w:p>
                <w:p w14:paraId="2969309E" w14:textId="77777777" w:rsidR="00943124" w:rsidRPr="005D0BC5" w:rsidRDefault="00943124" w:rsidP="00584E41">
                  <w:pPr>
                    <w:jc w:val="both"/>
                    <w:rPr>
                      <w:sz w:val="24"/>
                      <w:szCs w:val="24"/>
                    </w:rPr>
                  </w:pPr>
                  <w:r w:rsidRPr="005D0BC5">
                    <w:rPr>
                      <w:sz w:val="24"/>
                      <w:szCs w:val="24"/>
                    </w:rPr>
                    <w:t xml:space="preserve">     LG = (</w:t>
                  </w:r>
                  <w:r w:rsidRPr="005D0BC5">
                    <w:rPr>
                      <w:i/>
                      <w:sz w:val="24"/>
                      <w:szCs w:val="24"/>
                    </w:rPr>
                    <w:t>AC + RLP</w:t>
                  </w:r>
                  <w:r w:rsidRPr="005D0BC5">
                    <w:rPr>
                      <w:sz w:val="24"/>
                      <w:szCs w:val="24"/>
                    </w:rPr>
                    <w:t>) / (</w:t>
                  </w:r>
                  <w:r w:rsidRPr="005D0BC5">
                    <w:rPr>
                      <w:i/>
                      <w:sz w:val="24"/>
                      <w:szCs w:val="24"/>
                    </w:rPr>
                    <w:t>PC + ELP</w:t>
                  </w:r>
                  <w:r w:rsidRPr="005D0BC5">
                    <w:rPr>
                      <w:sz w:val="24"/>
                      <w:szCs w:val="24"/>
                    </w:rPr>
                    <w:t>)</w:t>
                  </w:r>
                </w:p>
                <w:p w14:paraId="437AE2B5" w14:textId="77777777" w:rsidR="00943124" w:rsidRPr="005D0BC5" w:rsidRDefault="00943124" w:rsidP="00584E41">
                  <w:pPr>
                    <w:jc w:val="both"/>
                    <w:rPr>
                      <w:sz w:val="24"/>
                      <w:szCs w:val="24"/>
                    </w:rPr>
                  </w:pPr>
                </w:p>
              </w:tc>
              <w:tc>
                <w:tcPr>
                  <w:tcW w:w="2411" w:type="dxa"/>
                  <w:tcBorders>
                    <w:left w:val="single" w:sz="4" w:space="0" w:color="000000"/>
                    <w:bottom w:val="single" w:sz="4" w:space="0" w:color="000000"/>
                  </w:tcBorders>
                </w:tcPr>
                <w:p w14:paraId="5C581444" w14:textId="77777777" w:rsidR="00943124" w:rsidRPr="005D0BC5" w:rsidRDefault="00943124" w:rsidP="00584E41">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3A0E5EBA" w14:textId="77777777" w:rsidR="00943124" w:rsidRPr="005D0BC5" w:rsidRDefault="00943124" w:rsidP="00584E41">
                  <w:pPr>
                    <w:snapToGrid w:val="0"/>
                    <w:jc w:val="both"/>
                    <w:rPr>
                      <w:sz w:val="24"/>
                      <w:szCs w:val="24"/>
                    </w:rPr>
                  </w:pPr>
                </w:p>
              </w:tc>
            </w:tr>
            <w:tr w:rsidR="00943124" w:rsidRPr="005D0BC5" w14:paraId="119129F5" w14:textId="77777777" w:rsidTr="00943124">
              <w:trPr>
                <w:trHeight w:val="1200"/>
              </w:trPr>
              <w:tc>
                <w:tcPr>
                  <w:tcW w:w="3984" w:type="dxa"/>
                  <w:tcBorders>
                    <w:left w:val="single" w:sz="4" w:space="0" w:color="000000"/>
                    <w:bottom w:val="single" w:sz="4" w:space="0" w:color="000000"/>
                  </w:tcBorders>
                </w:tcPr>
                <w:p w14:paraId="572B2F65" w14:textId="77777777" w:rsidR="00943124" w:rsidRPr="005D0BC5" w:rsidRDefault="00943124" w:rsidP="00584E41">
                  <w:pPr>
                    <w:snapToGrid w:val="0"/>
                    <w:jc w:val="both"/>
                    <w:rPr>
                      <w:sz w:val="24"/>
                      <w:szCs w:val="24"/>
                    </w:rPr>
                  </w:pPr>
                  <w:r w:rsidRPr="005D0BC5">
                    <w:rPr>
                      <w:sz w:val="24"/>
                      <w:szCs w:val="24"/>
                    </w:rPr>
                    <w:t>Liquidez corrente (</w:t>
                  </w:r>
                  <w:r w:rsidRPr="005D0BC5">
                    <w:rPr>
                      <w:i/>
                      <w:sz w:val="24"/>
                      <w:szCs w:val="24"/>
                    </w:rPr>
                    <w:t>LC</w:t>
                  </w:r>
                  <w:r w:rsidRPr="005D0BC5">
                    <w:rPr>
                      <w:sz w:val="24"/>
                      <w:szCs w:val="24"/>
                    </w:rPr>
                    <w:t>)</w:t>
                  </w:r>
                </w:p>
                <w:p w14:paraId="2EC6081D" w14:textId="77777777" w:rsidR="00943124" w:rsidRPr="005D0BC5" w:rsidRDefault="00943124" w:rsidP="00584E41">
                  <w:pPr>
                    <w:jc w:val="both"/>
                    <w:rPr>
                      <w:sz w:val="24"/>
                      <w:szCs w:val="24"/>
                    </w:rPr>
                  </w:pPr>
                </w:p>
                <w:p w14:paraId="7E3212E1" w14:textId="77777777" w:rsidR="00943124" w:rsidRPr="005D0BC5" w:rsidRDefault="00943124" w:rsidP="00584E41">
                  <w:pPr>
                    <w:jc w:val="both"/>
                    <w:rPr>
                      <w:sz w:val="24"/>
                      <w:szCs w:val="24"/>
                    </w:rPr>
                  </w:pPr>
                  <w:r w:rsidRPr="005D0BC5">
                    <w:rPr>
                      <w:sz w:val="24"/>
                      <w:szCs w:val="24"/>
                    </w:rPr>
                    <w:t xml:space="preserve">     LC = AC / PC</w:t>
                  </w:r>
                </w:p>
                <w:p w14:paraId="620B337A" w14:textId="77777777" w:rsidR="00943124" w:rsidRPr="005D0BC5" w:rsidRDefault="00943124" w:rsidP="00584E41">
                  <w:pPr>
                    <w:jc w:val="both"/>
                    <w:rPr>
                      <w:sz w:val="24"/>
                      <w:szCs w:val="24"/>
                    </w:rPr>
                  </w:pPr>
                </w:p>
              </w:tc>
              <w:tc>
                <w:tcPr>
                  <w:tcW w:w="2411" w:type="dxa"/>
                  <w:tcBorders>
                    <w:left w:val="single" w:sz="4" w:space="0" w:color="000000"/>
                    <w:bottom w:val="single" w:sz="4" w:space="0" w:color="000000"/>
                  </w:tcBorders>
                </w:tcPr>
                <w:p w14:paraId="62C2C555" w14:textId="77777777" w:rsidR="00943124" w:rsidRPr="005D0BC5" w:rsidRDefault="00943124" w:rsidP="00584E41">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65192AF0" w14:textId="77777777" w:rsidR="00943124" w:rsidRPr="005D0BC5" w:rsidRDefault="00943124" w:rsidP="00584E41">
                  <w:pPr>
                    <w:snapToGrid w:val="0"/>
                    <w:jc w:val="both"/>
                    <w:rPr>
                      <w:sz w:val="24"/>
                      <w:szCs w:val="24"/>
                    </w:rPr>
                  </w:pPr>
                </w:p>
              </w:tc>
            </w:tr>
            <w:tr w:rsidR="00943124" w:rsidRPr="005D0BC5" w14:paraId="59390257" w14:textId="77777777" w:rsidTr="00943124">
              <w:trPr>
                <w:trHeight w:val="1200"/>
              </w:trPr>
              <w:tc>
                <w:tcPr>
                  <w:tcW w:w="3984" w:type="dxa"/>
                  <w:tcBorders>
                    <w:left w:val="single" w:sz="4" w:space="0" w:color="000000"/>
                    <w:bottom w:val="single" w:sz="4" w:space="0" w:color="000000"/>
                  </w:tcBorders>
                </w:tcPr>
                <w:p w14:paraId="09035DA5" w14:textId="77777777" w:rsidR="00943124" w:rsidRPr="005D0BC5" w:rsidRDefault="00943124" w:rsidP="00584E41">
                  <w:pPr>
                    <w:snapToGrid w:val="0"/>
                    <w:jc w:val="both"/>
                    <w:rPr>
                      <w:sz w:val="24"/>
                      <w:szCs w:val="24"/>
                    </w:rPr>
                  </w:pPr>
                  <w:r w:rsidRPr="005D0BC5">
                    <w:rPr>
                      <w:sz w:val="24"/>
                      <w:szCs w:val="24"/>
                    </w:rPr>
                    <w:t>Solvência Geral (SG)</w:t>
                  </w:r>
                </w:p>
                <w:p w14:paraId="612C3AE9" w14:textId="77777777" w:rsidR="00943124" w:rsidRPr="005D0BC5" w:rsidRDefault="00943124" w:rsidP="00584E41">
                  <w:pPr>
                    <w:jc w:val="both"/>
                    <w:rPr>
                      <w:sz w:val="24"/>
                      <w:szCs w:val="24"/>
                    </w:rPr>
                  </w:pPr>
                </w:p>
                <w:p w14:paraId="78DCF0C8" w14:textId="77777777" w:rsidR="00943124" w:rsidRPr="005D0BC5" w:rsidRDefault="00943124" w:rsidP="00584E41">
                  <w:pPr>
                    <w:jc w:val="both"/>
                    <w:rPr>
                      <w:sz w:val="24"/>
                      <w:szCs w:val="24"/>
                    </w:rPr>
                  </w:pPr>
                  <w:r w:rsidRPr="005D0BC5">
                    <w:rPr>
                      <w:sz w:val="24"/>
                      <w:szCs w:val="24"/>
                    </w:rPr>
                    <w:t xml:space="preserve">     SG = (AC + AP + RLP) / (PC + ELP)</w:t>
                  </w:r>
                </w:p>
                <w:p w14:paraId="4F0E1753" w14:textId="77777777" w:rsidR="00943124" w:rsidRPr="005D0BC5" w:rsidRDefault="00943124" w:rsidP="00584E41">
                  <w:pPr>
                    <w:jc w:val="both"/>
                    <w:rPr>
                      <w:sz w:val="24"/>
                      <w:szCs w:val="24"/>
                    </w:rPr>
                  </w:pPr>
                </w:p>
              </w:tc>
              <w:tc>
                <w:tcPr>
                  <w:tcW w:w="2411" w:type="dxa"/>
                  <w:tcBorders>
                    <w:left w:val="single" w:sz="4" w:space="0" w:color="000000"/>
                    <w:bottom w:val="single" w:sz="4" w:space="0" w:color="000000"/>
                  </w:tcBorders>
                </w:tcPr>
                <w:p w14:paraId="6AA1AFEE" w14:textId="77777777" w:rsidR="00943124" w:rsidRPr="005D0BC5" w:rsidRDefault="00943124" w:rsidP="00584E41">
                  <w:pPr>
                    <w:snapToGrid w:val="0"/>
                    <w:jc w:val="both"/>
                    <w:rPr>
                      <w:sz w:val="24"/>
                      <w:szCs w:val="24"/>
                    </w:rPr>
                  </w:pPr>
                </w:p>
              </w:tc>
              <w:tc>
                <w:tcPr>
                  <w:tcW w:w="1999" w:type="dxa"/>
                  <w:tcBorders>
                    <w:left w:val="single" w:sz="4" w:space="0" w:color="000000"/>
                    <w:bottom w:val="single" w:sz="4" w:space="0" w:color="000000"/>
                    <w:right w:val="single" w:sz="4" w:space="0" w:color="000000"/>
                  </w:tcBorders>
                </w:tcPr>
                <w:p w14:paraId="57E72310" w14:textId="77777777" w:rsidR="00943124" w:rsidRPr="005D0BC5" w:rsidRDefault="00943124" w:rsidP="00584E41">
                  <w:pPr>
                    <w:snapToGrid w:val="0"/>
                    <w:jc w:val="both"/>
                    <w:rPr>
                      <w:sz w:val="24"/>
                      <w:szCs w:val="24"/>
                    </w:rPr>
                  </w:pPr>
                </w:p>
              </w:tc>
            </w:tr>
          </w:tbl>
          <w:p w14:paraId="7B1BA229" w14:textId="022A77D6" w:rsidR="00943124" w:rsidRPr="005D0BC5" w:rsidRDefault="008B0B5D" w:rsidP="00584E41">
            <w:pPr>
              <w:jc w:val="both"/>
              <w:rPr>
                <w:sz w:val="24"/>
                <w:szCs w:val="24"/>
              </w:rPr>
            </w:pPr>
            <w:r>
              <w:rPr>
                <w:noProof/>
                <w:sz w:val="24"/>
                <w:szCs w:val="24"/>
                <w:lang w:eastAsia="pt-BR"/>
              </w:rPr>
              <mc:AlternateContent>
                <mc:Choice Requires="wps">
                  <w:drawing>
                    <wp:anchor distT="0" distB="0" distL="114300" distR="114300" simplePos="0" relativeHeight="251656704" behindDoc="0" locked="0" layoutInCell="1" allowOverlap="1" wp14:anchorId="4DCAB87A" wp14:editId="4F4AC312">
                      <wp:simplePos x="0" y="0"/>
                      <wp:positionH relativeFrom="column">
                        <wp:posOffset>5080</wp:posOffset>
                      </wp:positionH>
                      <wp:positionV relativeFrom="paragraph">
                        <wp:posOffset>86360</wp:posOffset>
                      </wp:positionV>
                      <wp:extent cx="5467350" cy="635"/>
                      <wp:effectExtent l="0" t="0" r="19050" b="374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7350" cy="635"/>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64C75D"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6.8pt" to="430.9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" strokeweight=".35mm">
                      <v:stroke joinstyle="miter"/>
                    </v:line>
                  </w:pict>
                </mc:Fallback>
              </mc:AlternateContent>
            </w:r>
          </w:p>
          <w:p w14:paraId="6E2907F0" w14:textId="77777777" w:rsidR="00943124" w:rsidRPr="005D0BC5" w:rsidRDefault="00943124" w:rsidP="00584E41">
            <w:pPr>
              <w:shd w:val="clear" w:color="auto" w:fill="CCCCCC"/>
              <w:jc w:val="both"/>
              <w:rPr>
                <w:sz w:val="24"/>
                <w:szCs w:val="24"/>
              </w:rPr>
            </w:pPr>
            <w:r w:rsidRPr="005D0BC5">
              <w:rPr>
                <w:sz w:val="24"/>
                <w:szCs w:val="24"/>
              </w:rPr>
              <w:t>AC   -  ativo circulante;                           RLP - realizável a longo prazo;</w:t>
            </w:r>
          </w:p>
          <w:p w14:paraId="37226492" w14:textId="77777777" w:rsidR="00943124" w:rsidRPr="005D0BC5" w:rsidRDefault="00943124" w:rsidP="00584E41">
            <w:pPr>
              <w:shd w:val="clear" w:color="auto" w:fill="CCCCCC"/>
              <w:ind w:left="5529" w:hanging="5529"/>
              <w:jc w:val="both"/>
              <w:rPr>
                <w:sz w:val="24"/>
                <w:szCs w:val="24"/>
              </w:rPr>
            </w:pPr>
            <w:r w:rsidRPr="005D0BC5">
              <w:rPr>
                <w:sz w:val="24"/>
                <w:szCs w:val="24"/>
              </w:rPr>
              <w:t>AP   -  ativo permanente;                         ELP - exigível a longo prazo.</w:t>
            </w:r>
          </w:p>
          <w:p w14:paraId="3D78FB8C" w14:textId="77777777" w:rsidR="00943124" w:rsidRPr="005D0BC5" w:rsidRDefault="00943124" w:rsidP="00584E41">
            <w:pPr>
              <w:shd w:val="clear" w:color="auto" w:fill="CCCCCC"/>
              <w:ind w:left="5529" w:hanging="5529"/>
              <w:jc w:val="both"/>
              <w:rPr>
                <w:sz w:val="24"/>
                <w:szCs w:val="24"/>
              </w:rPr>
            </w:pPr>
            <w:r w:rsidRPr="005D0BC5">
              <w:rPr>
                <w:sz w:val="24"/>
                <w:szCs w:val="24"/>
              </w:rPr>
              <w:t>PC   -  passivo circulante;</w:t>
            </w:r>
          </w:p>
          <w:p w14:paraId="655700C6" w14:textId="52034CCF" w:rsidR="00943124" w:rsidRPr="005D0BC5" w:rsidRDefault="008B0B5D" w:rsidP="00584E41">
            <w:pPr>
              <w:jc w:val="both"/>
              <w:rPr>
                <w:sz w:val="24"/>
                <w:szCs w:val="24"/>
              </w:rPr>
            </w:pPr>
            <w:r>
              <w:rPr>
                <w:noProof/>
                <w:sz w:val="24"/>
                <w:szCs w:val="24"/>
                <w:lang w:eastAsia="pt-BR"/>
              </w:rPr>
              <mc:AlternateContent>
                <mc:Choice Requires="wps">
                  <w:drawing>
                    <wp:anchor distT="0" distB="0" distL="114300" distR="114300" simplePos="0" relativeHeight="251657728" behindDoc="0" locked="0" layoutInCell="1" allowOverlap="1" wp14:anchorId="7513F92F" wp14:editId="52DF0D05">
                      <wp:simplePos x="0" y="0"/>
                      <wp:positionH relativeFrom="column">
                        <wp:posOffset>-4445</wp:posOffset>
                      </wp:positionH>
                      <wp:positionV relativeFrom="paragraph">
                        <wp:posOffset>112395</wp:posOffset>
                      </wp:positionV>
                      <wp:extent cx="5466715" cy="635"/>
                      <wp:effectExtent l="0" t="0" r="19685" b="3746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6715" cy="635"/>
                              </a:xfrm>
                              <a:prstGeom prst="line">
                                <a:avLst/>
                              </a:prstGeom>
                              <a:noFill/>
                              <a:ln w="1260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5BA170"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8.85pt" to="430.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" strokeweight=".35mm">
                      <v:stroke joinstyle="miter"/>
                    </v:line>
                  </w:pict>
                </mc:Fallback>
              </mc:AlternateContent>
            </w:r>
          </w:p>
          <w:p w14:paraId="55C5A0BE" w14:textId="77777777" w:rsidR="00943124" w:rsidRPr="005D0BC5" w:rsidRDefault="00943124" w:rsidP="00584E41">
            <w:pPr>
              <w:jc w:val="both"/>
              <w:rPr>
                <w:sz w:val="24"/>
                <w:szCs w:val="24"/>
              </w:rPr>
            </w:pPr>
            <w:r w:rsidRPr="005D0BC5">
              <w:rPr>
                <w:sz w:val="24"/>
                <w:szCs w:val="24"/>
              </w:rPr>
              <w:t>OBS: Os índices deverão ser apresentados com 2 (duas) casas decimais, desprezando-se as demais.</w:t>
            </w:r>
          </w:p>
          <w:p w14:paraId="19B479AF"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3BACEE30"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433D87C6" w14:textId="77777777" w:rsidTr="003F6413">
        <w:trPr>
          <w:cantSplit/>
        </w:trPr>
        <w:tc>
          <w:tcPr>
            <w:tcW w:w="9045" w:type="dxa"/>
            <w:gridSpan w:val="9"/>
            <w:tcMar>
              <w:top w:w="0" w:type="dxa"/>
              <w:left w:w="2" w:type="dxa"/>
              <w:bottom w:w="0" w:type="dxa"/>
              <w:right w:w="2" w:type="dxa"/>
            </w:tcMar>
            <w:vAlign w:val="center"/>
          </w:tcPr>
          <w:p w14:paraId="04B7A45F" w14:textId="77777777" w:rsidR="00943124" w:rsidRPr="005D0BC5" w:rsidRDefault="00943124" w:rsidP="00584E41">
            <w:pPr>
              <w:ind w:firstLine="520"/>
              <w:jc w:val="both"/>
              <w:rPr>
                <w:sz w:val="24"/>
                <w:szCs w:val="24"/>
              </w:rPr>
            </w:pPr>
            <w:r w:rsidRPr="005D0BC5">
              <w:rPr>
                <w:sz w:val="24"/>
                <w:szCs w:val="24"/>
              </w:rPr>
              <w:t>Local, __ de ___ de 20__.</w:t>
            </w:r>
          </w:p>
          <w:p w14:paraId="14298EC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19573FF6"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313494C2" w14:textId="77777777" w:rsidTr="003F6413">
        <w:trPr>
          <w:cantSplit/>
        </w:trPr>
        <w:tc>
          <w:tcPr>
            <w:tcW w:w="9045" w:type="dxa"/>
            <w:gridSpan w:val="9"/>
            <w:tcMar>
              <w:top w:w="0" w:type="dxa"/>
              <w:left w:w="2" w:type="dxa"/>
              <w:bottom w:w="0" w:type="dxa"/>
              <w:right w:w="2" w:type="dxa"/>
            </w:tcMar>
            <w:vAlign w:val="center"/>
          </w:tcPr>
          <w:p w14:paraId="2A8E94BE" w14:textId="77777777" w:rsidR="003F6413" w:rsidRPr="005D0BC5" w:rsidRDefault="003F6413" w:rsidP="00584E41">
            <w:pPr>
              <w:pStyle w:val="BodyText21"/>
              <w:widowControl w:val="0"/>
              <w:tabs>
                <w:tab w:val="left" w:pos="426"/>
              </w:tabs>
              <w:snapToGrid w:val="0"/>
              <w:spacing w:after="0" w:line="240" w:lineRule="auto"/>
              <w:rPr>
                <w:rFonts w:ascii="Times New Roman" w:eastAsia="Times New Roman" w:hAnsi="Times New Roman" w:cs="Times New Roman"/>
                <w:sz w:val="24"/>
                <w:szCs w:val="24"/>
                <w:shd w:val="clear" w:color="auto" w:fill="FFFFFF"/>
              </w:rPr>
            </w:pPr>
          </w:p>
        </w:tc>
        <w:tc>
          <w:tcPr>
            <w:tcW w:w="101" w:type="dxa"/>
            <w:tcMar>
              <w:top w:w="0" w:type="dxa"/>
              <w:left w:w="0" w:type="dxa"/>
              <w:bottom w:w="0" w:type="dxa"/>
              <w:right w:w="0" w:type="dxa"/>
            </w:tcMar>
          </w:tcPr>
          <w:p w14:paraId="3AED0062" w14:textId="77777777" w:rsidR="003F6413" w:rsidRPr="005D0BC5" w:rsidRDefault="003F6413" w:rsidP="00584E41">
            <w:pPr>
              <w:pStyle w:val="Standard"/>
              <w:snapToGrid w:val="0"/>
              <w:spacing w:after="0" w:line="240" w:lineRule="auto"/>
              <w:rPr>
                <w:rFonts w:ascii="Times New Roman" w:hAnsi="Times New Roman"/>
                <w:sz w:val="24"/>
                <w:szCs w:val="24"/>
              </w:rPr>
            </w:pPr>
          </w:p>
        </w:tc>
      </w:tr>
      <w:tr w:rsidR="003F6413" w:rsidRPr="005D0BC5" w14:paraId="6B076D1C" w14:textId="77777777" w:rsidTr="003F6413">
        <w:trPr>
          <w:cantSplit/>
        </w:trPr>
        <w:tc>
          <w:tcPr>
            <w:tcW w:w="4490" w:type="dxa"/>
            <w:gridSpan w:val="6"/>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493B9232"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0D645917"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5DBA816C"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570403AB"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N.º de registro órgão de classe (se for o caso):</w:t>
            </w:r>
          </w:p>
          <w:p w14:paraId="500DA57D"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656" w:type="dxa"/>
            <w:gridSpan w:val="4"/>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36929B9B"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Contador responsável pela Empresa:</w:t>
            </w:r>
          </w:p>
          <w:p w14:paraId="31685211"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0A2117F7"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CRC N.º:</w:t>
            </w:r>
          </w:p>
          <w:p w14:paraId="32A124A4"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bl>
    <w:p w14:paraId="16F1BA98" w14:textId="77777777" w:rsidR="003F6413" w:rsidRPr="005D0BC5" w:rsidRDefault="003F6413" w:rsidP="00584E41">
      <w:pPr>
        <w:tabs>
          <w:tab w:val="left" w:pos="360"/>
        </w:tabs>
        <w:jc w:val="center"/>
        <w:rPr>
          <w:sz w:val="24"/>
          <w:szCs w:val="24"/>
        </w:rPr>
      </w:pPr>
    </w:p>
    <w:p w14:paraId="52901097" w14:textId="77777777" w:rsidR="003F6413" w:rsidRPr="005D0BC5" w:rsidRDefault="003F6413" w:rsidP="00584E41">
      <w:pPr>
        <w:tabs>
          <w:tab w:val="left" w:pos="360"/>
        </w:tabs>
        <w:jc w:val="center"/>
        <w:rPr>
          <w:sz w:val="24"/>
          <w:szCs w:val="24"/>
        </w:rPr>
      </w:pPr>
    </w:p>
    <w:p w14:paraId="7BD9539C" w14:textId="77777777" w:rsidR="003F6413" w:rsidRPr="005D0BC5" w:rsidRDefault="003F6413" w:rsidP="00584E41">
      <w:pPr>
        <w:tabs>
          <w:tab w:val="left" w:pos="360"/>
        </w:tabs>
        <w:jc w:val="center"/>
        <w:rPr>
          <w:sz w:val="24"/>
          <w:szCs w:val="24"/>
        </w:rPr>
      </w:pPr>
    </w:p>
    <w:p w14:paraId="5B6970F2" w14:textId="77777777" w:rsidR="003F6413" w:rsidRPr="005D0BC5" w:rsidRDefault="003F6413" w:rsidP="00584E41">
      <w:pPr>
        <w:tabs>
          <w:tab w:val="left" w:pos="360"/>
        </w:tabs>
        <w:jc w:val="center"/>
        <w:rPr>
          <w:sz w:val="24"/>
          <w:szCs w:val="24"/>
        </w:rPr>
      </w:pPr>
    </w:p>
    <w:p w14:paraId="771ED5B1" w14:textId="77777777" w:rsidR="003F6413" w:rsidRPr="005D0BC5" w:rsidRDefault="003F6413" w:rsidP="00584E41">
      <w:pPr>
        <w:tabs>
          <w:tab w:val="left" w:pos="360"/>
        </w:tabs>
        <w:jc w:val="center"/>
        <w:rPr>
          <w:sz w:val="24"/>
          <w:szCs w:val="24"/>
        </w:rPr>
      </w:pPr>
    </w:p>
    <w:p w14:paraId="74F8E913" w14:textId="77777777" w:rsidR="003F6413" w:rsidRPr="005D0BC5" w:rsidRDefault="003F6413" w:rsidP="00584E41">
      <w:pPr>
        <w:tabs>
          <w:tab w:val="left" w:pos="360"/>
        </w:tabs>
        <w:jc w:val="center"/>
        <w:rPr>
          <w:sz w:val="24"/>
          <w:szCs w:val="24"/>
        </w:rPr>
      </w:pPr>
    </w:p>
    <w:p w14:paraId="0C126ED3" w14:textId="77777777" w:rsidR="003F6413" w:rsidRPr="005D0BC5" w:rsidRDefault="003F6413" w:rsidP="00584E41">
      <w:pPr>
        <w:tabs>
          <w:tab w:val="left" w:pos="360"/>
        </w:tabs>
        <w:jc w:val="center"/>
        <w:rPr>
          <w:sz w:val="24"/>
          <w:szCs w:val="24"/>
        </w:rPr>
      </w:pPr>
    </w:p>
    <w:p w14:paraId="3A323DF0" w14:textId="77777777" w:rsidR="003F6413" w:rsidRPr="005D0BC5" w:rsidRDefault="003F6413" w:rsidP="00584E41">
      <w:pPr>
        <w:tabs>
          <w:tab w:val="left" w:pos="360"/>
        </w:tabs>
        <w:jc w:val="center"/>
        <w:rPr>
          <w:sz w:val="24"/>
          <w:szCs w:val="24"/>
        </w:rPr>
      </w:pPr>
    </w:p>
    <w:p w14:paraId="347EFD40" w14:textId="77777777" w:rsidR="003F6413" w:rsidRPr="005D0BC5" w:rsidRDefault="003F6413" w:rsidP="00584E41">
      <w:pPr>
        <w:tabs>
          <w:tab w:val="left" w:pos="360"/>
        </w:tabs>
        <w:jc w:val="center"/>
        <w:rPr>
          <w:sz w:val="24"/>
          <w:szCs w:val="24"/>
        </w:rPr>
      </w:pPr>
    </w:p>
    <w:p w14:paraId="06C64AA8" w14:textId="77777777" w:rsidR="003F6413" w:rsidRPr="005D0BC5" w:rsidRDefault="003F6413" w:rsidP="00584E41">
      <w:pPr>
        <w:tabs>
          <w:tab w:val="left" w:pos="360"/>
        </w:tabs>
        <w:rPr>
          <w:sz w:val="24"/>
          <w:szCs w:val="24"/>
        </w:rPr>
      </w:pPr>
    </w:p>
    <w:p w14:paraId="002AD0AC" w14:textId="77777777" w:rsidR="00064647" w:rsidRPr="005D0BC5" w:rsidRDefault="00064647" w:rsidP="00584E41">
      <w:pPr>
        <w:tabs>
          <w:tab w:val="left" w:pos="360"/>
        </w:tabs>
        <w:rPr>
          <w:sz w:val="24"/>
          <w:szCs w:val="24"/>
        </w:rPr>
      </w:pPr>
    </w:p>
    <w:p w14:paraId="05940E76" w14:textId="77777777" w:rsidR="00064647" w:rsidRPr="005D0BC5" w:rsidRDefault="00064647" w:rsidP="00584E41">
      <w:pPr>
        <w:tabs>
          <w:tab w:val="left" w:pos="360"/>
        </w:tabs>
        <w:rPr>
          <w:sz w:val="24"/>
          <w:szCs w:val="24"/>
        </w:rPr>
      </w:pPr>
    </w:p>
    <w:p w14:paraId="1BFB6C49" w14:textId="77777777" w:rsidR="008418B9" w:rsidRDefault="008418B9">
      <w:r>
        <w:br w:type="page"/>
      </w:r>
    </w:p>
    <w:tbl>
      <w:tblPr>
        <w:tblW w:w="9089" w:type="dxa"/>
        <w:tblInd w:w="-15" w:type="dxa"/>
        <w:tblLayout w:type="fixed"/>
        <w:tblCellMar>
          <w:left w:w="10" w:type="dxa"/>
          <w:right w:w="10" w:type="dxa"/>
        </w:tblCellMar>
        <w:tblLook w:val="04A0" w:firstRow="1" w:lastRow="0" w:firstColumn="1" w:lastColumn="0" w:noHBand="0" w:noVBand="1"/>
      </w:tblPr>
      <w:tblGrid>
        <w:gridCol w:w="417"/>
        <w:gridCol w:w="4127"/>
        <w:gridCol w:w="4545"/>
      </w:tblGrid>
      <w:tr w:rsidR="003F6413" w:rsidRPr="005D0BC5" w14:paraId="2B9EF569" w14:textId="77777777" w:rsidTr="00D27BED">
        <w:trPr>
          <w:cantSplit/>
        </w:trPr>
        <w:tc>
          <w:tcPr>
            <w:tcW w:w="9089" w:type="dxa"/>
            <w:gridSpan w:val="3"/>
            <w:tcMar>
              <w:top w:w="0" w:type="dxa"/>
              <w:left w:w="2" w:type="dxa"/>
              <w:bottom w:w="0" w:type="dxa"/>
              <w:right w:w="2" w:type="dxa"/>
            </w:tcMar>
            <w:vAlign w:val="center"/>
          </w:tcPr>
          <w:p w14:paraId="1775DCD6" w14:textId="77777777" w:rsidR="00943124" w:rsidRPr="005D0BC5" w:rsidRDefault="003F6413" w:rsidP="00584E41">
            <w:pPr>
              <w:ind w:firstLine="20"/>
              <w:jc w:val="center"/>
              <w:rPr>
                <w:b/>
                <w:bCs/>
                <w:sz w:val="24"/>
                <w:szCs w:val="24"/>
              </w:rPr>
            </w:pPr>
            <w:r w:rsidRPr="005D0BC5">
              <w:rPr>
                <w:b/>
                <w:bCs/>
                <w:sz w:val="24"/>
                <w:szCs w:val="24"/>
              </w:rPr>
              <w:t>ANEXO XI</w:t>
            </w:r>
          </w:p>
          <w:p w14:paraId="1FA5C6C3" w14:textId="77777777" w:rsidR="003F6413" w:rsidRPr="005D0BC5" w:rsidRDefault="003F6413" w:rsidP="00584E41">
            <w:pPr>
              <w:ind w:firstLine="20"/>
              <w:jc w:val="center"/>
              <w:rPr>
                <w:b/>
                <w:bCs/>
                <w:sz w:val="24"/>
                <w:szCs w:val="24"/>
              </w:rPr>
            </w:pPr>
            <w:r w:rsidRPr="005D0BC5">
              <w:rPr>
                <w:b/>
                <w:bCs/>
                <w:sz w:val="24"/>
                <w:szCs w:val="24"/>
              </w:rPr>
              <w:t xml:space="preserve">Declaração </w:t>
            </w:r>
            <w:r w:rsidR="00943124" w:rsidRPr="005D0BC5">
              <w:rPr>
                <w:b/>
                <w:bCs/>
                <w:sz w:val="24"/>
                <w:szCs w:val="24"/>
              </w:rPr>
              <w:t>d</w:t>
            </w:r>
            <w:r w:rsidRPr="005D0BC5">
              <w:rPr>
                <w:b/>
                <w:bCs/>
                <w:sz w:val="24"/>
                <w:szCs w:val="24"/>
              </w:rPr>
              <w:t xml:space="preserve">e Conhecimento e Atendimento </w:t>
            </w:r>
            <w:r w:rsidR="00D173A7">
              <w:rPr>
                <w:b/>
                <w:bCs/>
                <w:sz w:val="24"/>
                <w:szCs w:val="24"/>
              </w:rPr>
              <w:t xml:space="preserve">de </w:t>
            </w:r>
            <w:r w:rsidRPr="005D0BC5">
              <w:rPr>
                <w:b/>
                <w:bCs/>
                <w:sz w:val="24"/>
                <w:szCs w:val="24"/>
              </w:rPr>
              <w:t xml:space="preserve">Critérios Legais </w:t>
            </w:r>
            <w:r w:rsidR="00943124" w:rsidRPr="005D0BC5">
              <w:rPr>
                <w:b/>
                <w:bCs/>
                <w:sz w:val="24"/>
                <w:szCs w:val="24"/>
              </w:rPr>
              <w:t>e</w:t>
            </w:r>
            <w:r w:rsidRPr="005D0BC5">
              <w:rPr>
                <w:b/>
                <w:bCs/>
                <w:sz w:val="24"/>
                <w:szCs w:val="24"/>
              </w:rPr>
              <w:t xml:space="preserve"> Constitucionais</w:t>
            </w:r>
          </w:p>
          <w:p w14:paraId="35C6EDD6"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1E5053" w:rsidRPr="005D0BC5" w14:paraId="158AD3F1" w14:textId="77777777" w:rsidTr="00D27BED">
        <w:trPr>
          <w:cantSplit/>
        </w:trPr>
        <w:tc>
          <w:tcPr>
            <w:tcW w:w="9089" w:type="dxa"/>
            <w:gridSpan w:val="3"/>
            <w:tcMar>
              <w:top w:w="0" w:type="dxa"/>
              <w:left w:w="2" w:type="dxa"/>
              <w:bottom w:w="0" w:type="dxa"/>
              <w:right w:w="2" w:type="dxa"/>
            </w:tcMar>
            <w:vAlign w:val="center"/>
          </w:tcPr>
          <w:p w14:paraId="0C398408" w14:textId="77777777" w:rsidR="001E5053" w:rsidRPr="005D0BC5" w:rsidRDefault="001E505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108ACB3A" w14:textId="77777777" w:rsidTr="00D27BED">
        <w:trPr>
          <w:cantSplit/>
        </w:trPr>
        <w:tc>
          <w:tcPr>
            <w:tcW w:w="9089" w:type="dxa"/>
            <w:gridSpan w:val="3"/>
            <w:tcMar>
              <w:top w:w="0" w:type="dxa"/>
              <w:left w:w="2" w:type="dxa"/>
              <w:bottom w:w="0" w:type="dxa"/>
              <w:right w:w="2" w:type="dxa"/>
            </w:tcMar>
            <w:vAlign w:val="center"/>
          </w:tcPr>
          <w:p w14:paraId="09F17E66" w14:textId="3BBFC300" w:rsidR="001E5053" w:rsidRPr="005D0BC5" w:rsidRDefault="001E5053" w:rsidP="00555159">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555159" w:rsidRPr="00555159">
              <w:rPr>
                <w:rFonts w:ascii="Times New Roman" w:hAnsi="Times New Roman" w:cs="Times New Roman"/>
                <w:color w:val="000000"/>
                <w:sz w:val="24"/>
                <w:szCs w:val="24"/>
              </w:rPr>
              <w:t>CONSELHEIRO MAIRINCK</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07C5ACFA" w14:textId="77777777" w:rsidTr="00D27BED">
        <w:trPr>
          <w:cantSplit/>
        </w:trPr>
        <w:tc>
          <w:tcPr>
            <w:tcW w:w="9089" w:type="dxa"/>
            <w:gridSpan w:val="3"/>
            <w:tcMar>
              <w:top w:w="0" w:type="dxa"/>
              <w:left w:w="2" w:type="dxa"/>
              <w:bottom w:w="0" w:type="dxa"/>
              <w:right w:w="2" w:type="dxa"/>
            </w:tcMar>
            <w:vAlign w:val="center"/>
          </w:tcPr>
          <w:p w14:paraId="37A31E14"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3F6413" w:rsidRPr="005D0BC5" w14:paraId="4BC36E88" w14:textId="77777777" w:rsidTr="00D27BED">
        <w:trPr>
          <w:cantSplit/>
        </w:trPr>
        <w:tc>
          <w:tcPr>
            <w:tcW w:w="9089" w:type="dxa"/>
            <w:gridSpan w:val="3"/>
            <w:tcMar>
              <w:top w:w="0" w:type="dxa"/>
              <w:left w:w="2" w:type="dxa"/>
              <w:bottom w:w="0" w:type="dxa"/>
              <w:right w:w="2" w:type="dxa"/>
            </w:tcMar>
            <w:vAlign w:val="center"/>
          </w:tcPr>
          <w:p w14:paraId="45899FC7"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3D7D9972" w14:textId="77777777" w:rsidTr="00D27BED">
        <w:trPr>
          <w:cantSplit/>
        </w:trPr>
        <w:tc>
          <w:tcPr>
            <w:tcW w:w="9089" w:type="dxa"/>
            <w:gridSpan w:val="3"/>
            <w:tcMar>
              <w:top w:w="0" w:type="dxa"/>
              <w:left w:w="2" w:type="dxa"/>
              <w:bottom w:w="0" w:type="dxa"/>
              <w:right w:w="2" w:type="dxa"/>
            </w:tcMar>
            <w:vAlign w:val="center"/>
          </w:tcPr>
          <w:p w14:paraId="23743E0F"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O Signatário da presente, _____________________________ Carteira de Identidade n.º_________, representante legal, em nome da Empresa _______________________, CNPJ/MF _____________, declara:</w:t>
            </w:r>
          </w:p>
        </w:tc>
      </w:tr>
      <w:tr w:rsidR="003F6413" w:rsidRPr="005D0BC5" w14:paraId="0CD1FC82" w14:textId="77777777" w:rsidTr="00D27BED">
        <w:trPr>
          <w:cantSplit/>
        </w:trPr>
        <w:tc>
          <w:tcPr>
            <w:tcW w:w="9089" w:type="dxa"/>
            <w:gridSpan w:val="3"/>
            <w:tcMar>
              <w:top w:w="0" w:type="dxa"/>
              <w:left w:w="2" w:type="dxa"/>
              <w:bottom w:w="0" w:type="dxa"/>
              <w:right w:w="2" w:type="dxa"/>
            </w:tcMar>
            <w:vAlign w:val="center"/>
          </w:tcPr>
          <w:p w14:paraId="167475A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0AC661E3" w14:textId="77777777" w:rsidTr="00D27BED">
        <w:trPr>
          <w:cantSplit/>
          <w:trHeight w:val="245"/>
        </w:trPr>
        <w:tc>
          <w:tcPr>
            <w:tcW w:w="417" w:type="dxa"/>
            <w:tcMar>
              <w:top w:w="0" w:type="dxa"/>
              <w:left w:w="2" w:type="dxa"/>
              <w:bottom w:w="0" w:type="dxa"/>
              <w:right w:w="2" w:type="dxa"/>
            </w:tcMar>
          </w:tcPr>
          <w:p w14:paraId="6ED0B83A"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2" w:type="dxa"/>
            <w:gridSpan w:val="2"/>
            <w:tcMar>
              <w:top w:w="0" w:type="dxa"/>
              <w:left w:w="2" w:type="dxa"/>
              <w:bottom w:w="0" w:type="dxa"/>
              <w:right w:w="2" w:type="dxa"/>
            </w:tcMar>
          </w:tcPr>
          <w:p w14:paraId="58388154"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Concordar, na íntegra, com os termos da Licitação e com </w:t>
            </w:r>
            <w:r w:rsidR="00943124" w:rsidRPr="005D0BC5">
              <w:rPr>
                <w:rFonts w:ascii="Times New Roman" w:hAnsi="Times New Roman" w:cs="Times New Roman"/>
                <w:sz w:val="24"/>
                <w:szCs w:val="24"/>
                <w:shd w:val="clear" w:color="auto" w:fill="FFFFFF"/>
              </w:rPr>
              <w:t>todos os documentos</w:t>
            </w:r>
            <w:r w:rsidRPr="005D0BC5">
              <w:rPr>
                <w:rFonts w:ascii="Times New Roman" w:hAnsi="Times New Roman" w:cs="Times New Roman"/>
                <w:sz w:val="24"/>
                <w:szCs w:val="24"/>
                <w:shd w:val="clear" w:color="auto" w:fill="FFFFFF"/>
              </w:rPr>
              <w:t xml:space="preserve"> dela componentes;</w:t>
            </w:r>
          </w:p>
        </w:tc>
      </w:tr>
      <w:tr w:rsidR="003F6413" w:rsidRPr="005D0BC5" w14:paraId="062AAE04" w14:textId="77777777" w:rsidTr="00D27BED">
        <w:trPr>
          <w:cantSplit/>
          <w:trHeight w:val="245"/>
        </w:trPr>
        <w:tc>
          <w:tcPr>
            <w:tcW w:w="417" w:type="dxa"/>
            <w:tcMar>
              <w:top w:w="0" w:type="dxa"/>
              <w:left w:w="2" w:type="dxa"/>
              <w:bottom w:w="0" w:type="dxa"/>
              <w:right w:w="2" w:type="dxa"/>
            </w:tcMar>
          </w:tcPr>
          <w:p w14:paraId="77A60A4B"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672" w:type="dxa"/>
            <w:gridSpan w:val="2"/>
            <w:tcMar>
              <w:top w:w="0" w:type="dxa"/>
              <w:left w:w="2" w:type="dxa"/>
              <w:bottom w:w="0" w:type="dxa"/>
              <w:right w:w="2" w:type="dxa"/>
            </w:tcMar>
          </w:tcPr>
          <w:p w14:paraId="37E5CE5E"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acatará integralmente qualquer decisão que venha a ser tomada pelo Órgão Licitante quanto à sua habilitação;</w:t>
            </w:r>
          </w:p>
        </w:tc>
      </w:tr>
      <w:tr w:rsidR="003F6413" w:rsidRPr="005D0BC5" w14:paraId="4BD380A8" w14:textId="77777777" w:rsidTr="00D27BED">
        <w:trPr>
          <w:cantSplit/>
          <w:trHeight w:val="245"/>
        </w:trPr>
        <w:tc>
          <w:tcPr>
            <w:tcW w:w="417" w:type="dxa"/>
            <w:tcMar>
              <w:top w:w="0" w:type="dxa"/>
              <w:left w:w="2" w:type="dxa"/>
              <w:bottom w:w="0" w:type="dxa"/>
              <w:right w:w="2" w:type="dxa"/>
            </w:tcMar>
          </w:tcPr>
          <w:p w14:paraId="2E6275F8"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3)</w:t>
            </w:r>
          </w:p>
        </w:tc>
        <w:tc>
          <w:tcPr>
            <w:tcW w:w="8672" w:type="dxa"/>
            <w:gridSpan w:val="2"/>
            <w:tcMar>
              <w:top w:w="0" w:type="dxa"/>
              <w:left w:w="2" w:type="dxa"/>
              <w:bottom w:w="0" w:type="dxa"/>
              <w:right w:w="2" w:type="dxa"/>
            </w:tcMar>
          </w:tcPr>
          <w:p w14:paraId="12546C82"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Que não existe, no presente momento, pedido de falência em nome desta empresa e que </w:t>
            </w:r>
            <w:r w:rsidR="00943124" w:rsidRPr="005D0BC5">
              <w:rPr>
                <w:rFonts w:ascii="Times New Roman" w:hAnsi="Times New Roman" w:cs="Times New Roman"/>
                <w:sz w:val="24"/>
                <w:szCs w:val="24"/>
                <w:shd w:val="clear" w:color="auto" w:fill="FFFFFF"/>
              </w:rPr>
              <w:t>ela</w:t>
            </w:r>
            <w:r w:rsidRPr="005D0BC5">
              <w:rPr>
                <w:rFonts w:ascii="Times New Roman" w:hAnsi="Times New Roman" w:cs="Times New Roman"/>
                <w:sz w:val="24"/>
                <w:szCs w:val="24"/>
                <w:shd w:val="clear" w:color="auto" w:fill="FFFFFF"/>
              </w:rPr>
              <w:t xml:space="preserve"> se submete à automática inabilitação, caso tal venha a ocorrer durante o processo de Licitação;</w:t>
            </w:r>
          </w:p>
        </w:tc>
      </w:tr>
      <w:tr w:rsidR="003F6413" w:rsidRPr="005D0BC5" w14:paraId="255EBC87" w14:textId="77777777" w:rsidTr="00D27BED">
        <w:trPr>
          <w:cantSplit/>
          <w:trHeight w:val="245"/>
        </w:trPr>
        <w:tc>
          <w:tcPr>
            <w:tcW w:w="417" w:type="dxa"/>
            <w:tcMar>
              <w:top w:w="0" w:type="dxa"/>
              <w:left w:w="2" w:type="dxa"/>
              <w:bottom w:w="0" w:type="dxa"/>
              <w:right w:w="2" w:type="dxa"/>
            </w:tcMar>
          </w:tcPr>
          <w:p w14:paraId="0BFB872C"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4)</w:t>
            </w:r>
          </w:p>
        </w:tc>
        <w:tc>
          <w:tcPr>
            <w:tcW w:w="8672" w:type="dxa"/>
            <w:gridSpan w:val="2"/>
            <w:tcMar>
              <w:top w:w="0" w:type="dxa"/>
              <w:left w:w="2" w:type="dxa"/>
              <w:bottom w:w="0" w:type="dxa"/>
              <w:right w:w="2" w:type="dxa"/>
            </w:tcMar>
          </w:tcPr>
          <w:p w14:paraId="4B7D6A2A"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Sob as penalidades cabíveis, a não superveniência de fato impeditivo da habilitação;</w:t>
            </w:r>
          </w:p>
        </w:tc>
      </w:tr>
      <w:tr w:rsidR="003F6413" w:rsidRPr="005D0BC5" w14:paraId="186EA115" w14:textId="77777777" w:rsidTr="00D27BED">
        <w:trPr>
          <w:cantSplit/>
          <w:trHeight w:val="245"/>
        </w:trPr>
        <w:tc>
          <w:tcPr>
            <w:tcW w:w="417" w:type="dxa"/>
            <w:tcMar>
              <w:top w:w="0" w:type="dxa"/>
              <w:left w:w="2" w:type="dxa"/>
              <w:bottom w:w="0" w:type="dxa"/>
              <w:right w:w="2" w:type="dxa"/>
            </w:tcMar>
          </w:tcPr>
          <w:p w14:paraId="3E7356C4"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5)</w:t>
            </w:r>
          </w:p>
        </w:tc>
        <w:tc>
          <w:tcPr>
            <w:tcW w:w="8672" w:type="dxa"/>
            <w:gridSpan w:val="2"/>
            <w:tcMar>
              <w:top w:w="0" w:type="dxa"/>
              <w:left w:w="2" w:type="dxa"/>
              <w:bottom w:w="0" w:type="dxa"/>
              <w:right w:w="2" w:type="dxa"/>
            </w:tcMar>
          </w:tcPr>
          <w:p w14:paraId="69D4813B"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Que a empresa é idônea e atende a todos os pré-requisitos da Licitação e demais exigências contidas na Lei Federal n.º 14.133/2021;</w:t>
            </w:r>
          </w:p>
        </w:tc>
      </w:tr>
      <w:tr w:rsidR="003F6413" w:rsidRPr="005D0BC5" w14:paraId="2208AD7A" w14:textId="77777777" w:rsidTr="00D27BED">
        <w:trPr>
          <w:cantSplit/>
          <w:trHeight w:val="245"/>
        </w:trPr>
        <w:tc>
          <w:tcPr>
            <w:tcW w:w="417" w:type="dxa"/>
            <w:tcMar>
              <w:top w:w="0" w:type="dxa"/>
              <w:left w:w="2" w:type="dxa"/>
              <w:bottom w:w="0" w:type="dxa"/>
              <w:right w:w="2" w:type="dxa"/>
            </w:tcMar>
          </w:tcPr>
          <w:p w14:paraId="672664A3"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6)</w:t>
            </w:r>
          </w:p>
        </w:tc>
        <w:tc>
          <w:tcPr>
            <w:tcW w:w="8672" w:type="dxa"/>
            <w:gridSpan w:val="2"/>
            <w:tcMar>
              <w:top w:w="0" w:type="dxa"/>
              <w:left w:w="2" w:type="dxa"/>
              <w:bottom w:w="0" w:type="dxa"/>
              <w:right w:w="2" w:type="dxa"/>
            </w:tcMar>
          </w:tcPr>
          <w:p w14:paraId="46EFC264"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Que não se enquadra nas hipóteses previstas no § 1.º do art. 9.º e no art. 14 ambos da Lei Federal n.º 14.133/2021, atendendo às condições de participação da Licitação e legislação vigente, em especial:</w:t>
            </w:r>
          </w:p>
          <w:p w14:paraId="770155DC"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6.1 </w:t>
            </w:r>
            <w:r w:rsidRPr="005D0BC5">
              <w:rPr>
                <w:rFonts w:ascii="Times New Roman" w:eastAsia="Myriad Pro" w:hAnsi="Times New Roman" w:cs="Times New Roman"/>
                <w:sz w:val="24"/>
                <w:szCs w:val="24"/>
                <w:shd w:val="clear" w:color="auto" w:fill="FFFFFF"/>
              </w:rPr>
              <w:t>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0947C978"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6.2 </w:t>
            </w:r>
            <w:r w:rsidRPr="005D0BC5">
              <w:rPr>
                <w:rFonts w:ascii="Times New Roman" w:eastAsia="Myriad Pro" w:hAnsi="Times New Roman" w:cs="Times New Roman"/>
                <w:sz w:val="24"/>
                <w:szCs w:val="24"/>
                <w:shd w:val="clear" w:color="auto" w:fill="FFFFFF"/>
              </w:rPr>
              <w:t xml:space="preserve">Nos 5 (cinco) anos anteriores à divulgação do </w:t>
            </w:r>
            <w:r w:rsidR="00405A2B" w:rsidRPr="005D0BC5">
              <w:rPr>
                <w:rFonts w:ascii="Times New Roman" w:hAnsi="Times New Roman" w:cs="Times New Roman"/>
                <w:sz w:val="24"/>
                <w:szCs w:val="24"/>
              </w:rPr>
              <w:t>Edital</w:t>
            </w:r>
            <w:r w:rsidRPr="005D0BC5">
              <w:rPr>
                <w:rFonts w:ascii="Times New Roman" w:eastAsia="Myriad Pro" w:hAnsi="Times New Roman" w:cs="Times New Roman"/>
                <w:sz w:val="24"/>
                <w:szCs w:val="24"/>
                <w:shd w:val="clear" w:color="auto" w:fill="FFFFFF"/>
              </w:rPr>
              <w:t>, não foi condenado(a) judicialmente, com trânsito em julgado, por exploração de trabalho infantil, por submissão de trabalhadores a condições análogas às de escravo ou por contratação de adolescentes nos casos vedados pela legislação trabalhista.</w:t>
            </w:r>
          </w:p>
        </w:tc>
      </w:tr>
      <w:tr w:rsidR="003F6413" w:rsidRPr="005D0BC5" w14:paraId="6DA13E1B" w14:textId="77777777" w:rsidTr="00D27BED">
        <w:trPr>
          <w:cantSplit/>
          <w:trHeight w:val="245"/>
        </w:trPr>
        <w:tc>
          <w:tcPr>
            <w:tcW w:w="417" w:type="dxa"/>
            <w:tcMar>
              <w:top w:w="0" w:type="dxa"/>
              <w:left w:w="2" w:type="dxa"/>
              <w:bottom w:w="0" w:type="dxa"/>
              <w:right w:w="2" w:type="dxa"/>
            </w:tcMar>
          </w:tcPr>
          <w:p w14:paraId="41F3F397"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7)</w:t>
            </w:r>
          </w:p>
        </w:tc>
        <w:tc>
          <w:tcPr>
            <w:tcW w:w="8672" w:type="dxa"/>
            <w:gridSpan w:val="2"/>
            <w:tcMar>
              <w:top w:w="0" w:type="dxa"/>
              <w:left w:w="2" w:type="dxa"/>
              <w:bottom w:w="0" w:type="dxa"/>
              <w:right w:w="2" w:type="dxa"/>
            </w:tcMar>
          </w:tcPr>
          <w:p w14:paraId="46D4D2A1"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assume total responsabilidade pelas informações prestadas e, em qualquer tempo, exime o ora contratante de quaisquer ônus civil e penal que lhe possa acarretar;</w:t>
            </w:r>
          </w:p>
        </w:tc>
      </w:tr>
      <w:tr w:rsidR="003F6413" w:rsidRPr="005D0BC5" w14:paraId="27361049" w14:textId="77777777" w:rsidTr="00D27BED">
        <w:trPr>
          <w:cantSplit/>
          <w:trHeight w:val="245"/>
        </w:trPr>
        <w:tc>
          <w:tcPr>
            <w:tcW w:w="417" w:type="dxa"/>
            <w:tcMar>
              <w:top w:w="0" w:type="dxa"/>
              <w:left w:w="2" w:type="dxa"/>
              <w:bottom w:w="0" w:type="dxa"/>
              <w:right w:w="2" w:type="dxa"/>
            </w:tcMar>
          </w:tcPr>
          <w:p w14:paraId="5DD886EC"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rPr>
            </w:pPr>
            <w:r w:rsidRPr="005D0BC5">
              <w:rPr>
                <w:rFonts w:ascii="Times New Roman" w:eastAsia="Times New Roman" w:hAnsi="Times New Roman" w:cs="Times New Roman"/>
                <w:sz w:val="24"/>
                <w:szCs w:val="24"/>
              </w:rPr>
              <w:t>8)</w:t>
            </w:r>
          </w:p>
        </w:tc>
        <w:tc>
          <w:tcPr>
            <w:tcW w:w="8672" w:type="dxa"/>
            <w:gridSpan w:val="2"/>
            <w:tcMar>
              <w:top w:w="0" w:type="dxa"/>
              <w:left w:w="2" w:type="dxa"/>
              <w:bottom w:w="0" w:type="dxa"/>
              <w:right w:w="2" w:type="dxa"/>
            </w:tcMar>
          </w:tcPr>
          <w:p w14:paraId="56BCE1FA"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rPr>
              <w:t xml:space="preserve">Que fará prova de todas as informações ora declaradas, quando necessário ou solicitado e que se compromete a apresentar a documentação original, quando for solicitada </w:t>
            </w:r>
            <w:r w:rsidR="006D2D06" w:rsidRPr="005D0BC5">
              <w:rPr>
                <w:rFonts w:ascii="Times New Roman" w:hAnsi="Times New Roman" w:cs="Times New Roman"/>
                <w:sz w:val="24"/>
                <w:szCs w:val="24"/>
              </w:rPr>
              <w:t>pelo Agente</w:t>
            </w:r>
            <w:r w:rsidR="009F05F0" w:rsidRPr="005D0BC5">
              <w:rPr>
                <w:rFonts w:ascii="Times New Roman" w:hAnsi="Times New Roman" w:cs="Times New Roman"/>
                <w:sz w:val="24"/>
                <w:szCs w:val="24"/>
              </w:rPr>
              <w:t xml:space="preserve"> de Contratação</w:t>
            </w:r>
            <w:r w:rsidRPr="005D0BC5">
              <w:rPr>
                <w:rFonts w:ascii="Times New Roman" w:hAnsi="Times New Roman" w:cs="Times New Roman"/>
                <w:sz w:val="24"/>
                <w:szCs w:val="24"/>
              </w:rPr>
              <w:t xml:space="preserve">, no prazo que </w:t>
            </w:r>
            <w:r w:rsidR="006D2D06" w:rsidRPr="005D0BC5">
              <w:rPr>
                <w:rFonts w:ascii="Times New Roman" w:hAnsi="Times New Roman" w:cs="Times New Roman"/>
                <w:sz w:val="24"/>
                <w:szCs w:val="24"/>
              </w:rPr>
              <w:t>ele</w:t>
            </w:r>
            <w:r w:rsidRPr="005D0BC5">
              <w:rPr>
                <w:rFonts w:ascii="Times New Roman" w:hAnsi="Times New Roman" w:cs="Times New Roman"/>
                <w:sz w:val="24"/>
                <w:szCs w:val="24"/>
              </w:rPr>
              <w:t xml:space="preserve"> estipular;</w:t>
            </w:r>
          </w:p>
        </w:tc>
      </w:tr>
      <w:tr w:rsidR="003F6413" w:rsidRPr="005D0BC5" w14:paraId="76A17EFF" w14:textId="77777777" w:rsidTr="00D27BED">
        <w:trPr>
          <w:cantSplit/>
          <w:trHeight w:val="245"/>
        </w:trPr>
        <w:tc>
          <w:tcPr>
            <w:tcW w:w="417" w:type="dxa"/>
            <w:tcMar>
              <w:top w:w="0" w:type="dxa"/>
              <w:left w:w="2" w:type="dxa"/>
              <w:bottom w:w="0" w:type="dxa"/>
              <w:right w:w="2" w:type="dxa"/>
            </w:tcMar>
          </w:tcPr>
          <w:p w14:paraId="601B798A"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9)</w:t>
            </w:r>
          </w:p>
        </w:tc>
        <w:tc>
          <w:tcPr>
            <w:tcW w:w="8672" w:type="dxa"/>
            <w:gridSpan w:val="2"/>
            <w:tcMar>
              <w:top w:w="0" w:type="dxa"/>
              <w:left w:w="2" w:type="dxa"/>
              <w:bottom w:w="0" w:type="dxa"/>
              <w:right w:w="2" w:type="dxa"/>
            </w:tcMar>
          </w:tcPr>
          <w:p w14:paraId="191285BE"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Que se compromete a apresentar, quando da assinatura do contrato, a certidão de registro com visto do CREA PR e/ou do CAU PR, se não for registrada no Paraná e se for vencedora da presente licitação e que, após 180 (cento e oitenta) dias do início do contrato, efetuará o seu registro no referido Conselho;</w:t>
            </w:r>
          </w:p>
        </w:tc>
      </w:tr>
      <w:tr w:rsidR="003F6413" w:rsidRPr="005D0BC5" w14:paraId="03DCB2E7" w14:textId="77777777" w:rsidTr="00D27BED">
        <w:trPr>
          <w:cantSplit/>
          <w:trHeight w:val="245"/>
        </w:trPr>
        <w:tc>
          <w:tcPr>
            <w:tcW w:w="417" w:type="dxa"/>
            <w:tcMar>
              <w:top w:w="0" w:type="dxa"/>
              <w:left w:w="2" w:type="dxa"/>
              <w:bottom w:w="0" w:type="dxa"/>
              <w:right w:w="2" w:type="dxa"/>
            </w:tcMar>
          </w:tcPr>
          <w:p w14:paraId="2C91E696"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color w:val="000000"/>
                <w:sz w:val="24"/>
                <w:szCs w:val="24"/>
              </w:rPr>
            </w:pPr>
            <w:r w:rsidRPr="005D0BC5">
              <w:rPr>
                <w:rFonts w:ascii="Times New Roman" w:eastAsia="Times New Roman" w:hAnsi="Times New Roman" w:cs="Times New Roman"/>
                <w:color w:val="000000"/>
                <w:sz w:val="24"/>
                <w:szCs w:val="24"/>
              </w:rPr>
              <w:t>10)</w:t>
            </w:r>
          </w:p>
        </w:tc>
        <w:tc>
          <w:tcPr>
            <w:tcW w:w="8672" w:type="dxa"/>
            <w:gridSpan w:val="2"/>
            <w:tcMar>
              <w:top w:w="0" w:type="dxa"/>
              <w:left w:w="2" w:type="dxa"/>
              <w:bottom w:w="0" w:type="dxa"/>
              <w:right w:w="2" w:type="dxa"/>
            </w:tcMar>
          </w:tcPr>
          <w:p w14:paraId="7447DC56" w14:textId="77777777" w:rsidR="003F6413" w:rsidRPr="005D0BC5" w:rsidRDefault="003F6413" w:rsidP="00584E41">
            <w:pPr>
              <w:pStyle w:val="BodyText21"/>
              <w:widowControl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para fins do disposto no inciso IV do art. 63 da Lei Federal n.º 14.133/2021, cumpre as exigências de reserva de cargos para pessoa com deficiência e para reabilitado da Previdência Social, previstas em lei e em outras normas específicas.</w:t>
            </w:r>
          </w:p>
        </w:tc>
      </w:tr>
      <w:tr w:rsidR="003F6413" w:rsidRPr="005D0BC5" w14:paraId="327DCF5B" w14:textId="77777777" w:rsidTr="00D27BED">
        <w:trPr>
          <w:cantSplit/>
          <w:trHeight w:val="245"/>
        </w:trPr>
        <w:tc>
          <w:tcPr>
            <w:tcW w:w="417" w:type="dxa"/>
            <w:tcMar>
              <w:top w:w="0" w:type="dxa"/>
              <w:left w:w="2" w:type="dxa"/>
              <w:bottom w:w="0" w:type="dxa"/>
              <w:right w:w="2" w:type="dxa"/>
            </w:tcMar>
          </w:tcPr>
          <w:p w14:paraId="44C7EB82"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color w:val="000000"/>
                <w:sz w:val="24"/>
                <w:szCs w:val="24"/>
              </w:rPr>
            </w:pPr>
            <w:r w:rsidRPr="005D0BC5">
              <w:rPr>
                <w:rFonts w:ascii="Times New Roman" w:eastAsia="Times New Roman" w:hAnsi="Times New Roman" w:cs="Times New Roman"/>
                <w:color w:val="000000"/>
                <w:sz w:val="24"/>
                <w:szCs w:val="24"/>
              </w:rPr>
              <w:t>11)</w:t>
            </w:r>
          </w:p>
        </w:tc>
        <w:tc>
          <w:tcPr>
            <w:tcW w:w="8672" w:type="dxa"/>
            <w:gridSpan w:val="2"/>
            <w:tcMar>
              <w:top w:w="0" w:type="dxa"/>
              <w:left w:w="2" w:type="dxa"/>
              <w:bottom w:w="0" w:type="dxa"/>
              <w:right w:w="2" w:type="dxa"/>
            </w:tcMar>
          </w:tcPr>
          <w:p w14:paraId="44A2BEC8"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rPr>
            </w:pPr>
            <w:r w:rsidRPr="005D0BC5">
              <w:rPr>
                <w:rFonts w:ascii="Times New Roman" w:hAnsi="Times New Roman" w:cs="Times New Roman"/>
                <w:color w:val="000000"/>
                <w:sz w:val="24"/>
                <w:szCs w:val="24"/>
              </w:rPr>
              <w:t xml:space="preserve">Que para fins do disposto no inciso VI do art. 68 da Lei Federal n.º 14.133/2021 e inciso XXXIII, artigo 7º da Constituição Federal, não emprega menor de dezoito anos em trabalho noturno, perigoso ou insalubre e não emprega menor de </w:t>
            </w:r>
            <w:r w:rsidRPr="00E315F6">
              <w:rPr>
                <w:rFonts w:ascii="Times New Roman" w:hAnsi="Times New Roman" w:cs="Times New Roman"/>
                <w:color w:val="000000"/>
                <w:sz w:val="24"/>
                <w:szCs w:val="24"/>
              </w:rPr>
              <w:t>dezesseis anos</w:t>
            </w:r>
            <w:r w:rsidR="00D173A7" w:rsidRPr="00E315F6">
              <w:rPr>
                <w:rFonts w:ascii="Times New Roman" w:hAnsi="Times New Roman" w:cs="Times New Roman"/>
                <w:color w:val="000000"/>
                <w:sz w:val="24"/>
                <w:szCs w:val="24"/>
              </w:rPr>
              <w:t xml:space="preserve">, salvo na condição de aprendiz, </w:t>
            </w:r>
            <w:r w:rsidRPr="00E315F6">
              <w:rPr>
                <w:rFonts w:ascii="Times New Roman" w:hAnsi="Times New Roman" w:cs="Times New Roman"/>
                <w:color w:val="000000"/>
                <w:sz w:val="24"/>
                <w:szCs w:val="24"/>
              </w:rPr>
              <w:t>a partir de quatorze anos</w:t>
            </w:r>
            <w:r w:rsidR="00D173A7" w:rsidRPr="00E315F6">
              <w:rPr>
                <w:rFonts w:ascii="Times New Roman" w:hAnsi="Times New Roman" w:cs="Times New Roman"/>
                <w:color w:val="000000"/>
                <w:sz w:val="24"/>
                <w:szCs w:val="24"/>
              </w:rPr>
              <w:t>.</w:t>
            </w:r>
            <w:r w:rsidRPr="00E315F6">
              <w:rPr>
                <w:rFonts w:ascii="Times New Roman" w:hAnsi="Times New Roman" w:cs="Times New Roman"/>
                <w:color w:val="000000"/>
                <w:sz w:val="24"/>
                <w:szCs w:val="24"/>
              </w:rPr>
              <w:t xml:space="preserve"> </w:t>
            </w:r>
          </w:p>
        </w:tc>
      </w:tr>
      <w:tr w:rsidR="003F6413" w:rsidRPr="005D0BC5" w14:paraId="76147557" w14:textId="77777777" w:rsidTr="00D27BED">
        <w:trPr>
          <w:cantSplit/>
          <w:trHeight w:val="245"/>
        </w:trPr>
        <w:tc>
          <w:tcPr>
            <w:tcW w:w="417" w:type="dxa"/>
            <w:tcMar>
              <w:top w:w="0" w:type="dxa"/>
              <w:left w:w="2" w:type="dxa"/>
              <w:bottom w:w="0" w:type="dxa"/>
              <w:right w:w="2" w:type="dxa"/>
            </w:tcMar>
          </w:tcPr>
          <w:p w14:paraId="1F88A197"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eastAsia="Times New Roman" w:hAnsi="Times New Roman" w:cs="Times New Roman"/>
                <w:color w:val="000000"/>
                <w:sz w:val="24"/>
                <w:szCs w:val="24"/>
              </w:rPr>
              <w:t>12)</w:t>
            </w:r>
          </w:p>
        </w:tc>
        <w:tc>
          <w:tcPr>
            <w:tcW w:w="8672" w:type="dxa"/>
            <w:gridSpan w:val="2"/>
            <w:tcMar>
              <w:top w:w="0" w:type="dxa"/>
              <w:left w:w="2" w:type="dxa"/>
              <w:bottom w:w="0" w:type="dxa"/>
              <w:right w:w="2" w:type="dxa"/>
            </w:tcMar>
          </w:tcPr>
          <w:p w14:paraId="57ABD4ED" w14:textId="77777777" w:rsidR="003F6413" w:rsidRPr="005D0BC5" w:rsidRDefault="003F6413" w:rsidP="00584E41">
            <w:pPr>
              <w:pStyle w:val="BodyText21"/>
              <w:widowControl w:val="0"/>
              <w:snapToGrid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atesta o atendimento à política pública ambiental de licitação sustentável, em especial que se responsabiliza integralmente com a logística reversa dos produtos, embalagens e serviços pós-consumo no limite da proporção que fornecerem ao poder público, assumindo a responsabilidade pela destinação final, ambientalmente adequada.</w:t>
            </w:r>
          </w:p>
        </w:tc>
      </w:tr>
      <w:tr w:rsidR="003F6413" w:rsidRPr="005D0BC5" w14:paraId="601EA9AC" w14:textId="77777777" w:rsidTr="00D27BED">
        <w:trPr>
          <w:cantSplit/>
          <w:trHeight w:val="245"/>
        </w:trPr>
        <w:tc>
          <w:tcPr>
            <w:tcW w:w="417" w:type="dxa"/>
            <w:tcMar>
              <w:top w:w="0" w:type="dxa"/>
              <w:left w:w="2" w:type="dxa"/>
              <w:bottom w:w="0" w:type="dxa"/>
              <w:right w:w="2" w:type="dxa"/>
            </w:tcMar>
          </w:tcPr>
          <w:p w14:paraId="09E6845E" w14:textId="77777777" w:rsidR="003F6413" w:rsidRPr="005D0BC5" w:rsidRDefault="003F6413" w:rsidP="00584E41">
            <w:pPr>
              <w:pStyle w:val="BodyText21"/>
              <w:widowControl w:val="0"/>
              <w:spacing w:after="0" w:line="240" w:lineRule="auto"/>
              <w:ind w:right="57"/>
              <w:jc w:val="right"/>
              <w:rPr>
                <w:rFonts w:ascii="Times New Roman" w:hAnsi="Times New Roman" w:cs="Times New Roman"/>
                <w:sz w:val="24"/>
                <w:szCs w:val="24"/>
              </w:rPr>
            </w:pPr>
            <w:r w:rsidRPr="005D0BC5">
              <w:rPr>
                <w:rFonts w:ascii="Times New Roman" w:eastAsia="Times New Roman" w:hAnsi="Times New Roman" w:cs="Times New Roman"/>
                <w:sz w:val="24"/>
                <w:szCs w:val="24"/>
              </w:rPr>
              <w:t>13)</w:t>
            </w:r>
          </w:p>
        </w:tc>
        <w:tc>
          <w:tcPr>
            <w:tcW w:w="8672" w:type="dxa"/>
            <w:gridSpan w:val="2"/>
            <w:tcMar>
              <w:top w:w="0" w:type="dxa"/>
              <w:left w:w="2" w:type="dxa"/>
              <w:bottom w:w="0" w:type="dxa"/>
              <w:right w:w="2" w:type="dxa"/>
            </w:tcMar>
          </w:tcPr>
          <w:p w14:paraId="6B70C411" w14:textId="77777777" w:rsidR="003F6413" w:rsidRPr="005D0BC5" w:rsidRDefault="003F6413" w:rsidP="00584E41">
            <w:pPr>
              <w:pStyle w:val="BodyText21"/>
              <w:widowControl w:val="0"/>
              <w:snapToGrid w:val="0"/>
              <w:spacing w:after="0" w:line="240" w:lineRule="auto"/>
              <w:rPr>
                <w:rFonts w:ascii="Times New Roman" w:hAnsi="Times New Roman" w:cs="Times New Roman"/>
                <w:color w:val="000000"/>
                <w:sz w:val="24"/>
                <w:szCs w:val="24"/>
              </w:rPr>
            </w:pPr>
            <w:r w:rsidRPr="005D0BC5">
              <w:rPr>
                <w:rFonts w:ascii="Times New Roman" w:hAnsi="Times New Roman" w:cs="Times New Roman"/>
                <w:color w:val="000000"/>
                <w:sz w:val="24"/>
                <w:szCs w:val="24"/>
              </w:rPr>
              <w:t>Que para fins do disposto no § 1.º do art. 63 da Lei Federal n.º 14.133/2021 a proposta compreende a integralidade dos custos para atendimento dos direitos trabalhistas assegurados na Constituição Federal, nas leis trabalhistas, nas normas infralegais, nas convenções coletivas de trabalho e nos termos de ajustamento de conduta, vigentes na data de entrega desta proposta.</w:t>
            </w:r>
          </w:p>
        </w:tc>
      </w:tr>
      <w:tr w:rsidR="003F6413" w:rsidRPr="005D0BC5" w14:paraId="75177C15" w14:textId="77777777" w:rsidTr="00D27BED">
        <w:trPr>
          <w:cantSplit/>
        </w:trPr>
        <w:tc>
          <w:tcPr>
            <w:tcW w:w="9089" w:type="dxa"/>
            <w:gridSpan w:val="3"/>
            <w:tcMar>
              <w:top w:w="0" w:type="dxa"/>
              <w:left w:w="2" w:type="dxa"/>
              <w:bottom w:w="0" w:type="dxa"/>
              <w:right w:w="2" w:type="dxa"/>
            </w:tcMar>
          </w:tcPr>
          <w:p w14:paraId="13602219"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p>
          <w:p w14:paraId="6A08E129"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p>
          <w:p w14:paraId="71B2D80E"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1BC91889" w14:textId="77777777" w:rsidTr="00D27BED">
        <w:trPr>
          <w:cantSplit/>
        </w:trPr>
        <w:tc>
          <w:tcPr>
            <w:tcW w:w="9089" w:type="dxa"/>
            <w:gridSpan w:val="3"/>
            <w:tcMar>
              <w:top w:w="0" w:type="dxa"/>
              <w:left w:w="2" w:type="dxa"/>
              <w:bottom w:w="0" w:type="dxa"/>
              <w:right w:w="2" w:type="dxa"/>
            </w:tcMar>
          </w:tcPr>
          <w:p w14:paraId="21001A2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1BF832FF"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2FA6D831" w14:textId="77777777" w:rsidTr="00D27BED">
        <w:trPr>
          <w:cantSplit/>
        </w:trPr>
        <w:tc>
          <w:tcPr>
            <w:tcW w:w="4544"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0CBF0695"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176C2832"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2B4EC422"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07C70826"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5"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79904B54"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2EC0A140" w14:textId="77777777" w:rsidR="003F6413" w:rsidRPr="005D0BC5" w:rsidRDefault="003F6413" w:rsidP="00584E41">
      <w:pPr>
        <w:tabs>
          <w:tab w:val="left" w:pos="360"/>
        </w:tabs>
        <w:jc w:val="center"/>
        <w:rPr>
          <w:sz w:val="24"/>
          <w:szCs w:val="24"/>
        </w:rPr>
      </w:pPr>
    </w:p>
    <w:p w14:paraId="2EF6D8BC" w14:textId="77777777" w:rsidR="003F6413" w:rsidRPr="005D0BC5" w:rsidRDefault="003F6413" w:rsidP="00584E41">
      <w:pPr>
        <w:tabs>
          <w:tab w:val="left" w:pos="360"/>
        </w:tabs>
        <w:jc w:val="center"/>
        <w:rPr>
          <w:sz w:val="24"/>
          <w:szCs w:val="24"/>
        </w:rPr>
      </w:pPr>
    </w:p>
    <w:p w14:paraId="4EE57EE2" w14:textId="77777777" w:rsidR="003F6413" w:rsidRPr="005D0BC5" w:rsidRDefault="003F6413" w:rsidP="00584E41">
      <w:pPr>
        <w:tabs>
          <w:tab w:val="left" w:pos="360"/>
        </w:tabs>
        <w:jc w:val="center"/>
        <w:rPr>
          <w:sz w:val="24"/>
          <w:szCs w:val="24"/>
        </w:rPr>
      </w:pPr>
    </w:p>
    <w:p w14:paraId="55419518" w14:textId="77777777" w:rsidR="003F6413" w:rsidRPr="005D0BC5" w:rsidRDefault="003F6413" w:rsidP="00584E41">
      <w:pPr>
        <w:tabs>
          <w:tab w:val="left" w:pos="360"/>
        </w:tabs>
        <w:jc w:val="center"/>
        <w:rPr>
          <w:sz w:val="24"/>
          <w:szCs w:val="24"/>
        </w:rPr>
      </w:pPr>
    </w:p>
    <w:p w14:paraId="50019043" w14:textId="77777777" w:rsidR="003F6413" w:rsidRPr="005D0BC5" w:rsidRDefault="003F6413" w:rsidP="00584E41">
      <w:pPr>
        <w:tabs>
          <w:tab w:val="left" w:pos="360"/>
        </w:tabs>
        <w:jc w:val="center"/>
        <w:rPr>
          <w:sz w:val="24"/>
          <w:szCs w:val="24"/>
        </w:rPr>
      </w:pPr>
    </w:p>
    <w:p w14:paraId="67082C4F" w14:textId="77777777" w:rsidR="003F6413" w:rsidRPr="005D0BC5" w:rsidRDefault="003F6413" w:rsidP="00584E41">
      <w:pPr>
        <w:tabs>
          <w:tab w:val="left" w:pos="360"/>
        </w:tabs>
        <w:jc w:val="center"/>
        <w:rPr>
          <w:sz w:val="24"/>
          <w:szCs w:val="24"/>
        </w:rPr>
      </w:pPr>
    </w:p>
    <w:p w14:paraId="3F98C7F6" w14:textId="77777777" w:rsidR="003F6413" w:rsidRPr="005D0BC5" w:rsidRDefault="003F6413" w:rsidP="00584E41">
      <w:pPr>
        <w:tabs>
          <w:tab w:val="left" w:pos="360"/>
        </w:tabs>
        <w:jc w:val="center"/>
        <w:rPr>
          <w:sz w:val="24"/>
          <w:szCs w:val="24"/>
        </w:rPr>
      </w:pPr>
    </w:p>
    <w:p w14:paraId="633C0C78" w14:textId="77777777" w:rsidR="003F6413" w:rsidRPr="005D0BC5" w:rsidRDefault="003F6413" w:rsidP="00584E41">
      <w:pPr>
        <w:tabs>
          <w:tab w:val="left" w:pos="360"/>
        </w:tabs>
        <w:jc w:val="center"/>
        <w:rPr>
          <w:sz w:val="24"/>
          <w:szCs w:val="24"/>
        </w:rPr>
      </w:pPr>
    </w:p>
    <w:p w14:paraId="11B74B36" w14:textId="77777777" w:rsidR="003F6413" w:rsidRPr="005D0BC5" w:rsidRDefault="003F6413" w:rsidP="00584E41">
      <w:pPr>
        <w:tabs>
          <w:tab w:val="left" w:pos="360"/>
        </w:tabs>
        <w:jc w:val="center"/>
        <w:rPr>
          <w:sz w:val="24"/>
          <w:szCs w:val="24"/>
        </w:rPr>
      </w:pPr>
    </w:p>
    <w:p w14:paraId="3FCD1482" w14:textId="77777777" w:rsidR="003F6413" w:rsidRPr="005D0BC5" w:rsidRDefault="003F6413" w:rsidP="00584E41">
      <w:pPr>
        <w:tabs>
          <w:tab w:val="left" w:pos="360"/>
        </w:tabs>
        <w:jc w:val="center"/>
        <w:rPr>
          <w:sz w:val="24"/>
          <w:szCs w:val="24"/>
        </w:rPr>
      </w:pPr>
    </w:p>
    <w:p w14:paraId="39989A6A" w14:textId="77777777" w:rsidR="003F6413" w:rsidRPr="005D0BC5" w:rsidRDefault="003F6413" w:rsidP="00584E41">
      <w:pPr>
        <w:tabs>
          <w:tab w:val="left" w:pos="360"/>
        </w:tabs>
        <w:jc w:val="center"/>
        <w:rPr>
          <w:sz w:val="24"/>
          <w:szCs w:val="24"/>
        </w:rPr>
      </w:pPr>
    </w:p>
    <w:p w14:paraId="2E68B085" w14:textId="77777777" w:rsidR="003F6413" w:rsidRPr="005D0BC5" w:rsidRDefault="003F6413" w:rsidP="00584E41">
      <w:pPr>
        <w:tabs>
          <w:tab w:val="left" w:pos="360"/>
        </w:tabs>
        <w:jc w:val="center"/>
        <w:rPr>
          <w:sz w:val="24"/>
          <w:szCs w:val="24"/>
        </w:rPr>
      </w:pPr>
    </w:p>
    <w:p w14:paraId="0148BA42" w14:textId="77777777" w:rsidR="003F6413" w:rsidRPr="005D0BC5" w:rsidRDefault="003F6413" w:rsidP="00584E41">
      <w:pPr>
        <w:tabs>
          <w:tab w:val="left" w:pos="360"/>
        </w:tabs>
        <w:jc w:val="center"/>
        <w:rPr>
          <w:sz w:val="24"/>
          <w:szCs w:val="24"/>
        </w:rPr>
      </w:pPr>
    </w:p>
    <w:p w14:paraId="5E1E2495" w14:textId="77777777" w:rsidR="003F6413" w:rsidRPr="005D0BC5" w:rsidRDefault="003F6413" w:rsidP="00584E41">
      <w:pPr>
        <w:tabs>
          <w:tab w:val="left" w:pos="360"/>
        </w:tabs>
        <w:jc w:val="center"/>
        <w:rPr>
          <w:sz w:val="24"/>
          <w:szCs w:val="24"/>
        </w:rPr>
      </w:pPr>
    </w:p>
    <w:p w14:paraId="456E4138" w14:textId="77777777" w:rsidR="003F6413" w:rsidRPr="005D0BC5" w:rsidRDefault="003F6413" w:rsidP="00584E41">
      <w:pPr>
        <w:tabs>
          <w:tab w:val="left" w:pos="360"/>
        </w:tabs>
        <w:jc w:val="center"/>
        <w:rPr>
          <w:sz w:val="24"/>
          <w:szCs w:val="24"/>
        </w:rPr>
      </w:pPr>
    </w:p>
    <w:p w14:paraId="31C8E586" w14:textId="77777777" w:rsidR="003F6413" w:rsidRPr="005D0BC5" w:rsidRDefault="003F6413" w:rsidP="00584E41">
      <w:pPr>
        <w:tabs>
          <w:tab w:val="left" w:pos="360"/>
        </w:tabs>
        <w:jc w:val="center"/>
        <w:rPr>
          <w:sz w:val="24"/>
          <w:szCs w:val="24"/>
        </w:rPr>
      </w:pPr>
    </w:p>
    <w:p w14:paraId="031A19E7" w14:textId="77777777" w:rsidR="003F6413" w:rsidRPr="005D0BC5" w:rsidRDefault="003F6413" w:rsidP="00584E41">
      <w:pPr>
        <w:tabs>
          <w:tab w:val="left" w:pos="360"/>
        </w:tabs>
        <w:jc w:val="center"/>
        <w:rPr>
          <w:sz w:val="24"/>
          <w:szCs w:val="24"/>
        </w:rPr>
      </w:pPr>
    </w:p>
    <w:p w14:paraId="1B606CB1" w14:textId="77777777" w:rsidR="003F6413" w:rsidRPr="005D0BC5" w:rsidRDefault="003F6413" w:rsidP="00584E41">
      <w:pPr>
        <w:tabs>
          <w:tab w:val="left" w:pos="360"/>
        </w:tabs>
        <w:jc w:val="center"/>
        <w:rPr>
          <w:sz w:val="24"/>
          <w:szCs w:val="24"/>
        </w:rPr>
      </w:pPr>
    </w:p>
    <w:p w14:paraId="5D367780" w14:textId="77777777" w:rsidR="003F6413" w:rsidRPr="005D0BC5" w:rsidRDefault="003F6413" w:rsidP="00584E41">
      <w:pPr>
        <w:tabs>
          <w:tab w:val="left" w:pos="360"/>
        </w:tabs>
        <w:jc w:val="center"/>
        <w:rPr>
          <w:sz w:val="24"/>
          <w:szCs w:val="24"/>
        </w:rPr>
      </w:pPr>
    </w:p>
    <w:p w14:paraId="0D9358FF" w14:textId="77777777" w:rsidR="003F6413" w:rsidRPr="005D0BC5" w:rsidRDefault="003F6413" w:rsidP="00584E41">
      <w:pPr>
        <w:tabs>
          <w:tab w:val="left" w:pos="360"/>
        </w:tabs>
        <w:jc w:val="center"/>
        <w:rPr>
          <w:sz w:val="24"/>
          <w:szCs w:val="24"/>
        </w:rPr>
      </w:pPr>
    </w:p>
    <w:p w14:paraId="68C9ECE6" w14:textId="77777777" w:rsidR="003F6413" w:rsidRPr="005D0BC5" w:rsidRDefault="003F6413" w:rsidP="00584E41">
      <w:pPr>
        <w:tabs>
          <w:tab w:val="left" w:pos="360"/>
        </w:tabs>
        <w:jc w:val="center"/>
        <w:rPr>
          <w:sz w:val="24"/>
          <w:szCs w:val="24"/>
        </w:rPr>
      </w:pPr>
    </w:p>
    <w:p w14:paraId="25923196" w14:textId="77777777" w:rsidR="003F6413" w:rsidRPr="005D0BC5" w:rsidRDefault="003F6413" w:rsidP="00584E41">
      <w:pPr>
        <w:tabs>
          <w:tab w:val="left" w:pos="360"/>
        </w:tabs>
        <w:jc w:val="center"/>
        <w:rPr>
          <w:sz w:val="24"/>
          <w:szCs w:val="24"/>
        </w:rPr>
      </w:pPr>
    </w:p>
    <w:p w14:paraId="74850EE5" w14:textId="77777777" w:rsidR="003F6413" w:rsidRPr="005D0BC5" w:rsidRDefault="003F6413" w:rsidP="00584E41">
      <w:pPr>
        <w:tabs>
          <w:tab w:val="left" w:pos="360"/>
        </w:tabs>
        <w:jc w:val="center"/>
        <w:rPr>
          <w:sz w:val="24"/>
          <w:szCs w:val="24"/>
        </w:rPr>
      </w:pPr>
    </w:p>
    <w:p w14:paraId="2F996B5E" w14:textId="77777777" w:rsidR="003F6413" w:rsidRPr="005D0BC5" w:rsidRDefault="003F6413" w:rsidP="00584E41">
      <w:pPr>
        <w:tabs>
          <w:tab w:val="left" w:pos="360"/>
        </w:tabs>
        <w:jc w:val="center"/>
        <w:rPr>
          <w:sz w:val="24"/>
          <w:szCs w:val="24"/>
        </w:rPr>
      </w:pPr>
    </w:p>
    <w:p w14:paraId="2BB8B883" w14:textId="77777777" w:rsidR="003F6413" w:rsidRPr="005D0BC5" w:rsidRDefault="003F6413" w:rsidP="00584E41">
      <w:pPr>
        <w:tabs>
          <w:tab w:val="left" w:pos="360"/>
        </w:tabs>
        <w:jc w:val="center"/>
        <w:rPr>
          <w:sz w:val="24"/>
          <w:szCs w:val="24"/>
        </w:rPr>
      </w:pPr>
    </w:p>
    <w:p w14:paraId="688B3861" w14:textId="77777777" w:rsidR="003F6413" w:rsidRPr="005D0BC5" w:rsidRDefault="003F6413" w:rsidP="00584E41">
      <w:pPr>
        <w:tabs>
          <w:tab w:val="left" w:pos="360"/>
        </w:tabs>
        <w:jc w:val="center"/>
        <w:rPr>
          <w:sz w:val="24"/>
          <w:szCs w:val="24"/>
        </w:rPr>
      </w:pPr>
    </w:p>
    <w:p w14:paraId="3FFEC352" w14:textId="77777777" w:rsidR="003F6413" w:rsidRPr="005D0BC5" w:rsidRDefault="003F6413" w:rsidP="00584E41">
      <w:pPr>
        <w:tabs>
          <w:tab w:val="left" w:pos="360"/>
        </w:tabs>
        <w:jc w:val="center"/>
        <w:rPr>
          <w:sz w:val="24"/>
          <w:szCs w:val="24"/>
        </w:rPr>
      </w:pPr>
    </w:p>
    <w:p w14:paraId="2B97F1B7" w14:textId="77777777" w:rsidR="003F6413" w:rsidRPr="005D0BC5" w:rsidRDefault="003F6413" w:rsidP="00584E41">
      <w:pPr>
        <w:tabs>
          <w:tab w:val="left" w:pos="360"/>
        </w:tabs>
        <w:jc w:val="center"/>
        <w:rPr>
          <w:sz w:val="24"/>
          <w:szCs w:val="24"/>
        </w:rPr>
      </w:pPr>
    </w:p>
    <w:p w14:paraId="7F20B38C" w14:textId="77777777" w:rsidR="003F6413" w:rsidRPr="005D0BC5" w:rsidRDefault="003F6413" w:rsidP="00584E41">
      <w:pPr>
        <w:tabs>
          <w:tab w:val="left" w:pos="360"/>
        </w:tabs>
        <w:rPr>
          <w:sz w:val="24"/>
          <w:szCs w:val="24"/>
        </w:rPr>
      </w:pPr>
    </w:p>
    <w:p w14:paraId="2494F94C" w14:textId="77777777" w:rsidR="00064647" w:rsidRPr="005D0BC5" w:rsidRDefault="00064647" w:rsidP="00584E41">
      <w:pPr>
        <w:tabs>
          <w:tab w:val="left" w:pos="360"/>
        </w:tabs>
        <w:rPr>
          <w:sz w:val="24"/>
          <w:szCs w:val="24"/>
        </w:rPr>
      </w:pPr>
    </w:p>
    <w:p w14:paraId="022CA0C5" w14:textId="77777777" w:rsidR="00064647" w:rsidRPr="005D0BC5" w:rsidRDefault="00064647" w:rsidP="00584E41">
      <w:pPr>
        <w:tabs>
          <w:tab w:val="left" w:pos="360"/>
        </w:tabs>
        <w:rPr>
          <w:sz w:val="24"/>
          <w:szCs w:val="24"/>
        </w:rPr>
      </w:pPr>
    </w:p>
    <w:p w14:paraId="052055F9" w14:textId="77777777" w:rsidR="00064647" w:rsidRPr="005D0BC5" w:rsidRDefault="00064647" w:rsidP="00584E41">
      <w:pPr>
        <w:tabs>
          <w:tab w:val="left" w:pos="360"/>
        </w:tabs>
        <w:rPr>
          <w:sz w:val="24"/>
          <w:szCs w:val="24"/>
        </w:rPr>
      </w:pPr>
    </w:p>
    <w:p w14:paraId="448EF1F9" w14:textId="77777777" w:rsidR="00064647" w:rsidRPr="005D0BC5" w:rsidRDefault="00064647" w:rsidP="00584E41">
      <w:pPr>
        <w:tabs>
          <w:tab w:val="left" w:pos="360"/>
        </w:tabs>
        <w:rPr>
          <w:sz w:val="24"/>
          <w:szCs w:val="24"/>
        </w:rPr>
      </w:pPr>
    </w:p>
    <w:p w14:paraId="3AE5B6FD" w14:textId="77777777" w:rsidR="00E97C47" w:rsidRPr="005D0BC5" w:rsidRDefault="00E97C47" w:rsidP="00584E41">
      <w:pPr>
        <w:tabs>
          <w:tab w:val="left" w:pos="360"/>
        </w:tabs>
        <w:rPr>
          <w:sz w:val="24"/>
          <w:szCs w:val="24"/>
        </w:rPr>
      </w:pPr>
    </w:p>
    <w:p w14:paraId="19A9D4CA" w14:textId="77777777" w:rsidR="002833E0" w:rsidRPr="005D0BC5" w:rsidRDefault="008418B9" w:rsidP="00584E41">
      <w:pPr>
        <w:jc w:val="center"/>
        <w:rPr>
          <w:b/>
          <w:bCs/>
          <w:sz w:val="24"/>
          <w:szCs w:val="24"/>
        </w:rPr>
      </w:pPr>
      <w:r>
        <w:rPr>
          <w:b/>
          <w:bCs/>
          <w:sz w:val="24"/>
          <w:szCs w:val="24"/>
        </w:rPr>
        <w:br w:type="page"/>
      </w:r>
      <w:r w:rsidR="003F6413" w:rsidRPr="005D0BC5">
        <w:rPr>
          <w:b/>
          <w:bCs/>
          <w:sz w:val="24"/>
          <w:szCs w:val="24"/>
        </w:rPr>
        <w:t>ANEXO XII</w:t>
      </w:r>
    </w:p>
    <w:p w14:paraId="23550ACC" w14:textId="77777777" w:rsidR="003F6413" w:rsidRPr="005D0BC5" w:rsidRDefault="003F6413" w:rsidP="00584E41">
      <w:pPr>
        <w:jc w:val="center"/>
        <w:rPr>
          <w:sz w:val="24"/>
          <w:szCs w:val="24"/>
        </w:rPr>
      </w:pPr>
      <w:r w:rsidRPr="005D0BC5">
        <w:rPr>
          <w:b/>
          <w:bCs/>
          <w:sz w:val="24"/>
          <w:szCs w:val="24"/>
        </w:rPr>
        <w:t>Modelo Declaração de Microempresa ou Empresa de Pequeno Porte</w:t>
      </w:r>
    </w:p>
    <w:tbl>
      <w:tblPr>
        <w:tblW w:w="9089" w:type="dxa"/>
        <w:tblInd w:w="-15" w:type="dxa"/>
        <w:tblLayout w:type="fixed"/>
        <w:tblCellMar>
          <w:left w:w="10" w:type="dxa"/>
          <w:right w:w="10" w:type="dxa"/>
        </w:tblCellMar>
        <w:tblLook w:val="04A0" w:firstRow="1" w:lastRow="0" w:firstColumn="1" w:lastColumn="0" w:noHBand="0" w:noVBand="1"/>
      </w:tblPr>
      <w:tblGrid>
        <w:gridCol w:w="4545"/>
        <w:gridCol w:w="4544"/>
      </w:tblGrid>
      <w:tr w:rsidR="001E5053" w:rsidRPr="005D0BC5" w14:paraId="0B28519D" w14:textId="77777777" w:rsidTr="00D27BED">
        <w:trPr>
          <w:cantSplit/>
        </w:trPr>
        <w:tc>
          <w:tcPr>
            <w:tcW w:w="9089" w:type="dxa"/>
            <w:gridSpan w:val="2"/>
            <w:tcMar>
              <w:top w:w="0" w:type="dxa"/>
              <w:left w:w="2" w:type="dxa"/>
              <w:bottom w:w="0" w:type="dxa"/>
              <w:right w:w="2" w:type="dxa"/>
            </w:tcMar>
            <w:vAlign w:val="center"/>
          </w:tcPr>
          <w:p w14:paraId="108BFD8B"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p w14:paraId="658A7145"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50903946" w14:textId="77777777" w:rsidTr="00D27BED">
        <w:trPr>
          <w:cantSplit/>
        </w:trPr>
        <w:tc>
          <w:tcPr>
            <w:tcW w:w="9089" w:type="dxa"/>
            <w:gridSpan w:val="2"/>
            <w:tcMar>
              <w:top w:w="0" w:type="dxa"/>
              <w:left w:w="2" w:type="dxa"/>
              <w:bottom w:w="0" w:type="dxa"/>
              <w:right w:w="2" w:type="dxa"/>
            </w:tcMar>
            <w:vAlign w:val="center"/>
          </w:tcPr>
          <w:p w14:paraId="24CFBCF1" w14:textId="5FCD936D" w:rsidR="001E5053" w:rsidRPr="005D0BC5" w:rsidRDefault="001E5053" w:rsidP="00555159">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555159" w:rsidRPr="00555159">
              <w:rPr>
                <w:rFonts w:ascii="Times New Roman" w:hAnsi="Times New Roman" w:cs="Times New Roman"/>
                <w:noProof/>
                <w:color w:val="000000"/>
                <w:sz w:val="24"/>
                <w:szCs w:val="24"/>
              </w:rPr>
              <w:t>CONSELHEIRO MAIRINCK</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2D547327" w14:textId="77777777" w:rsidTr="00D27BED">
        <w:trPr>
          <w:cantSplit/>
        </w:trPr>
        <w:tc>
          <w:tcPr>
            <w:tcW w:w="9089" w:type="dxa"/>
            <w:gridSpan w:val="2"/>
            <w:tcMar>
              <w:top w:w="0" w:type="dxa"/>
              <w:left w:w="2" w:type="dxa"/>
              <w:bottom w:w="0" w:type="dxa"/>
              <w:right w:w="2" w:type="dxa"/>
            </w:tcMar>
            <w:vAlign w:val="center"/>
          </w:tcPr>
          <w:p w14:paraId="47F21675"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70E6FC85" w14:textId="77777777" w:rsidTr="00D27BED">
        <w:trPr>
          <w:cantSplit/>
        </w:trPr>
        <w:tc>
          <w:tcPr>
            <w:tcW w:w="9089" w:type="dxa"/>
            <w:gridSpan w:val="2"/>
            <w:tcMar>
              <w:top w:w="0" w:type="dxa"/>
              <w:left w:w="2" w:type="dxa"/>
              <w:bottom w:w="0" w:type="dxa"/>
              <w:right w:w="2" w:type="dxa"/>
            </w:tcMar>
            <w:vAlign w:val="center"/>
          </w:tcPr>
          <w:p w14:paraId="1BD2612F"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3F6413" w:rsidRPr="005D0BC5" w14:paraId="0BAD883D" w14:textId="77777777" w:rsidTr="00D27BED">
        <w:trPr>
          <w:cantSplit/>
        </w:trPr>
        <w:tc>
          <w:tcPr>
            <w:tcW w:w="9089" w:type="dxa"/>
            <w:gridSpan w:val="2"/>
            <w:tcMar>
              <w:top w:w="0" w:type="dxa"/>
              <w:left w:w="2" w:type="dxa"/>
              <w:bottom w:w="0" w:type="dxa"/>
              <w:right w:w="2" w:type="dxa"/>
            </w:tcMar>
            <w:vAlign w:val="center"/>
          </w:tcPr>
          <w:p w14:paraId="68728036"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70AEC17F" w14:textId="77777777" w:rsidTr="00D27BED">
        <w:trPr>
          <w:cantSplit/>
        </w:trPr>
        <w:tc>
          <w:tcPr>
            <w:tcW w:w="9089" w:type="dxa"/>
            <w:gridSpan w:val="2"/>
            <w:tcMar>
              <w:top w:w="0" w:type="dxa"/>
              <w:left w:w="2" w:type="dxa"/>
              <w:bottom w:w="0" w:type="dxa"/>
              <w:right w:w="2" w:type="dxa"/>
            </w:tcMar>
            <w:vAlign w:val="center"/>
          </w:tcPr>
          <w:p w14:paraId="1B503FDD"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 Empresa _________________________________________, CNPJ/MF ____________________, DECLARA, sob pena de aplicação das sanções administrativas cabíveis e as penas da lei, ser Microempresa ou Empresa de Pequeno Porte, nos termos da legislação vigente, não possuindo nenhum dos impedimentos previstos no Parágrafo 4º do Artigo 3º da Lei Complementar Federal n.º 123/2006 e suas alterações, e tendo interesse dos benefícios nela contidos para efeitos de licitação, quando e no que couber.</w:t>
            </w:r>
          </w:p>
        </w:tc>
      </w:tr>
      <w:tr w:rsidR="003F6413" w:rsidRPr="005D0BC5" w14:paraId="12623B80" w14:textId="77777777" w:rsidTr="00D27BED">
        <w:trPr>
          <w:cantSplit/>
        </w:trPr>
        <w:tc>
          <w:tcPr>
            <w:tcW w:w="9089" w:type="dxa"/>
            <w:gridSpan w:val="2"/>
            <w:tcMar>
              <w:top w:w="0" w:type="dxa"/>
              <w:left w:w="2" w:type="dxa"/>
              <w:bottom w:w="0" w:type="dxa"/>
              <w:right w:w="2" w:type="dxa"/>
            </w:tcMar>
          </w:tcPr>
          <w:p w14:paraId="7B421886"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color w:val="000000"/>
                <w:sz w:val="24"/>
                <w:szCs w:val="24"/>
              </w:rPr>
            </w:pPr>
          </w:p>
          <w:p w14:paraId="31B3C265"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b/>
                <w:bCs/>
                <w:sz w:val="24"/>
                <w:szCs w:val="24"/>
                <w:u w:val="single"/>
                <w:shd w:val="clear" w:color="auto" w:fill="FFFFFF"/>
              </w:rPr>
            </w:pPr>
            <w:r w:rsidRPr="005D0BC5">
              <w:rPr>
                <w:rFonts w:ascii="Times New Roman" w:eastAsia="Times New Roman" w:hAnsi="Times New Roman" w:cs="Times New Roman"/>
                <w:b/>
                <w:bCs/>
                <w:sz w:val="24"/>
                <w:szCs w:val="24"/>
                <w:u w:val="single"/>
                <w:shd w:val="clear" w:color="auto" w:fill="FFFFFF"/>
              </w:rPr>
              <w:t>Declara ainda que, não extrapolou a receita bruta máxima relativa ao enquadramento como empresa de pequeno porte, de que trata o art. 3º, II da Lei Complementar nº 123, de 2006, em relação aos valores dos contratos celebrados com a Administração Pública no ano-calendário de realização da licitação.</w:t>
            </w:r>
          </w:p>
          <w:p w14:paraId="58355DF4"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2C2409C0" w14:textId="77777777" w:rsidTr="00D27BED">
        <w:trPr>
          <w:cantSplit/>
        </w:trPr>
        <w:tc>
          <w:tcPr>
            <w:tcW w:w="9089" w:type="dxa"/>
            <w:gridSpan w:val="2"/>
            <w:tcMar>
              <w:top w:w="0" w:type="dxa"/>
              <w:left w:w="2" w:type="dxa"/>
              <w:bottom w:w="0" w:type="dxa"/>
              <w:right w:w="2" w:type="dxa"/>
            </w:tcMar>
          </w:tcPr>
          <w:p w14:paraId="5D915984"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___ de _______________ 20__.</w:t>
            </w:r>
          </w:p>
        </w:tc>
      </w:tr>
      <w:tr w:rsidR="003F6413" w:rsidRPr="005D0BC5" w14:paraId="7B6BE903" w14:textId="77777777" w:rsidTr="00D27BED">
        <w:trPr>
          <w:cantSplit/>
        </w:trPr>
        <w:tc>
          <w:tcPr>
            <w:tcW w:w="9089" w:type="dxa"/>
            <w:gridSpan w:val="2"/>
            <w:tcMar>
              <w:top w:w="0" w:type="dxa"/>
              <w:left w:w="2" w:type="dxa"/>
              <w:bottom w:w="0" w:type="dxa"/>
              <w:right w:w="2" w:type="dxa"/>
            </w:tcMar>
          </w:tcPr>
          <w:p w14:paraId="7D96DAB2"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1F50D79A"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731FF153" w14:textId="77777777" w:rsidTr="00D27BED">
        <w:trPr>
          <w:cantSplit/>
        </w:trPr>
        <w:tc>
          <w:tcPr>
            <w:tcW w:w="4545"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5D70F86"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567B7633"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5972595E"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12DB58FF"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Assinatura:</w:t>
            </w:r>
          </w:p>
        </w:tc>
        <w:tc>
          <w:tcPr>
            <w:tcW w:w="4544"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03F1ED0E" w14:textId="77777777" w:rsidR="003F6413" w:rsidRPr="005D0BC5" w:rsidRDefault="003F6413" w:rsidP="00584E41">
            <w:pPr>
              <w:pStyle w:val="BodyText21"/>
              <w:widowControl w:val="0"/>
              <w:snapToGrid w:val="0"/>
              <w:spacing w:after="0" w:line="240" w:lineRule="auto"/>
              <w:rPr>
                <w:rFonts w:ascii="Times New Roman" w:hAnsi="Times New Roman" w:cs="Times New Roman"/>
                <w:sz w:val="24"/>
                <w:szCs w:val="24"/>
                <w:shd w:val="clear" w:color="auto" w:fill="FFFFFF"/>
              </w:rPr>
            </w:pPr>
          </w:p>
        </w:tc>
      </w:tr>
    </w:tbl>
    <w:p w14:paraId="2B79E2AF" w14:textId="77777777" w:rsidR="003F6413" w:rsidRPr="005D0BC5" w:rsidRDefault="003F6413" w:rsidP="00584E41">
      <w:pPr>
        <w:tabs>
          <w:tab w:val="left" w:pos="360"/>
        </w:tabs>
        <w:jc w:val="center"/>
        <w:rPr>
          <w:sz w:val="24"/>
          <w:szCs w:val="24"/>
        </w:rPr>
      </w:pPr>
    </w:p>
    <w:p w14:paraId="7DFA0BD8" w14:textId="77777777" w:rsidR="003F6413" w:rsidRPr="005D0BC5" w:rsidRDefault="003F6413" w:rsidP="00584E41">
      <w:pPr>
        <w:tabs>
          <w:tab w:val="left" w:pos="360"/>
        </w:tabs>
        <w:jc w:val="center"/>
        <w:rPr>
          <w:sz w:val="24"/>
          <w:szCs w:val="24"/>
        </w:rPr>
      </w:pPr>
    </w:p>
    <w:p w14:paraId="7CA5471D" w14:textId="77777777" w:rsidR="003F6413" w:rsidRPr="005D0BC5" w:rsidRDefault="003F6413" w:rsidP="00584E41">
      <w:pPr>
        <w:tabs>
          <w:tab w:val="left" w:pos="360"/>
        </w:tabs>
        <w:jc w:val="center"/>
        <w:rPr>
          <w:sz w:val="24"/>
          <w:szCs w:val="24"/>
        </w:rPr>
      </w:pPr>
    </w:p>
    <w:p w14:paraId="6BA6283B" w14:textId="77777777" w:rsidR="003F6413" w:rsidRPr="005D0BC5" w:rsidRDefault="003F6413" w:rsidP="00584E41">
      <w:pPr>
        <w:tabs>
          <w:tab w:val="left" w:pos="360"/>
        </w:tabs>
        <w:jc w:val="center"/>
        <w:rPr>
          <w:sz w:val="24"/>
          <w:szCs w:val="24"/>
        </w:rPr>
      </w:pPr>
    </w:p>
    <w:p w14:paraId="606253A5" w14:textId="77777777" w:rsidR="003F6413" w:rsidRPr="005D0BC5" w:rsidRDefault="003F6413" w:rsidP="00584E41">
      <w:pPr>
        <w:tabs>
          <w:tab w:val="left" w:pos="360"/>
        </w:tabs>
        <w:jc w:val="center"/>
        <w:rPr>
          <w:sz w:val="24"/>
          <w:szCs w:val="24"/>
        </w:rPr>
      </w:pPr>
    </w:p>
    <w:p w14:paraId="372FD6A8" w14:textId="77777777" w:rsidR="003F6413" w:rsidRPr="005D0BC5" w:rsidRDefault="003F6413" w:rsidP="00584E41">
      <w:pPr>
        <w:tabs>
          <w:tab w:val="left" w:pos="360"/>
        </w:tabs>
        <w:jc w:val="center"/>
        <w:rPr>
          <w:sz w:val="24"/>
          <w:szCs w:val="24"/>
        </w:rPr>
      </w:pPr>
    </w:p>
    <w:p w14:paraId="414AAC38" w14:textId="77777777" w:rsidR="003F6413" w:rsidRPr="005D0BC5" w:rsidRDefault="003F6413" w:rsidP="00584E41">
      <w:pPr>
        <w:tabs>
          <w:tab w:val="left" w:pos="360"/>
        </w:tabs>
        <w:jc w:val="center"/>
        <w:rPr>
          <w:sz w:val="24"/>
          <w:szCs w:val="24"/>
        </w:rPr>
      </w:pPr>
    </w:p>
    <w:p w14:paraId="68BDBB3B" w14:textId="77777777" w:rsidR="003F6413" w:rsidRPr="005D0BC5" w:rsidRDefault="003F6413" w:rsidP="00584E41">
      <w:pPr>
        <w:tabs>
          <w:tab w:val="left" w:pos="360"/>
        </w:tabs>
        <w:jc w:val="center"/>
        <w:rPr>
          <w:sz w:val="24"/>
          <w:szCs w:val="24"/>
        </w:rPr>
      </w:pPr>
    </w:p>
    <w:p w14:paraId="51C4ACEF" w14:textId="77777777" w:rsidR="003F6413" w:rsidRPr="005D0BC5" w:rsidRDefault="003F6413" w:rsidP="00584E41">
      <w:pPr>
        <w:tabs>
          <w:tab w:val="left" w:pos="360"/>
        </w:tabs>
        <w:jc w:val="center"/>
        <w:rPr>
          <w:sz w:val="24"/>
          <w:szCs w:val="24"/>
        </w:rPr>
      </w:pPr>
    </w:p>
    <w:p w14:paraId="012B3940" w14:textId="77777777" w:rsidR="003F6413" w:rsidRPr="005D0BC5" w:rsidRDefault="003F6413" w:rsidP="00584E41">
      <w:pPr>
        <w:tabs>
          <w:tab w:val="left" w:pos="360"/>
        </w:tabs>
        <w:jc w:val="center"/>
        <w:rPr>
          <w:sz w:val="24"/>
          <w:szCs w:val="24"/>
        </w:rPr>
      </w:pPr>
    </w:p>
    <w:p w14:paraId="723FF95B" w14:textId="77777777" w:rsidR="003F6413" w:rsidRPr="005D0BC5" w:rsidRDefault="003F6413" w:rsidP="00584E41">
      <w:pPr>
        <w:tabs>
          <w:tab w:val="left" w:pos="360"/>
        </w:tabs>
        <w:jc w:val="center"/>
        <w:rPr>
          <w:sz w:val="24"/>
          <w:szCs w:val="24"/>
        </w:rPr>
      </w:pPr>
    </w:p>
    <w:p w14:paraId="1B4DFF3D" w14:textId="77777777" w:rsidR="00931C93" w:rsidRPr="005D0BC5" w:rsidRDefault="00931C93" w:rsidP="00584E41">
      <w:pPr>
        <w:tabs>
          <w:tab w:val="left" w:pos="360"/>
        </w:tabs>
        <w:jc w:val="center"/>
        <w:rPr>
          <w:sz w:val="24"/>
          <w:szCs w:val="24"/>
        </w:rPr>
      </w:pPr>
    </w:p>
    <w:p w14:paraId="1A458AD3" w14:textId="77777777" w:rsidR="00931C93" w:rsidRPr="005D0BC5" w:rsidRDefault="00931C93" w:rsidP="00584E41">
      <w:pPr>
        <w:tabs>
          <w:tab w:val="left" w:pos="360"/>
        </w:tabs>
        <w:jc w:val="center"/>
        <w:rPr>
          <w:sz w:val="24"/>
          <w:szCs w:val="24"/>
        </w:rPr>
      </w:pPr>
    </w:p>
    <w:p w14:paraId="78EB74F3" w14:textId="77777777" w:rsidR="00931C93" w:rsidRPr="005D0BC5" w:rsidRDefault="00931C93" w:rsidP="00584E41">
      <w:pPr>
        <w:tabs>
          <w:tab w:val="left" w:pos="360"/>
        </w:tabs>
        <w:jc w:val="center"/>
        <w:rPr>
          <w:sz w:val="24"/>
          <w:szCs w:val="24"/>
        </w:rPr>
      </w:pPr>
    </w:p>
    <w:p w14:paraId="7BF2863C" w14:textId="77777777" w:rsidR="00931C93" w:rsidRPr="005D0BC5" w:rsidRDefault="00931C93" w:rsidP="00584E41">
      <w:pPr>
        <w:tabs>
          <w:tab w:val="left" w:pos="360"/>
        </w:tabs>
        <w:jc w:val="center"/>
        <w:rPr>
          <w:sz w:val="24"/>
          <w:szCs w:val="24"/>
        </w:rPr>
      </w:pPr>
    </w:p>
    <w:p w14:paraId="2214A4A9" w14:textId="77777777" w:rsidR="00931C93" w:rsidRPr="005D0BC5" w:rsidRDefault="00931C93" w:rsidP="00584E41">
      <w:pPr>
        <w:tabs>
          <w:tab w:val="left" w:pos="360"/>
        </w:tabs>
        <w:jc w:val="center"/>
        <w:rPr>
          <w:sz w:val="24"/>
          <w:szCs w:val="24"/>
        </w:rPr>
      </w:pPr>
    </w:p>
    <w:p w14:paraId="0CFD9A6D" w14:textId="77777777" w:rsidR="00931C93" w:rsidRPr="005D0BC5" w:rsidRDefault="00931C93" w:rsidP="00584E41">
      <w:pPr>
        <w:tabs>
          <w:tab w:val="left" w:pos="360"/>
        </w:tabs>
        <w:jc w:val="center"/>
        <w:rPr>
          <w:sz w:val="24"/>
          <w:szCs w:val="24"/>
        </w:rPr>
      </w:pPr>
    </w:p>
    <w:p w14:paraId="7819EF75" w14:textId="77777777" w:rsidR="00931C93" w:rsidRPr="005D0BC5" w:rsidRDefault="00931C93" w:rsidP="00584E41">
      <w:pPr>
        <w:tabs>
          <w:tab w:val="left" w:pos="360"/>
        </w:tabs>
        <w:jc w:val="center"/>
        <w:rPr>
          <w:sz w:val="24"/>
          <w:szCs w:val="24"/>
        </w:rPr>
      </w:pPr>
    </w:p>
    <w:p w14:paraId="16044D9F" w14:textId="77777777" w:rsidR="00931C93" w:rsidRPr="005D0BC5" w:rsidRDefault="00931C93" w:rsidP="00584E41">
      <w:pPr>
        <w:tabs>
          <w:tab w:val="left" w:pos="360"/>
        </w:tabs>
        <w:jc w:val="center"/>
        <w:rPr>
          <w:sz w:val="24"/>
          <w:szCs w:val="24"/>
        </w:rPr>
      </w:pPr>
    </w:p>
    <w:p w14:paraId="3E2298D0" w14:textId="77777777" w:rsidR="00931C93" w:rsidRPr="005D0BC5" w:rsidRDefault="00931C93" w:rsidP="00584E41">
      <w:pPr>
        <w:tabs>
          <w:tab w:val="left" w:pos="360"/>
        </w:tabs>
        <w:jc w:val="center"/>
        <w:rPr>
          <w:sz w:val="24"/>
          <w:szCs w:val="24"/>
        </w:rPr>
      </w:pPr>
    </w:p>
    <w:p w14:paraId="504D4B6A" w14:textId="77777777" w:rsidR="00931C93" w:rsidRPr="005D0BC5" w:rsidRDefault="00931C93" w:rsidP="00584E41">
      <w:pPr>
        <w:tabs>
          <w:tab w:val="left" w:pos="360"/>
        </w:tabs>
        <w:jc w:val="center"/>
        <w:rPr>
          <w:sz w:val="24"/>
          <w:szCs w:val="24"/>
        </w:rPr>
      </w:pPr>
    </w:p>
    <w:p w14:paraId="4052F1E8" w14:textId="77777777" w:rsidR="00931C93" w:rsidRPr="005D0BC5" w:rsidRDefault="00931C93" w:rsidP="00584E41">
      <w:pPr>
        <w:tabs>
          <w:tab w:val="left" w:pos="360"/>
        </w:tabs>
        <w:jc w:val="center"/>
        <w:rPr>
          <w:sz w:val="24"/>
          <w:szCs w:val="24"/>
        </w:rPr>
      </w:pPr>
    </w:p>
    <w:p w14:paraId="4917274C" w14:textId="77777777" w:rsidR="00931C93" w:rsidRPr="005D0BC5" w:rsidRDefault="00931C93" w:rsidP="00584E41">
      <w:pPr>
        <w:tabs>
          <w:tab w:val="left" w:pos="360"/>
        </w:tabs>
        <w:jc w:val="center"/>
        <w:rPr>
          <w:sz w:val="24"/>
          <w:szCs w:val="24"/>
        </w:rPr>
      </w:pPr>
    </w:p>
    <w:p w14:paraId="184B7C88" w14:textId="77777777" w:rsidR="003F6413" w:rsidRPr="005D0BC5" w:rsidRDefault="003F6413" w:rsidP="00584E41">
      <w:pPr>
        <w:tabs>
          <w:tab w:val="left" w:pos="360"/>
        </w:tabs>
        <w:jc w:val="center"/>
        <w:rPr>
          <w:sz w:val="24"/>
          <w:szCs w:val="24"/>
        </w:rPr>
      </w:pPr>
    </w:p>
    <w:p w14:paraId="22F532CB" w14:textId="77777777" w:rsidR="008418B9" w:rsidRDefault="008418B9">
      <w:r>
        <w:br w:type="page"/>
      </w:r>
    </w:p>
    <w:tbl>
      <w:tblPr>
        <w:tblW w:w="9094" w:type="dxa"/>
        <w:tblInd w:w="-15" w:type="dxa"/>
        <w:tblLayout w:type="fixed"/>
        <w:tblCellMar>
          <w:left w:w="10" w:type="dxa"/>
          <w:right w:w="10" w:type="dxa"/>
        </w:tblCellMar>
        <w:tblLook w:val="04A0" w:firstRow="1" w:lastRow="0" w:firstColumn="1" w:lastColumn="0" w:noHBand="0" w:noVBand="1"/>
      </w:tblPr>
      <w:tblGrid>
        <w:gridCol w:w="415"/>
        <w:gridCol w:w="3555"/>
        <w:gridCol w:w="563"/>
        <w:gridCol w:w="4561"/>
      </w:tblGrid>
      <w:tr w:rsidR="003F6413" w:rsidRPr="005D0BC5" w14:paraId="38182665" w14:textId="77777777" w:rsidTr="00D27BED">
        <w:trPr>
          <w:cantSplit/>
        </w:trPr>
        <w:tc>
          <w:tcPr>
            <w:tcW w:w="9094" w:type="dxa"/>
            <w:gridSpan w:val="4"/>
            <w:tcMar>
              <w:top w:w="0" w:type="dxa"/>
              <w:left w:w="2" w:type="dxa"/>
              <w:bottom w:w="0" w:type="dxa"/>
              <w:right w:w="2" w:type="dxa"/>
            </w:tcMar>
            <w:vAlign w:val="center"/>
          </w:tcPr>
          <w:p w14:paraId="33AA50DE" w14:textId="77777777" w:rsidR="002833E0" w:rsidRPr="005D0BC5" w:rsidRDefault="003C7731" w:rsidP="00584E41">
            <w:pPr>
              <w:jc w:val="center"/>
              <w:rPr>
                <w:b/>
                <w:bCs/>
                <w:sz w:val="24"/>
                <w:szCs w:val="24"/>
              </w:rPr>
            </w:pPr>
            <w:r w:rsidRPr="005D0BC5">
              <w:rPr>
                <w:b/>
                <w:bCs/>
                <w:sz w:val="24"/>
                <w:szCs w:val="24"/>
              </w:rPr>
              <w:t>ANEXO XIII</w:t>
            </w:r>
          </w:p>
          <w:p w14:paraId="27ED1430" w14:textId="77777777" w:rsidR="003C7731" w:rsidRPr="005D0BC5" w:rsidRDefault="003C7731" w:rsidP="00584E41">
            <w:pPr>
              <w:jc w:val="center"/>
              <w:rPr>
                <w:b/>
                <w:bCs/>
                <w:sz w:val="24"/>
                <w:szCs w:val="24"/>
              </w:rPr>
            </w:pPr>
            <w:r w:rsidRPr="005D0BC5">
              <w:rPr>
                <w:b/>
                <w:bCs/>
                <w:sz w:val="24"/>
                <w:szCs w:val="24"/>
              </w:rPr>
              <w:t xml:space="preserve">Modelo de </w:t>
            </w:r>
            <w:r w:rsidRPr="005D0BC5">
              <w:rPr>
                <w:b/>
                <w:bCs/>
                <w:sz w:val="24"/>
                <w:szCs w:val="24"/>
                <w:shd w:val="clear" w:color="auto" w:fill="FFFFFF"/>
              </w:rPr>
              <w:t>Declaração de Compromisso de Utilização de Produtos e Subprodutos de Madeira e de Gerenciamento de Resíduos da Construção Civil</w:t>
            </w:r>
          </w:p>
          <w:p w14:paraId="4D2C507A" w14:textId="77777777" w:rsidR="003F6413" w:rsidRPr="005D0BC5" w:rsidRDefault="003F6413" w:rsidP="00584E41">
            <w:pPr>
              <w:pStyle w:val="BodyText21"/>
              <w:widowControl w:val="0"/>
              <w:spacing w:after="0" w:line="240" w:lineRule="auto"/>
              <w:jc w:val="center"/>
              <w:rPr>
                <w:rFonts w:ascii="Times New Roman" w:hAnsi="Times New Roman" w:cs="Times New Roman"/>
                <w:sz w:val="24"/>
                <w:szCs w:val="24"/>
                <w:shd w:val="clear" w:color="auto" w:fill="FFFFFF"/>
              </w:rPr>
            </w:pPr>
          </w:p>
        </w:tc>
      </w:tr>
      <w:tr w:rsidR="003F6413" w:rsidRPr="005D0BC5" w14:paraId="5644433B" w14:textId="77777777" w:rsidTr="00D27BED">
        <w:trPr>
          <w:cantSplit/>
        </w:trPr>
        <w:tc>
          <w:tcPr>
            <w:tcW w:w="9094" w:type="dxa"/>
            <w:gridSpan w:val="4"/>
            <w:tcMar>
              <w:top w:w="0" w:type="dxa"/>
              <w:left w:w="2" w:type="dxa"/>
              <w:bottom w:w="0" w:type="dxa"/>
              <w:right w:w="2" w:type="dxa"/>
            </w:tcMar>
            <w:vAlign w:val="center"/>
          </w:tcPr>
          <w:p w14:paraId="1185D4E0"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1E5053" w:rsidRPr="005D0BC5" w14:paraId="493FAC3D" w14:textId="77777777" w:rsidTr="00D27BED">
        <w:trPr>
          <w:cantSplit/>
        </w:trPr>
        <w:tc>
          <w:tcPr>
            <w:tcW w:w="9094" w:type="dxa"/>
            <w:gridSpan w:val="4"/>
            <w:tcMar>
              <w:top w:w="0" w:type="dxa"/>
              <w:left w:w="2" w:type="dxa"/>
              <w:bottom w:w="0" w:type="dxa"/>
              <w:right w:w="2" w:type="dxa"/>
            </w:tcMar>
            <w:vAlign w:val="center"/>
          </w:tcPr>
          <w:p w14:paraId="13D40E92"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1E5053" w:rsidRPr="005D0BC5" w14:paraId="0E846601" w14:textId="77777777" w:rsidTr="00D27BED">
        <w:trPr>
          <w:cantSplit/>
        </w:trPr>
        <w:tc>
          <w:tcPr>
            <w:tcW w:w="9094" w:type="dxa"/>
            <w:gridSpan w:val="4"/>
            <w:tcMar>
              <w:top w:w="0" w:type="dxa"/>
              <w:left w:w="2" w:type="dxa"/>
              <w:bottom w:w="0" w:type="dxa"/>
              <w:right w:w="2" w:type="dxa"/>
            </w:tcMar>
            <w:vAlign w:val="center"/>
          </w:tcPr>
          <w:p w14:paraId="2ABF78A7" w14:textId="3FD24D16" w:rsidR="001E5053" w:rsidRPr="005D0BC5" w:rsidRDefault="001E5053" w:rsidP="00555159">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 xml:space="preserve">MUNICÍPIO DE </w:t>
            </w:r>
            <w:r w:rsidRPr="005D0BC5">
              <w:rPr>
                <w:rFonts w:ascii="Times New Roman" w:hAnsi="Times New Roman" w:cs="Times New Roman"/>
                <w:color w:val="000000"/>
                <w:sz w:val="24"/>
                <w:szCs w:val="24"/>
              </w:rPr>
              <w:fldChar w:fldCharType="begin">
                <w:ffData>
                  <w:name w:val="Texto364"/>
                  <w:enabled/>
                  <w:calcOnExit w:val="0"/>
                  <w:textInput/>
                </w:ffData>
              </w:fldChar>
            </w:r>
            <w:r w:rsidRPr="005D0BC5">
              <w:rPr>
                <w:rFonts w:ascii="Times New Roman" w:hAnsi="Times New Roman" w:cs="Times New Roman"/>
                <w:color w:val="000000"/>
                <w:sz w:val="24"/>
                <w:szCs w:val="24"/>
              </w:rPr>
              <w:instrText xml:space="preserve"> FORMTEXT </w:instrText>
            </w:r>
            <w:r w:rsidRPr="005D0BC5">
              <w:rPr>
                <w:rFonts w:ascii="Times New Roman" w:hAnsi="Times New Roman" w:cs="Times New Roman"/>
                <w:color w:val="000000"/>
                <w:sz w:val="24"/>
                <w:szCs w:val="24"/>
              </w:rPr>
            </w:r>
            <w:r w:rsidRPr="005D0BC5">
              <w:rPr>
                <w:rFonts w:ascii="Times New Roman" w:hAnsi="Times New Roman" w:cs="Times New Roman"/>
                <w:color w:val="000000"/>
                <w:sz w:val="24"/>
                <w:szCs w:val="24"/>
              </w:rPr>
              <w:fldChar w:fldCharType="separate"/>
            </w:r>
            <w:r w:rsidR="00555159" w:rsidRPr="00555159">
              <w:rPr>
                <w:rFonts w:ascii="Times New Roman" w:hAnsi="Times New Roman" w:cs="Times New Roman"/>
                <w:noProof/>
                <w:color w:val="000000"/>
                <w:sz w:val="24"/>
                <w:szCs w:val="24"/>
              </w:rPr>
              <w:t>CONSELHEIRO MAIRINCK</w:t>
            </w:r>
            <w:r w:rsidRPr="005D0BC5">
              <w:rPr>
                <w:rFonts w:ascii="Times New Roman" w:hAnsi="Times New Roman" w:cs="Times New Roman"/>
                <w:color w:val="000000"/>
                <w:sz w:val="24"/>
                <w:szCs w:val="24"/>
              </w:rPr>
              <w:fldChar w:fldCharType="end"/>
            </w:r>
            <w:r w:rsidRPr="005D0BC5">
              <w:rPr>
                <w:rFonts w:ascii="Times New Roman" w:hAnsi="Times New Roman" w:cs="Times New Roman"/>
                <w:sz w:val="24"/>
                <w:szCs w:val="24"/>
                <w:shd w:val="clear" w:color="auto" w:fill="FFFFFF"/>
              </w:rPr>
              <w:t xml:space="preserve">  </w:t>
            </w:r>
            <w:r w:rsidRPr="005D0BC5">
              <w:rPr>
                <w:rFonts w:ascii="Times New Roman" w:hAnsi="Times New Roman" w:cs="Times New Roman"/>
                <w:color w:val="FF0000"/>
                <w:sz w:val="24"/>
                <w:szCs w:val="24"/>
                <w:shd w:val="clear" w:color="auto" w:fill="FFFFFF"/>
              </w:rPr>
              <w:t xml:space="preserve">     </w:t>
            </w:r>
            <w:r w:rsidRPr="005D0BC5">
              <w:rPr>
                <w:rFonts w:ascii="Times New Roman" w:hAnsi="Times New Roman" w:cs="Times New Roman"/>
                <w:sz w:val="24"/>
                <w:szCs w:val="24"/>
                <w:shd w:val="clear" w:color="auto" w:fill="FFFFFF"/>
              </w:rPr>
              <w:t xml:space="preserve">     </w:t>
            </w:r>
          </w:p>
        </w:tc>
      </w:tr>
      <w:tr w:rsidR="001E5053" w:rsidRPr="005D0BC5" w14:paraId="15DCF9F4" w14:textId="77777777" w:rsidTr="00D27BED">
        <w:trPr>
          <w:cantSplit/>
        </w:trPr>
        <w:tc>
          <w:tcPr>
            <w:tcW w:w="9094" w:type="dxa"/>
            <w:gridSpan w:val="4"/>
            <w:tcMar>
              <w:top w:w="0" w:type="dxa"/>
              <w:left w:w="2" w:type="dxa"/>
              <w:bottom w:w="0" w:type="dxa"/>
              <w:right w:w="2" w:type="dxa"/>
            </w:tcMar>
            <w:vAlign w:val="center"/>
          </w:tcPr>
          <w:p w14:paraId="0849E4D8" w14:textId="77777777" w:rsidR="001E5053" w:rsidRPr="005D0BC5" w:rsidRDefault="001E5053" w:rsidP="00584E41">
            <w:pPr>
              <w:pStyle w:val="BodyText21"/>
              <w:widowControl w:val="0"/>
              <w:spacing w:after="0" w:line="240" w:lineRule="auto"/>
              <w:rPr>
                <w:rFonts w:ascii="Times New Roman" w:hAnsi="Times New Roman" w:cs="Times New Roman"/>
                <w:sz w:val="24"/>
                <w:szCs w:val="24"/>
              </w:rPr>
            </w:pPr>
            <w:r w:rsidRPr="005D0BC5">
              <w:rPr>
                <w:rFonts w:ascii="Times New Roman" w:hAnsi="Times New Roman" w:cs="Times New Roman"/>
                <w:sz w:val="24"/>
                <w:szCs w:val="24"/>
                <w:shd w:val="clear" w:color="auto" w:fill="FFFFFF"/>
              </w:rPr>
              <w:t xml:space="preserve">Referência: </w:t>
            </w:r>
            <w:r w:rsidRPr="005D0BC5">
              <w:rPr>
                <w:rFonts w:ascii="Times New Roman" w:hAnsi="Times New Roman" w:cs="Times New Roman"/>
                <w:sz w:val="24"/>
                <w:szCs w:val="24"/>
              </w:rPr>
              <w:t>Concorrência Eletrônica</w:t>
            </w:r>
            <w:r w:rsidRPr="005D0BC5">
              <w:rPr>
                <w:rFonts w:ascii="Times New Roman" w:hAnsi="Times New Roman" w:cs="Times New Roman"/>
                <w:sz w:val="24"/>
                <w:szCs w:val="24"/>
                <w:shd w:val="clear" w:color="auto" w:fill="FFFFFF"/>
              </w:rPr>
              <w:t xml:space="preserve"> n.º ____/20__</w:t>
            </w:r>
          </w:p>
        </w:tc>
      </w:tr>
      <w:tr w:rsidR="001E5053" w:rsidRPr="005D0BC5" w14:paraId="630732B0" w14:textId="77777777" w:rsidTr="001E5053">
        <w:trPr>
          <w:cantSplit/>
          <w:trHeight w:val="60"/>
        </w:trPr>
        <w:tc>
          <w:tcPr>
            <w:tcW w:w="9094" w:type="dxa"/>
            <w:gridSpan w:val="4"/>
            <w:tcMar>
              <w:top w:w="0" w:type="dxa"/>
              <w:left w:w="2" w:type="dxa"/>
              <w:bottom w:w="0" w:type="dxa"/>
              <w:right w:w="2" w:type="dxa"/>
            </w:tcMar>
            <w:vAlign w:val="center"/>
          </w:tcPr>
          <w:p w14:paraId="596DC40E" w14:textId="77777777" w:rsidR="001E5053" w:rsidRPr="005D0BC5" w:rsidRDefault="001E505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Ao</w:t>
            </w:r>
          </w:p>
        </w:tc>
      </w:tr>
      <w:tr w:rsidR="003F6413" w:rsidRPr="005D0BC5" w14:paraId="2B3106CB" w14:textId="77777777" w:rsidTr="00D27BED">
        <w:trPr>
          <w:cantSplit/>
        </w:trPr>
        <w:tc>
          <w:tcPr>
            <w:tcW w:w="9094" w:type="dxa"/>
            <w:gridSpan w:val="4"/>
            <w:tcMar>
              <w:top w:w="0" w:type="dxa"/>
              <w:left w:w="2" w:type="dxa"/>
              <w:bottom w:w="0" w:type="dxa"/>
              <w:right w:w="2" w:type="dxa"/>
            </w:tcMar>
            <w:vAlign w:val="center"/>
          </w:tcPr>
          <w:p w14:paraId="26306F78"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7698861E" w14:textId="77777777" w:rsidTr="00D27BED">
        <w:trPr>
          <w:cantSplit/>
        </w:trPr>
        <w:tc>
          <w:tcPr>
            <w:tcW w:w="9094" w:type="dxa"/>
            <w:gridSpan w:val="4"/>
            <w:tcMar>
              <w:top w:w="0" w:type="dxa"/>
              <w:left w:w="2" w:type="dxa"/>
              <w:bottom w:w="0" w:type="dxa"/>
              <w:right w:w="2" w:type="dxa"/>
            </w:tcMar>
            <w:vAlign w:val="center"/>
          </w:tcPr>
          <w:p w14:paraId="12DE5611"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 xml:space="preserve">Eu, ______________________________, RG _____________, legalmente nomeado Representante Legal da Empresa ______________________, CNPJ _______________, para o fim de qualificação técnica no procedimento licitatório </w:t>
            </w:r>
            <w:r w:rsidR="00F55CF0" w:rsidRPr="005D0BC5">
              <w:rPr>
                <w:rFonts w:ascii="Times New Roman" w:eastAsia="Times New Roman" w:hAnsi="Times New Roman" w:cs="Times New Roman"/>
                <w:sz w:val="24"/>
                <w:szCs w:val="24"/>
                <w:shd w:val="clear" w:color="auto" w:fill="FFFFFF"/>
              </w:rPr>
              <w:t>em referência</w:t>
            </w:r>
            <w:r w:rsidRPr="005D0BC5">
              <w:rPr>
                <w:rFonts w:ascii="Times New Roman" w:eastAsia="Times New Roman" w:hAnsi="Times New Roman" w:cs="Times New Roman"/>
                <w:sz w:val="24"/>
                <w:szCs w:val="24"/>
                <w:shd w:val="clear" w:color="auto" w:fill="FFFFFF"/>
              </w:rPr>
              <w:t xml:space="preserve"> declaro, sob as penas da lei, que para a execução da(s) obra(s) e serviço(s) de engenharia objeto da referida licitação a empresa cumprirá as exigências legais ambientais, e em especial:</w:t>
            </w:r>
          </w:p>
        </w:tc>
      </w:tr>
      <w:tr w:rsidR="003F6413" w:rsidRPr="005D0BC5" w14:paraId="38013DB7" w14:textId="77777777" w:rsidTr="00D27BED">
        <w:trPr>
          <w:cantSplit/>
        </w:trPr>
        <w:tc>
          <w:tcPr>
            <w:tcW w:w="9094" w:type="dxa"/>
            <w:gridSpan w:val="4"/>
            <w:tcMar>
              <w:top w:w="0" w:type="dxa"/>
              <w:left w:w="2" w:type="dxa"/>
              <w:bottom w:w="0" w:type="dxa"/>
              <w:right w:w="2" w:type="dxa"/>
            </w:tcMar>
            <w:vAlign w:val="center"/>
          </w:tcPr>
          <w:p w14:paraId="545E12BA"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6BC0C53D" w14:textId="77777777" w:rsidTr="00D27BED">
        <w:trPr>
          <w:cantSplit/>
          <w:trHeight w:val="245"/>
        </w:trPr>
        <w:tc>
          <w:tcPr>
            <w:tcW w:w="415" w:type="dxa"/>
            <w:tcMar>
              <w:top w:w="0" w:type="dxa"/>
              <w:left w:w="2" w:type="dxa"/>
              <w:bottom w:w="0" w:type="dxa"/>
              <w:right w:w="2" w:type="dxa"/>
            </w:tcMar>
          </w:tcPr>
          <w:p w14:paraId="22A96EA6"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1)</w:t>
            </w:r>
          </w:p>
        </w:tc>
        <w:tc>
          <w:tcPr>
            <w:tcW w:w="8679" w:type="dxa"/>
            <w:gridSpan w:val="3"/>
            <w:tcMar>
              <w:top w:w="0" w:type="dxa"/>
              <w:left w:w="2" w:type="dxa"/>
              <w:bottom w:w="0" w:type="dxa"/>
              <w:right w:w="2" w:type="dxa"/>
            </w:tcMar>
          </w:tcPr>
          <w:p w14:paraId="59068FA0" w14:textId="77777777" w:rsidR="003F6413" w:rsidRPr="005D0BC5" w:rsidRDefault="003F6413" w:rsidP="00584E41">
            <w:pPr>
              <w:pStyle w:val="BodyText21"/>
              <w:widowControl w:val="0"/>
              <w:spacing w:after="0" w:line="240" w:lineRule="auto"/>
              <w:rPr>
                <w:rFonts w:ascii="Times New Roman" w:hAnsi="Times New Roman" w:cs="Times New Roman"/>
                <w:sz w:val="24"/>
                <w:szCs w:val="24"/>
              </w:rPr>
            </w:pPr>
            <w:r w:rsidRPr="005D0BC5">
              <w:rPr>
                <w:rFonts w:ascii="Times New Roman" w:eastAsia="Times New Roman" w:hAnsi="Times New Roman" w:cs="Times New Roman"/>
                <w:sz w:val="24"/>
                <w:szCs w:val="24"/>
                <w:shd w:val="clear" w:color="auto" w:fill="FFFFFF"/>
              </w:rPr>
              <w:t xml:space="preserve">Somente serão utilizados produtos e subprodutos de madeira de origem exótica ou de origem nativa de procedência legal, decorrentes de desmatamento autorizado ou de manejo florestal aprovados por órgão ambiental competente integrante do Sistema Nacional do Meio Ambiente – SISNAMA, com autorização de transporte concedida pelo Instituto Brasileiro do Meio Ambiente e dos Recursos Naturais Renováveis – IBAMA, e em conformidade com o Decreto Estadual n.º 4.889, de 31 de maio de 2005, tendo ciência que o não atendimento da presente exigência na fase de execução do contrato poderá acarretar as sanções administrativas previstas nos artigos  </w:t>
            </w:r>
            <w:r w:rsidRPr="005D0BC5">
              <w:rPr>
                <w:rFonts w:ascii="Times New Roman" w:hAnsi="Times New Roman" w:cs="Times New Roman"/>
                <w:color w:val="000000"/>
                <w:sz w:val="24"/>
                <w:szCs w:val="24"/>
              </w:rPr>
              <w:t xml:space="preserve"> às sanções administrativas previstas no art. 156 da Lei Federal n.º 14.133, de 2021, </w:t>
            </w:r>
            <w:r w:rsidRPr="005D0BC5">
              <w:rPr>
                <w:rFonts w:ascii="Times New Roman" w:eastAsia="Times New Roman" w:hAnsi="Times New Roman" w:cs="Times New Roman"/>
                <w:color w:val="000000"/>
                <w:sz w:val="24"/>
                <w:szCs w:val="24"/>
              </w:rPr>
              <w:t>sem prejuízo das implicações de ordem criminal previstas em Lei.</w:t>
            </w:r>
          </w:p>
        </w:tc>
      </w:tr>
      <w:tr w:rsidR="003F6413" w:rsidRPr="005D0BC5" w14:paraId="521EC1A1" w14:textId="77777777" w:rsidTr="00D27BED">
        <w:trPr>
          <w:cantSplit/>
          <w:trHeight w:val="245"/>
        </w:trPr>
        <w:tc>
          <w:tcPr>
            <w:tcW w:w="415" w:type="dxa"/>
            <w:tcMar>
              <w:top w:w="0" w:type="dxa"/>
              <w:left w:w="2" w:type="dxa"/>
              <w:bottom w:w="0" w:type="dxa"/>
              <w:right w:w="2" w:type="dxa"/>
            </w:tcMar>
          </w:tcPr>
          <w:p w14:paraId="5D5BA660" w14:textId="77777777" w:rsidR="003F6413" w:rsidRPr="005D0BC5" w:rsidRDefault="003F6413" w:rsidP="00584E41">
            <w:pPr>
              <w:pStyle w:val="BodyText21"/>
              <w:widowControl w:val="0"/>
              <w:spacing w:after="0" w:line="240" w:lineRule="auto"/>
              <w:ind w:right="57"/>
              <w:jc w:val="right"/>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2)</w:t>
            </w:r>
          </w:p>
        </w:tc>
        <w:tc>
          <w:tcPr>
            <w:tcW w:w="8679" w:type="dxa"/>
            <w:gridSpan w:val="3"/>
            <w:tcMar>
              <w:top w:w="0" w:type="dxa"/>
              <w:left w:w="2" w:type="dxa"/>
              <w:bottom w:w="0" w:type="dxa"/>
              <w:right w:w="2" w:type="dxa"/>
            </w:tcMar>
          </w:tcPr>
          <w:p w14:paraId="200A9C66"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 xml:space="preserve">No que diz respeito ao Gerenciamento de Resíduos da Construção Civil, a obra será realizada de acordo com a Resolução do CONAMA n.º 307, de 5 de julho de 2002 e suas alterações, e com a legislação pertinente do município onde </w:t>
            </w:r>
            <w:r w:rsidR="00A364DE" w:rsidRPr="005D0BC5">
              <w:rPr>
                <w:rFonts w:ascii="Times New Roman" w:eastAsia="Times New Roman" w:hAnsi="Times New Roman" w:cs="Times New Roman"/>
                <w:sz w:val="24"/>
                <w:szCs w:val="24"/>
                <w:shd w:val="clear" w:color="auto" w:fill="FFFFFF"/>
              </w:rPr>
              <w:t>ela</w:t>
            </w:r>
            <w:r w:rsidRPr="005D0BC5">
              <w:rPr>
                <w:rFonts w:ascii="Times New Roman" w:eastAsia="Times New Roman" w:hAnsi="Times New Roman" w:cs="Times New Roman"/>
                <w:sz w:val="24"/>
                <w:szCs w:val="24"/>
                <w:shd w:val="clear" w:color="auto" w:fill="FFFFFF"/>
              </w:rPr>
              <w:t xml:space="preserve"> será construída.</w:t>
            </w:r>
          </w:p>
        </w:tc>
      </w:tr>
      <w:tr w:rsidR="003F6413" w:rsidRPr="005D0BC5" w14:paraId="25EFD907" w14:textId="77777777" w:rsidTr="00D27BED">
        <w:trPr>
          <w:cantSplit/>
        </w:trPr>
        <w:tc>
          <w:tcPr>
            <w:tcW w:w="9094" w:type="dxa"/>
            <w:gridSpan w:val="4"/>
            <w:tcMar>
              <w:top w:w="0" w:type="dxa"/>
              <w:left w:w="2" w:type="dxa"/>
              <w:bottom w:w="0" w:type="dxa"/>
              <w:right w:w="2" w:type="dxa"/>
            </w:tcMar>
          </w:tcPr>
          <w:p w14:paraId="00F72FC2"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tc>
      </w:tr>
      <w:tr w:rsidR="003F6413" w:rsidRPr="005D0BC5" w14:paraId="42A47DD8" w14:textId="77777777" w:rsidTr="00D27BED">
        <w:trPr>
          <w:cantSplit/>
        </w:trPr>
        <w:tc>
          <w:tcPr>
            <w:tcW w:w="9094" w:type="dxa"/>
            <w:gridSpan w:val="4"/>
            <w:tcMar>
              <w:top w:w="0" w:type="dxa"/>
              <w:left w:w="2" w:type="dxa"/>
              <w:bottom w:w="0" w:type="dxa"/>
              <w:right w:w="2" w:type="dxa"/>
            </w:tcMar>
          </w:tcPr>
          <w:p w14:paraId="7D65BA2E" w14:textId="77777777" w:rsidR="003F6413" w:rsidRPr="005D0BC5" w:rsidRDefault="003F6413" w:rsidP="00584E41">
            <w:pPr>
              <w:pStyle w:val="BodyText21"/>
              <w:widowControl w:val="0"/>
              <w:spacing w:after="0" w:line="240" w:lineRule="auto"/>
              <w:jc w:val="right"/>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_______________, em ___ de _______________</w:t>
            </w:r>
            <w:r w:rsidR="00E82EA0">
              <w:rPr>
                <w:rFonts w:ascii="Times New Roman" w:hAnsi="Times New Roman" w:cs="Times New Roman"/>
                <w:sz w:val="24"/>
                <w:szCs w:val="24"/>
                <w:shd w:val="clear" w:color="auto" w:fill="FFFFFF"/>
              </w:rPr>
              <w:t xml:space="preserve"> </w:t>
            </w:r>
            <w:r w:rsidRPr="005D0BC5">
              <w:rPr>
                <w:rFonts w:ascii="Times New Roman" w:hAnsi="Times New Roman" w:cs="Times New Roman"/>
                <w:sz w:val="24"/>
                <w:szCs w:val="24"/>
                <w:shd w:val="clear" w:color="auto" w:fill="FFFFFF"/>
              </w:rPr>
              <w:t>20</w:t>
            </w:r>
            <w:r w:rsidR="00E82EA0">
              <w:rPr>
                <w:rFonts w:ascii="Times New Roman" w:hAnsi="Times New Roman" w:cs="Times New Roman"/>
                <w:sz w:val="24"/>
                <w:szCs w:val="24"/>
                <w:shd w:val="clear" w:color="auto" w:fill="FFFFFF"/>
              </w:rPr>
              <w:t>_</w:t>
            </w:r>
            <w:r w:rsidRPr="005D0BC5">
              <w:rPr>
                <w:rFonts w:ascii="Times New Roman" w:hAnsi="Times New Roman" w:cs="Times New Roman"/>
                <w:sz w:val="24"/>
                <w:szCs w:val="24"/>
                <w:shd w:val="clear" w:color="auto" w:fill="FFFFFF"/>
              </w:rPr>
              <w:t>_.</w:t>
            </w:r>
          </w:p>
        </w:tc>
      </w:tr>
      <w:tr w:rsidR="003F6413" w:rsidRPr="005D0BC5" w14:paraId="435E8DDF" w14:textId="77777777" w:rsidTr="00D27BED">
        <w:trPr>
          <w:cantSplit/>
        </w:trPr>
        <w:tc>
          <w:tcPr>
            <w:tcW w:w="9094" w:type="dxa"/>
            <w:gridSpan w:val="4"/>
            <w:tcMar>
              <w:top w:w="0" w:type="dxa"/>
              <w:left w:w="2" w:type="dxa"/>
              <w:bottom w:w="0" w:type="dxa"/>
              <w:right w:w="2" w:type="dxa"/>
            </w:tcMar>
          </w:tcPr>
          <w:p w14:paraId="3B7CA4C1" w14:textId="77777777" w:rsidR="003F6413" w:rsidRPr="005D0BC5" w:rsidRDefault="003F6413" w:rsidP="00584E41">
            <w:pPr>
              <w:pStyle w:val="BodyText21"/>
              <w:widowControl w:val="0"/>
              <w:snapToGrid w:val="0"/>
              <w:spacing w:after="0" w:line="240" w:lineRule="auto"/>
              <w:rPr>
                <w:rFonts w:ascii="Times New Roman" w:eastAsia="Times New Roman" w:hAnsi="Times New Roman" w:cs="Times New Roman"/>
                <w:sz w:val="24"/>
                <w:szCs w:val="24"/>
                <w:shd w:val="clear" w:color="auto" w:fill="FFFFFF"/>
              </w:rPr>
            </w:pPr>
          </w:p>
          <w:p w14:paraId="37C95F6C"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p>
        </w:tc>
      </w:tr>
      <w:tr w:rsidR="003F6413" w:rsidRPr="005D0BC5" w14:paraId="2DC56FFB" w14:textId="77777777" w:rsidTr="00D27BED">
        <w:trPr>
          <w:cantSplit/>
        </w:trPr>
        <w:tc>
          <w:tcPr>
            <w:tcW w:w="3970" w:type="dxa"/>
            <w:gridSpan w:val="2"/>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1D758379" w14:textId="77777777" w:rsidR="003F6413" w:rsidRPr="005D0BC5" w:rsidRDefault="003F6413" w:rsidP="00584E41">
            <w:pPr>
              <w:pStyle w:val="Standard"/>
              <w:widowControl w:val="0"/>
              <w:spacing w:after="0" w:line="240" w:lineRule="auto"/>
              <w:jc w:val="both"/>
              <w:rPr>
                <w:rFonts w:ascii="Times New Roman" w:hAnsi="Times New Roman"/>
                <w:sz w:val="24"/>
                <w:szCs w:val="24"/>
                <w:shd w:val="clear" w:color="auto" w:fill="FFFFFF"/>
              </w:rPr>
            </w:pPr>
            <w:r w:rsidRPr="005D0BC5">
              <w:rPr>
                <w:rFonts w:ascii="Times New Roman" w:hAnsi="Times New Roman"/>
                <w:sz w:val="24"/>
                <w:szCs w:val="24"/>
                <w:shd w:val="clear" w:color="auto" w:fill="FFFFFF"/>
              </w:rPr>
              <w:t>Representante Legal da Empresa:</w:t>
            </w:r>
          </w:p>
          <w:p w14:paraId="40417C2B"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Nome:</w:t>
            </w:r>
          </w:p>
          <w:p w14:paraId="2B4554D7"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CPF:</w:t>
            </w:r>
          </w:p>
          <w:p w14:paraId="1DD48011"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Assinatura:</w:t>
            </w:r>
          </w:p>
        </w:tc>
        <w:tc>
          <w:tcPr>
            <w:tcW w:w="563" w:type="dxa"/>
            <w:tcBorders>
              <w:top w:val="single" w:sz="4" w:space="0" w:color="000080"/>
              <w:left w:val="single" w:sz="4" w:space="0" w:color="000080"/>
              <w:bottom w:val="single" w:sz="4" w:space="0" w:color="000080"/>
            </w:tcBorders>
            <w:tcMar>
              <w:top w:w="0" w:type="dxa"/>
              <w:left w:w="2" w:type="dxa"/>
              <w:bottom w:w="0" w:type="dxa"/>
              <w:right w:w="2" w:type="dxa"/>
            </w:tcMar>
            <w:vAlign w:val="center"/>
          </w:tcPr>
          <w:p w14:paraId="7C41DC58" w14:textId="77777777" w:rsidR="003F6413" w:rsidRPr="005D0BC5" w:rsidRDefault="003F6413" w:rsidP="00584E41">
            <w:pPr>
              <w:pStyle w:val="TableHeading"/>
              <w:widowControl w:val="0"/>
              <w:spacing w:after="0" w:line="240" w:lineRule="auto"/>
              <w:rPr>
                <w:rFonts w:ascii="Times New Roman" w:hAnsi="Times New Roman"/>
                <w:b w:val="0"/>
                <w:sz w:val="24"/>
                <w:szCs w:val="24"/>
                <w:shd w:val="clear" w:color="auto" w:fill="FFFFFF"/>
              </w:rPr>
            </w:pPr>
            <w:r w:rsidRPr="005D0BC5">
              <w:rPr>
                <w:rFonts w:ascii="Times New Roman" w:hAnsi="Times New Roman"/>
                <w:b w:val="0"/>
                <w:sz w:val="24"/>
                <w:szCs w:val="24"/>
                <w:shd w:val="clear" w:color="auto" w:fill="FFFFFF"/>
              </w:rPr>
              <w:t>OU</w:t>
            </w:r>
          </w:p>
        </w:tc>
        <w:tc>
          <w:tcPr>
            <w:tcW w:w="4561" w:type="dxa"/>
            <w:tcBorders>
              <w:top w:val="single" w:sz="4" w:space="0" w:color="000080"/>
              <w:left w:val="single" w:sz="4" w:space="0" w:color="000080"/>
              <w:bottom w:val="single" w:sz="4" w:space="0" w:color="000080"/>
              <w:right w:val="single" w:sz="4" w:space="0" w:color="000080"/>
            </w:tcBorders>
            <w:tcMar>
              <w:top w:w="0" w:type="dxa"/>
              <w:left w:w="2" w:type="dxa"/>
              <w:bottom w:w="0" w:type="dxa"/>
              <w:right w:w="2" w:type="dxa"/>
            </w:tcMar>
          </w:tcPr>
          <w:p w14:paraId="05AF29D0"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Responsável técnico do licitante:</w:t>
            </w:r>
          </w:p>
          <w:p w14:paraId="2BE3BE32"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Nome:</w:t>
            </w:r>
          </w:p>
          <w:p w14:paraId="5B044F64" w14:textId="77777777" w:rsidR="003F6413" w:rsidRPr="005D0BC5" w:rsidRDefault="003F6413" w:rsidP="00584E41">
            <w:pPr>
              <w:pStyle w:val="BodyText21"/>
              <w:widowControl w:val="0"/>
              <w:spacing w:after="0" w:line="240" w:lineRule="auto"/>
              <w:rPr>
                <w:rFonts w:ascii="Times New Roman" w:hAnsi="Times New Roman" w:cs="Times New Roman"/>
                <w:sz w:val="24"/>
                <w:szCs w:val="24"/>
                <w:shd w:val="clear" w:color="auto" w:fill="FFFFFF"/>
              </w:rPr>
            </w:pPr>
            <w:r w:rsidRPr="005D0BC5">
              <w:rPr>
                <w:rFonts w:ascii="Times New Roman" w:hAnsi="Times New Roman" w:cs="Times New Roman"/>
                <w:sz w:val="24"/>
                <w:szCs w:val="24"/>
                <w:shd w:val="clear" w:color="auto" w:fill="FFFFFF"/>
              </w:rPr>
              <w:t>CPF:</w:t>
            </w:r>
          </w:p>
          <w:p w14:paraId="4F669741" w14:textId="77777777" w:rsidR="003F6413" w:rsidRPr="005D0BC5" w:rsidRDefault="003F6413" w:rsidP="00584E41">
            <w:pPr>
              <w:pStyle w:val="BodyText21"/>
              <w:widowControl w:val="0"/>
              <w:spacing w:after="0" w:line="240" w:lineRule="auto"/>
              <w:rPr>
                <w:rFonts w:ascii="Times New Roman" w:eastAsia="Times New Roman" w:hAnsi="Times New Roman" w:cs="Times New Roman"/>
                <w:sz w:val="24"/>
                <w:szCs w:val="24"/>
                <w:shd w:val="clear" w:color="auto" w:fill="FFFFFF"/>
              </w:rPr>
            </w:pPr>
            <w:r w:rsidRPr="005D0BC5">
              <w:rPr>
                <w:rFonts w:ascii="Times New Roman" w:eastAsia="Times New Roman" w:hAnsi="Times New Roman" w:cs="Times New Roman"/>
                <w:sz w:val="24"/>
                <w:szCs w:val="24"/>
                <w:shd w:val="clear" w:color="auto" w:fill="FFFFFF"/>
              </w:rPr>
              <w:t>Assinatura:</w:t>
            </w:r>
          </w:p>
        </w:tc>
      </w:tr>
    </w:tbl>
    <w:p w14:paraId="0A65C215" w14:textId="77777777" w:rsidR="003F6413" w:rsidRPr="005D0BC5" w:rsidRDefault="003F6413" w:rsidP="00584E41">
      <w:pPr>
        <w:tabs>
          <w:tab w:val="left" w:pos="360"/>
        </w:tabs>
        <w:jc w:val="center"/>
        <w:rPr>
          <w:sz w:val="24"/>
          <w:szCs w:val="24"/>
        </w:rPr>
      </w:pPr>
    </w:p>
    <w:p w14:paraId="7CD3678F" w14:textId="77777777" w:rsidR="003F6413" w:rsidRPr="005D0BC5" w:rsidRDefault="003F6413" w:rsidP="00584E41">
      <w:pPr>
        <w:tabs>
          <w:tab w:val="left" w:pos="360"/>
        </w:tabs>
        <w:jc w:val="center"/>
        <w:rPr>
          <w:sz w:val="24"/>
          <w:szCs w:val="24"/>
        </w:rPr>
      </w:pPr>
    </w:p>
    <w:p w14:paraId="5538C12C" w14:textId="77777777" w:rsidR="003C7731" w:rsidRPr="005D0BC5" w:rsidRDefault="003C7731" w:rsidP="00584E41">
      <w:pPr>
        <w:tabs>
          <w:tab w:val="left" w:pos="360"/>
        </w:tabs>
        <w:jc w:val="center"/>
        <w:rPr>
          <w:sz w:val="24"/>
          <w:szCs w:val="24"/>
        </w:rPr>
      </w:pPr>
    </w:p>
    <w:p w14:paraId="7D57A84C" w14:textId="77777777" w:rsidR="003C7731" w:rsidRPr="005D0BC5" w:rsidRDefault="003C7731" w:rsidP="00584E41">
      <w:pPr>
        <w:tabs>
          <w:tab w:val="left" w:pos="360"/>
        </w:tabs>
        <w:jc w:val="center"/>
        <w:rPr>
          <w:sz w:val="24"/>
          <w:szCs w:val="24"/>
        </w:rPr>
      </w:pPr>
    </w:p>
    <w:p w14:paraId="26E05A5B" w14:textId="77777777" w:rsidR="003C7731" w:rsidRPr="005D0BC5" w:rsidRDefault="003C7731" w:rsidP="00584E41">
      <w:pPr>
        <w:tabs>
          <w:tab w:val="left" w:pos="360"/>
        </w:tabs>
        <w:jc w:val="center"/>
        <w:rPr>
          <w:sz w:val="24"/>
          <w:szCs w:val="24"/>
        </w:rPr>
      </w:pPr>
    </w:p>
    <w:p w14:paraId="07F71A85" w14:textId="77777777" w:rsidR="003C7731" w:rsidRPr="005D0BC5" w:rsidRDefault="003C7731" w:rsidP="00584E41">
      <w:pPr>
        <w:tabs>
          <w:tab w:val="left" w:pos="360"/>
        </w:tabs>
        <w:jc w:val="center"/>
        <w:rPr>
          <w:sz w:val="24"/>
          <w:szCs w:val="24"/>
        </w:rPr>
      </w:pPr>
    </w:p>
    <w:p w14:paraId="2DC12268" w14:textId="77777777" w:rsidR="003C7731" w:rsidRPr="005D0BC5" w:rsidRDefault="003C7731" w:rsidP="00584E41">
      <w:pPr>
        <w:tabs>
          <w:tab w:val="left" w:pos="360"/>
        </w:tabs>
        <w:jc w:val="center"/>
        <w:rPr>
          <w:sz w:val="24"/>
          <w:szCs w:val="24"/>
        </w:rPr>
      </w:pPr>
    </w:p>
    <w:p w14:paraId="6551AB33" w14:textId="77777777" w:rsidR="001E5053" w:rsidRPr="005D0BC5" w:rsidRDefault="001E5053" w:rsidP="00584E41">
      <w:pPr>
        <w:rPr>
          <w:sz w:val="24"/>
          <w:szCs w:val="24"/>
        </w:rPr>
      </w:pPr>
    </w:p>
    <w:p w14:paraId="09219EF2" w14:textId="77777777" w:rsidR="00931C93" w:rsidRPr="005D0BC5" w:rsidRDefault="00931C93" w:rsidP="00584E41">
      <w:pPr>
        <w:jc w:val="center"/>
        <w:rPr>
          <w:b/>
          <w:bCs/>
          <w:sz w:val="24"/>
          <w:szCs w:val="24"/>
        </w:rPr>
      </w:pPr>
    </w:p>
    <w:p w14:paraId="69DB4E1A" w14:textId="77777777" w:rsidR="00931C93" w:rsidRPr="005D0BC5" w:rsidRDefault="00931C93" w:rsidP="00584E41">
      <w:pPr>
        <w:jc w:val="center"/>
        <w:rPr>
          <w:b/>
          <w:bCs/>
          <w:sz w:val="24"/>
          <w:szCs w:val="24"/>
        </w:rPr>
      </w:pPr>
    </w:p>
    <w:p w14:paraId="1D503163" w14:textId="77777777" w:rsidR="00931C93" w:rsidRPr="005D0BC5" w:rsidRDefault="00931C93" w:rsidP="00584E41">
      <w:pPr>
        <w:jc w:val="center"/>
        <w:rPr>
          <w:b/>
          <w:bCs/>
          <w:sz w:val="24"/>
          <w:szCs w:val="24"/>
        </w:rPr>
      </w:pPr>
    </w:p>
    <w:p w14:paraId="288352B2" w14:textId="77777777" w:rsidR="00931C93" w:rsidRPr="005D0BC5" w:rsidRDefault="00931C93" w:rsidP="00584E41">
      <w:pPr>
        <w:jc w:val="center"/>
        <w:rPr>
          <w:b/>
          <w:bCs/>
          <w:sz w:val="24"/>
          <w:szCs w:val="24"/>
        </w:rPr>
      </w:pPr>
    </w:p>
    <w:p w14:paraId="51084530" w14:textId="77777777" w:rsidR="00931C93" w:rsidRPr="005D0BC5" w:rsidRDefault="00931C93" w:rsidP="00584E41">
      <w:pPr>
        <w:jc w:val="center"/>
        <w:rPr>
          <w:b/>
          <w:bCs/>
          <w:sz w:val="24"/>
          <w:szCs w:val="24"/>
        </w:rPr>
      </w:pPr>
    </w:p>
    <w:p w14:paraId="45532A10" w14:textId="77777777" w:rsidR="00931C93" w:rsidRPr="005D0BC5" w:rsidRDefault="00FE3BDA" w:rsidP="00584E41">
      <w:pPr>
        <w:jc w:val="center"/>
        <w:rPr>
          <w:b/>
          <w:bCs/>
          <w:sz w:val="24"/>
          <w:szCs w:val="24"/>
        </w:rPr>
      </w:pPr>
      <w:r>
        <w:rPr>
          <w:b/>
          <w:bCs/>
          <w:sz w:val="24"/>
          <w:szCs w:val="24"/>
        </w:rPr>
        <w:br w:type="page"/>
      </w:r>
    </w:p>
    <w:p w14:paraId="228189AC" w14:textId="77777777" w:rsidR="00DA549B" w:rsidRDefault="00DA549B" w:rsidP="00584E41">
      <w:pPr>
        <w:jc w:val="center"/>
        <w:rPr>
          <w:b/>
          <w:bCs/>
          <w:sz w:val="24"/>
          <w:szCs w:val="24"/>
        </w:rPr>
      </w:pPr>
    </w:p>
    <w:p w14:paraId="5E8B4780" w14:textId="77777777" w:rsidR="00DA549B" w:rsidRDefault="00DA549B" w:rsidP="00584E41">
      <w:pPr>
        <w:jc w:val="center"/>
        <w:rPr>
          <w:b/>
          <w:bCs/>
          <w:sz w:val="24"/>
          <w:szCs w:val="24"/>
        </w:rPr>
      </w:pPr>
    </w:p>
    <w:p w14:paraId="2042E64C" w14:textId="77777777" w:rsidR="00943124" w:rsidRPr="005D0BC5" w:rsidRDefault="008418B9" w:rsidP="008418B9">
      <w:pPr>
        <w:rPr>
          <w:b/>
          <w:bCs/>
          <w:sz w:val="24"/>
          <w:szCs w:val="24"/>
        </w:rPr>
      </w:pPr>
      <w:r>
        <w:rPr>
          <w:b/>
          <w:bCs/>
          <w:sz w:val="24"/>
          <w:szCs w:val="24"/>
        </w:rPr>
        <w:t xml:space="preserve">                                                            </w:t>
      </w:r>
      <w:r w:rsidR="003C7731" w:rsidRPr="005D0BC5">
        <w:rPr>
          <w:b/>
          <w:bCs/>
          <w:sz w:val="24"/>
          <w:szCs w:val="24"/>
        </w:rPr>
        <w:t xml:space="preserve">ANEXO XIV </w:t>
      </w:r>
    </w:p>
    <w:p w14:paraId="4189C18F" w14:textId="77777777" w:rsidR="003C7731" w:rsidRPr="005D0BC5" w:rsidRDefault="003C7731" w:rsidP="00584E41">
      <w:pPr>
        <w:jc w:val="center"/>
        <w:rPr>
          <w:b/>
          <w:bCs/>
          <w:sz w:val="24"/>
          <w:szCs w:val="24"/>
        </w:rPr>
      </w:pPr>
      <w:r w:rsidRPr="005D0BC5">
        <w:rPr>
          <w:b/>
          <w:bCs/>
          <w:color w:val="000000"/>
          <w:sz w:val="24"/>
          <w:szCs w:val="24"/>
        </w:rPr>
        <w:t xml:space="preserve">Relação </w:t>
      </w:r>
      <w:r w:rsidR="00A226BC" w:rsidRPr="005D0BC5">
        <w:rPr>
          <w:b/>
          <w:bCs/>
          <w:color w:val="000000"/>
          <w:sz w:val="24"/>
          <w:szCs w:val="24"/>
        </w:rPr>
        <w:t>d</w:t>
      </w:r>
      <w:r w:rsidRPr="005D0BC5">
        <w:rPr>
          <w:b/>
          <w:bCs/>
          <w:color w:val="000000"/>
          <w:sz w:val="24"/>
          <w:szCs w:val="24"/>
        </w:rPr>
        <w:t xml:space="preserve">e Disponibilidade </w:t>
      </w:r>
      <w:r w:rsidR="00A226BC" w:rsidRPr="005D0BC5">
        <w:rPr>
          <w:b/>
          <w:bCs/>
          <w:color w:val="000000"/>
          <w:sz w:val="24"/>
          <w:szCs w:val="24"/>
        </w:rPr>
        <w:t>d</w:t>
      </w:r>
      <w:r w:rsidRPr="005D0BC5">
        <w:rPr>
          <w:b/>
          <w:bCs/>
          <w:color w:val="000000"/>
          <w:sz w:val="24"/>
          <w:szCs w:val="24"/>
        </w:rPr>
        <w:t xml:space="preserve">e Veículos, Máquinas </w:t>
      </w:r>
      <w:r w:rsidR="00A226BC" w:rsidRPr="005D0BC5">
        <w:rPr>
          <w:b/>
          <w:bCs/>
          <w:color w:val="000000"/>
          <w:sz w:val="24"/>
          <w:szCs w:val="24"/>
        </w:rPr>
        <w:t>e</w:t>
      </w:r>
      <w:r w:rsidRPr="005D0BC5">
        <w:rPr>
          <w:b/>
          <w:bCs/>
          <w:color w:val="000000"/>
          <w:sz w:val="24"/>
          <w:szCs w:val="24"/>
        </w:rPr>
        <w:t xml:space="preserve"> Equipamentos</w:t>
      </w:r>
    </w:p>
    <w:p w14:paraId="5CD35D85" w14:textId="77777777" w:rsidR="00943124" w:rsidRPr="005D0BC5" w:rsidRDefault="00943124" w:rsidP="00584E41">
      <w:pPr>
        <w:jc w:val="both"/>
        <w:rPr>
          <w:sz w:val="24"/>
          <w:szCs w:val="24"/>
        </w:rPr>
      </w:pPr>
    </w:p>
    <w:p w14:paraId="33B7979A" w14:textId="77777777" w:rsidR="00F55CF0" w:rsidRPr="005D0BC5" w:rsidRDefault="00F55CF0" w:rsidP="00584E41">
      <w:pPr>
        <w:jc w:val="both"/>
        <w:rPr>
          <w:sz w:val="24"/>
          <w:szCs w:val="24"/>
        </w:rPr>
      </w:pPr>
    </w:p>
    <w:p w14:paraId="253FB215" w14:textId="77777777" w:rsidR="00F55CF0" w:rsidRPr="005D0BC5" w:rsidRDefault="00F55CF0" w:rsidP="00584E41">
      <w:pPr>
        <w:jc w:val="both"/>
        <w:rPr>
          <w:sz w:val="24"/>
          <w:szCs w:val="24"/>
        </w:rPr>
      </w:pPr>
    </w:p>
    <w:p w14:paraId="179F9FE1" w14:textId="77777777" w:rsidR="00F55CF0" w:rsidRPr="005D0BC5" w:rsidRDefault="00F55CF0" w:rsidP="00584E41">
      <w:pPr>
        <w:jc w:val="both"/>
        <w:rPr>
          <w:sz w:val="24"/>
          <w:szCs w:val="24"/>
        </w:rPr>
      </w:pPr>
    </w:p>
    <w:p w14:paraId="61C542D1" w14:textId="77777777" w:rsidR="00F55CF0" w:rsidRPr="005D0BC5" w:rsidRDefault="00F55CF0" w:rsidP="00584E41">
      <w:pPr>
        <w:jc w:val="both"/>
        <w:rPr>
          <w:sz w:val="24"/>
          <w:szCs w:val="24"/>
        </w:rPr>
      </w:pPr>
    </w:p>
    <w:p w14:paraId="67A14216" w14:textId="77777777" w:rsidR="00F55CF0" w:rsidRPr="005D0BC5" w:rsidRDefault="00F55CF0" w:rsidP="00584E41">
      <w:pPr>
        <w:jc w:val="both"/>
        <w:rPr>
          <w:sz w:val="24"/>
          <w:szCs w:val="24"/>
        </w:rPr>
      </w:pPr>
    </w:p>
    <w:p w14:paraId="307130FE" w14:textId="77777777" w:rsidR="00F55CF0" w:rsidRPr="005D0BC5" w:rsidRDefault="00F55CF0" w:rsidP="00584E41">
      <w:pPr>
        <w:jc w:val="both"/>
        <w:rPr>
          <w:sz w:val="24"/>
          <w:szCs w:val="24"/>
        </w:rPr>
      </w:pPr>
    </w:p>
    <w:p w14:paraId="01714270" w14:textId="77777777" w:rsidR="00F55CF0" w:rsidRPr="005D0BC5" w:rsidRDefault="00F55CF0" w:rsidP="00584E41">
      <w:pPr>
        <w:jc w:val="both"/>
        <w:rPr>
          <w:sz w:val="24"/>
          <w:szCs w:val="24"/>
        </w:rPr>
      </w:pPr>
    </w:p>
    <w:p w14:paraId="710E8512" w14:textId="77777777" w:rsidR="00F55CF0" w:rsidRPr="005D0BC5" w:rsidRDefault="00F55CF0" w:rsidP="00584E41">
      <w:pPr>
        <w:jc w:val="both"/>
        <w:rPr>
          <w:sz w:val="24"/>
          <w:szCs w:val="24"/>
        </w:rPr>
      </w:pPr>
    </w:p>
    <w:p w14:paraId="55140132" w14:textId="77777777" w:rsidR="00F55CF0" w:rsidRPr="005D0BC5" w:rsidRDefault="00F55CF0" w:rsidP="00584E41">
      <w:pPr>
        <w:jc w:val="both"/>
        <w:rPr>
          <w:sz w:val="24"/>
          <w:szCs w:val="24"/>
        </w:rPr>
      </w:pPr>
    </w:p>
    <w:p w14:paraId="7B7EB1B4" w14:textId="77777777" w:rsidR="00F55CF0" w:rsidRPr="005D0BC5" w:rsidRDefault="00F55CF0" w:rsidP="00584E41">
      <w:pPr>
        <w:jc w:val="both"/>
        <w:rPr>
          <w:sz w:val="24"/>
          <w:szCs w:val="24"/>
        </w:rPr>
      </w:pPr>
    </w:p>
    <w:p w14:paraId="46743EBA" w14:textId="77777777" w:rsidR="00F55CF0" w:rsidRPr="005D0BC5" w:rsidRDefault="00F55CF0" w:rsidP="00584E41">
      <w:pPr>
        <w:jc w:val="both"/>
        <w:rPr>
          <w:sz w:val="24"/>
          <w:szCs w:val="24"/>
        </w:rPr>
      </w:pPr>
    </w:p>
    <w:p w14:paraId="7497349E" w14:textId="77777777" w:rsidR="00F55CF0" w:rsidRPr="005D0BC5" w:rsidRDefault="00F55CF0" w:rsidP="00584E41">
      <w:pPr>
        <w:jc w:val="both"/>
        <w:rPr>
          <w:sz w:val="24"/>
          <w:szCs w:val="24"/>
        </w:rPr>
      </w:pPr>
    </w:p>
    <w:p w14:paraId="67CA8370" w14:textId="77777777" w:rsidR="00F55CF0" w:rsidRPr="005D0BC5" w:rsidRDefault="00F55CF0" w:rsidP="00584E41">
      <w:pPr>
        <w:jc w:val="both"/>
        <w:rPr>
          <w:sz w:val="24"/>
          <w:szCs w:val="24"/>
        </w:rPr>
      </w:pPr>
    </w:p>
    <w:p w14:paraId="5F214B35" w14:textId="77777777" w:rsidR="00F55CF0" w:rsidRPr="005D0BC5" w:rsidRDefault="00F55CF0" w:rsidP="00584E41">
      <w:pPr>
        <w:jc w:val="both"/>
        <w:rPr>
          <w:sz w:val="24"/>
          <w:szCs w:val="24"/>
        </w:rPr>
      </w:pPr>
    </w:p>
    <w:p w14:paraId="1B4F2332" w14:textId="77777777" w:rsidR="00F55CF0" w:rsidRPr="005D0BC5" w:rsidRDefault="00F55CF0" w:rsidP="00584E41">
      <w:pPr>
        <w:jc w:val="both"/>
        <w:rPr>
          <w:sz w:val="24"/>
          <w:szCs w:val="24"/>
        </w:rPr>
      </w:pPr>
    </w:p>
    <w:p w14:paraId="46060111" w14:textId="77777777" w:rsidR="00F55CF0" w:rsidRPr="005D0BC5" w:rsidRDefault="00F55CF0" w:rsidP="00584E41">
      <w:pPr>
        <w:jc w:val="both"/>
        <w:rPr>
          <w:sz w:val="24"/>
          <w:szCs w:val="24"/>
        </w:rPr>
      </w:pPr>
    </w:p>
    <w:p w14:paraId="6F63C316" w14:textId="77777777" w:rsidR="00F55CF0" w:rsidRPr="005D0BC5" w:rsidRDefault="00F55CF0" w:rsidP="00584E41">
      <w:pPr>
        <w:jc w:val="both"/>
        <w:rPr>
          <w:sz w:val="24"/>
          <w:szCs w:val="24"/>
        </w:rPr>
      </w:pPr>
    </w:p>
    <w:p w14:paraId="614021FE" w14:textId="77777777" w:rsidR="00F55CF0" w:rsidRPr="005D0BC5" w:rsidRDefault="00F55CF0" w:rsidP="00584E41">
      <w:pPr>
        <w:jc w:val="both"/>
        <w:rPr>
          <w:sz w:val="24"/>
          <w:szCs w:val="24"/>
        </w:rPr>
      </w:pPr>
    </w:p>
    <w:p w14:paraId="746508FA" w14:textId="77777777" w:rsidR="00F55CF0" w:rsidRPr="005D0BC5" w:rsidRDefault="00F55CF0" w:rsidP="00584E41">
      <w:pPr>
        <w:jc w:val="both"/>
        <w:rPr>
          <w:sz w:val="24"/>
          <w:szCs w:val="24"/>
        </w:rPr>
      </w:pPr>
    </w:p>
    <w:p w14:paraId="63165AC0" w14:textId="77777777" w:rsidR="00F55CF0" w:rsidRPr="005D0BC5" w:rsidRDefault="00F55CF0" w:rsidP="00584E41">
      <w:pPr>
        <w:jc w:val="both"/>
        <w:rPr>
          <w:sz w:val="24"/>
          <w:szCs w:val="24"/>
        </w:rPr>
      </w:pPr>
    </w:p>
    <w:p w14:paraId="6BA4625F" w14:textId="77777777" w:rsidR="00F55CF0" w:rsidRPr="005D0BC5" w:rsidRDefault="00F55CF0" w:rsidP="00584E41">
      <w:pPr>
        <w:jc w:val="both"/>
        <w:rPr>
          <w:sz w:val="24"/>
          <w:szCs w:val="24"/>
        </w:rPr>
      </w:pPr>
    </w:p>
    <w:p w14:paraId="1C5EC290" w14:textId="77777777" w:rsidR="00F55CF0" w:rsidRPr="005D0BC5" w:rsidRDefault="00F55CF0" w:rsidP="00584E41">
      <w:pPr>
        <w:jc w:val="both"/>
        <w:rPr>
          <w:sz w:val="24"/>
          <w:szCs w:val="24"/>
        </w:rPr>
      </w:pPr>
    </w:p>
    <w:p w14:paraId="7A5ABF16" w14:textId="77777777" w:rsidR="00F55CF0" w:rsidRPr="005D0BC5" w:rsidRDefault="00F55CF0" w:rsidP="00584E41">
      <w:pPr>
        <w:jc w:val="both"/>
        <w:rPr>
          <w:sz w:val="24"/>
          <w:szCs w:val="24"/>
        </w:rPr>
      </w:pPr>
    </w:p>
    <w:p w14:paraId="0661B8B7" w14:textId="77777777" w:rsidR="00F55CF0" w:rsidRPr="005D0BC5" w:rsidRDefault="00F55CF0" w:rsidP="00584E41">
      <w:pPr>
        <w:jc w:val="both"/>
        <w:rPr>
          <w:sz w:val="24"/>
          <w:szCs w:val="24"/>
        </w:rPr>
      </w:pPr>
    </w:p>
    <w:p w14:paraId="6DF7F28F" w14:textId="77777777" w:rsidR="00F55CF0" w:rsidRPr="005D0BC5" w:rsidRDefault="00F55CF0" w:rsidP="00584E41">
      <w:pPr>
        <w:jc w:val="both"/>
        <w:rPr>
          <w:sz w:val="24"/>
          <w:szCs w:val="24"/>
        </w:rPr>
      </w:pPr>
    </w:p>
    <w:p w14:paraId="5C214CFC" w14:textId="77777777" w:rsidR="00F55CF0" w:rsidRPr="005D0BC5" w:rsidRDefault="00F55CF0" w:rsidP="00584E41">
      <w:pPr>
        <w:jc w:val="both"/>
        <w:rPr>
          <w:sz w:val="24"/>
          <w:szCs w:val="24"/>
        </w:rPr>
      </w:pPr>
    </w:p>
    <w:p w14:paraId="04935543" w14:textId="77777777" w:rsidR="00F55CF0" w:rsidRPr="005D0BC5" w:rsidRDefault="00F55CF0" w:rsidP="00584E41">
      <w:pPr>
        <w:jc w:val="both"/>
        <w:rPr>
          <w:sz w:val="24"/>
          <w:szCs w:val="24"/>
        </w:rPr>
      </w:pPr>
    </w:p>
    <w:p w14:paraId="233AAC88" w14:textId="77777777" w:rsidR="00F55CF0" w:rsidRPr="005D0BC5" w:rsidRDefault="00F55CF0" w:rsidP="00584E41">
      <w:pPr>
        <w:jc w:val="both"/>
        <w:rPr>
          <w:sz w:val="24"/>
          <w:szCs w:val="24"/>
        </w:rPr>
      </w:pPr>
    </w:p>
    <w:p w14:paraId="1CF991EF" w14:textId="77777777" w:rsidR="00F55CF0" w:rsidRPr="005D0BC5" w:rsidRDefault="00F55CF0" w:rsidP="00584E41">
      <w:pPr>
        <w:jc w:val="both"/>
        <w:rPr>
          <w:sz w:val="24"/>
          <w:szCs w:val="24"/>
        </w:rPr>
      </w:pPr>
    </w:p>
    <w:p w14:paraId="2D603DF7" w14:textId="77777777" w:rsidR="00F55CF0" w:rsidRPr="005D0BC5" w:rsidRDefault="00F55CF0" w:rsidP="00584E41">
      <w:pPr>
        <w:jc w:val="both"/>
        <w:rPr>
          <w:sz w:val="24"/>
          <w:szCs w:val="24"/>
        </w:rPr>
      </w:pPr>
    </w:p>
    <w:p w14:paraId="6035F2C9" w14:textId="77777777" w:rsidR="00F55CF0" w:rsidRPr="005D0BC5" w:rsidRDefault="00F55CF0" w:rsidP="00584E41">
      <w:pPr>
        <w:jc w:val="both"/>
        <w:rPr>
          <w:sz w:val="24"/>
          <w:szCs w:val="24"/>
        </w:rPr>
      </w:pPr>
    </w:p>
    <w:p w14:paraId="10B002DB" w14:textId="77777777" w:rsidR="00F55CF0" w:rsidRPr="005D0BC5" w:rsidRDefault="00F55CF0" w:rsidP="00584E41">
      <w:pPr>
        <w:jc w:val="both"/>
        <w:rPr>
          <w:sz w:val="24"/>
          <w:szCs w:val="24"/>
        </w:rPr>
      </w:pPr>
    </w:p>
    <w:p w14:paraId="4B6A4C5F" w14:textId="77777777" w:rsidR="00F55CF0" w:rsidRPr="005D0BC5" w:rsidRDefault="00F55CF0" w:rsidP="00584E41">
      <w:pPr>
        <w:jc w:val="both"/>
        <w:rPr>
          <w:sz w:val="24"/>
          <w:szCs w:val="24"/>
        </w:rPr>
      </w:pPr>
    </w:p>
    <w:p w14:paraId="4800B6EC" w14:textId="77777777" w:rsidR="00F55CF0" w:rsidRPr="005D0BC5" w:rsidRDefault="00F55CF0" w:rsidP="00584E41">
      <w:pPr>
        <w:jc w:val="both"/>
        <w:rPr>
          <w:sz w:val="24"/>
          <w:szCs w:val="24"/>
        </w:rPr>
      </w:pPr>
    </w:p>
    <w:p w14:paraId="5E76507A" w14:textId="77777777" w:rsidR="00F55CF0" w:rsidRPr="005D0BC5" w:rsidRDefault="00F55CF0" w:rsidP="00584E41">
      <w:pPr>
        <w:jc w:val="both"/>
        <w:rPr>
          <w:sz w:val="24"/>
          <w:szCs w:val="24"/>
        </w:rPr>
      </w:pPr>
    </w:p>
    <w:p w14:paraId="7BFA42DD" w14:textId="77777777" w:rsidR="00F55CF0" w:rsidRPr="005D0BC5" w:rsidRDefault="00F55CF0" w:rsidP="00584E41">
      <w:pPr>
        <w:jc w:val="both"/>
        <w:rPr>
          <w:sz w:val="24"/>
          <w:szCs w:val="24"/>
        </w:rPr>
      </w:pPr>
    </w:p>
    <w:p w14:paraId="4AE423BA" w14:textId="77777777" w:rsidR="00F55CF0" w:rsidRPr="005D0BC5" w:rsidRDefault="00F55CF0" w:rsidP="00584E41">
      <w:pPr>
        <w:jc w:val="both"/>
        <w:rPr>
          <w:sz w:val="24"/>
          <w:szCs w:val="24"/>
        </w:rPr>
      </w:pPr>
    </w:p>
    <w:p w14:paraId="2D3B71C2" w14:textId="77777777" w:rsidR="00F55CF0" w:rsidRPr="005D0BC5" w:rsidRDefault="00F55CF0" w:rsidP="00584E41">
      <w:pPr>
        <w:jc w:val="both"/>
        <w:rPr>
          <w:sz w:val="24"/>
          <w:szCs w:val="24"/>
        </w:rPr>
      </w:pPr>
    </w:p>
    <w:p w14:paraId="5C87FB7D" w14:textId="77777777" w:rsidR="00F55CF0" w:rsidRPr="005D0BC5" w:rsidRDefault="00F55CF0" w:rsidP="00584E41">
      <w:pPr>
        <w:jc w:val="both"/>
        <w:rPr>
          <w:sz w:val="24"/>
          <w:szCs w:val="24"/>
        </w:rPr>
      </w:pPr>
    </w:p>
    <w:p w14:paraId="67C7C658" w14:textId="77777777" w:rsidR="00F55CF0" w:rsidRPr="005D0BC5" w:rsidRDefault="00F55CF0" w:rsidP="00584E41">
      <w:pPr>
        <w:jc w:val="both"/>
        <w:rPr>
          <w:sz w:val="24"/>
          <w:szCs w:val="24"/>
        </w:rPr>
      </w:pPr>
    </w:p>
    <w:p w14:paraId="7611194C" w14:textId="77777777" w:rsidR="00F55CF0" w:rsidRPr="005D0BC5" w:rsidRDefault="00F55CF0" w:rsidP="00584E41">
      <w:pPr>
        <w:jc w:val="both"/>
        <w:rPr>
          <w:sz w:val="24"/>
          <w:szCs w:val="24"/>
        </w:rPr>
      </w:pPr>
    </w:p>
    <w:p w14:paraId="09047811" w14:textId="77777777" w:rsidR="00F55CF0" w:rsidRPr="005D0BC5" w:rsidRDefault="00F55CF0" w:rsidP="00584E41">
      <w:pPr>
        <w:jc w:val="both"/>
        <w:rPr>
          <w:sz w:val="24"/>
          <w:szCs w:val="24"/>
        </w:rPr>
      </w:pPr>
    </w:p>
    <w:p w14:paraId="0B7ED69B" w14:textId="77777777" w:rsidR="00F55CF0" w:rsidRPr="005D0BC5" w:rsidRDefault="00F55CF0" w:rsidP="00584E41">
      <w:pPr>
        <w:jc w:val="both"/>
        <w:rPr>
          <w:sz w:val="24"/>
          <w:szCs w:val="24"/>
        </w:rPr>
      </w:pPr>
    </w:p>
    <w:p w14:paraId="1BFBB527" w14:textId="77777777" w:rsidR="00F55CF0" w:rsidRPr="005D0BC5" w:rsidRDefault="00F55CF0" w:rsidP="00584E41">
      <w:pPr>
        <w:jc w:val="both"/>
        <w:rPr>
          <w:sz w:val="24"/>
          <w:szCs w:val="24"/>
        </w:rPr>
      </w:pPr>
    </w:p>
    <w:p w14:paraId="22615F87" w14:textId="77777777" w:rsidR="00F55CF0" w:rsidRPr="005D0BC5" w:rsidRDefault="00F55CF0" w:rsidP="00584E41">
      <w:pPr>
        <w:jc w:val="both"/>
        <w:rPr>
          <w:sz w:val="24"/>
          <w:szCs w:val="24"/>
        </w:rPr>
      </w:pPr>
    </w:p>
    <w:p w14:paraId="0C9A8707" w14:textId="48AB763D" w:rsidR="00F55CF0" w:rsidRPr="005D0BC5" w:rsidRDefault="008418B9" w:rsidP="008418B9">
      <w:pPr>
        <w:rPr>
          <w:b/>
          <w:bCs/>
          <w:color w:val="000000"/>
          <w:sz w:val="24"/>
          <w:szCs w:val="24"/>
        </w:rPr>
      </w:pPr>
      <w:r>
        <w:rPr>
          <w:b/>
          <w:bCs/>
          <w:sz w:val="24"/>
          <w:szCs w:val="24"/>
        </w:rPr>
        <w:br w:type="page"/>
      </w:r>
      <w:r w:rsidR="003C7731" w:rsidRPr="005D0BC5">
        <w:rPr>
          <w:b/>
          <w:bCs/>
          <w:sz w:val="24"/>
          <w:szCs w:val="24"/>
        </w:rPr>
        <w:t>ANEXO XV</w:t>
      </w:r>
      <w:r w:rsidR="00DA04D6">
        <w:rPr>
          <w:b/>
          <w:bCs/>
          <w:sz w:val="24"/>
          <w:szCs w:val="24"/>
        </w:rPr>
        <w:t xml:space="preserve"> - </w:t>
      </w:r>
      <w:r w:rsidR="003C7731" w:rsidRPr="005D0BC5">
        <w:rPr>
          <w:b/>
          <w:bCs/>
          <w:color w:val="000000"/>
          <w:sz w:val="24"/>
          <w:szCs w:val="24"/>
        </w:rPr>
        <w:t xml:space="preserve">Cronograma </w:t>
      </w:r>
      <w:r w:rsidR="00E97C47" w:rsidRPr="005D0BC5">
        <w:rPr>
          <w:b/>
          <w:bCs/>
          <w:color w:val="000000"/>
          <w:sz w:val="24"/>
          <w:szCs w:val="24"/>
        </w:rPr>
        <w:t>d</w:t>
      </w:r>
      <w:r w:rsidR="003C7731" w:rsidRPr="005D0BC5">
        <w:rPr>
          <w:b/>
          <w:bCs/>
          <w:color w:val="000000"/>
          <w:sz w:val="24"/>
          <w:szCs w:val="24"/>
        </w:rPr>
        <w:t xml:space="preserve">e Utilização </w:t>
      </w:r>
      <w:r w:rsidR="00E97C47" w:rsidRPr="005D0BC5">
        <w:rPr>
          <w:b/>
          <w:bCs/>
          <w:color w:val="000000"/>
          <w:sz w:val="24"/>
          <w:szCs w:val="24"/>
        </w:rPr>
        <w:t>d</w:t>
      </w:r>
      <w:r w:rsidR="003C7731" w:rsidRPr="005D0BC5">
        <w:rPr>
          <w:b/>
          <w:bCs/>
          <w:color w:val="000000"/>
          <w:sz w:val="24"/>
          <w:szCs w:val="24"/>
        </w:rPr>
        <w:t xml:space="preserve">e Veículos, Máquinas </w:t>
      </w:r>
      <w:r w:rsidR="00E97C47" w:rsidRPr="005D0BC5">
        <w:rPr>
          <w:b/>
          <w:bCs/>
          <w:color w:val="000000"/>
          <w:sz w:val="24"/>
          <w:szCs w:val="24"/>
        </w:rPr>
        <w:t>e</w:t>
      </w:r>
      <w:r w:rsidR="003C7731" w:rsidRPr="005D0BC5">
        <w:rPr>
          <w:b/>
          <w:bCs/>
          <w:color w:val="000000"/>
          <w:sz w:val="24"/>
          <w:szCs w:val="24"/>
        </w:rPr>
        <w:t xml:space="preserve"> Equipamentos</w:t>
      </w:r>
      <w:r w:rsidR="008B0B5D">
        <w:rPr>
          <w:noProof/>
          <w:sz w:val="24"/>
          <w:szCs w:val="24"/>
          <w:lang w:eastAsia="pt-BR"/>
        </w:rPr>
        <w:drawing>
          <wp:anchor distT="0" distB="0" distL="114935" distR="114935" simplePos="0" relativeHeight="251658752" behindDoc="0" locked="0" layoutInCell="1" allowOverlap="1" wp14:anchorId="1A4B6A40" wp14:editId="6EE7AB81">
            <wp:simplePos x="0" y="0"/>
            <wp:positionH relativeFrom="column">
              <wp:posOffset>-440055</wp:posOffset>
            </wp:positionH>
            <wp:positionV relativeFrom="paragraph">
              <wp:posOffset>417830</wp:posOffset>
            </wp:positionV>
            <wp:extent cx="6504940" cy="9103360"/>
            <wp:effectExtent l="0" t="0" r="0" b="0"/>
            <wp:wrapTopAndBottom/>
            <wp:docPr id="16"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504940" cy="9103360"/>
                    </a:xfrm>
                    <a:prstGeom prst="rect">
                      <a:avLst/>
                    </a:prstGeom>
                    <a:solidFill>
                      <a:srgbClr val="FFFFFF">
                        <a:alpha val="0"/>
                      </a:srgbClr>
                    </a:solidFill>
                  </pic:spPr>
                </pic:pic>
              </a:graphicData>
            </a:graphic>
            <wp14:sizeRelH relativeFrom="page">
              <wp14:pctWidth>0</wp14:pctWidth>
            </wp14:sizeRelH>
            <wp14:sizeRelV relativeFrom="page">
              <wp14:pctHeight>0</wp14:pctHeight>
            </wp14:sizeRelV>
          </wp:anchor>
        </w:drawing>
      </w:r>
    </w:p>
    <w:p w14:paraId="1F3AC7E0" w14:textId="77777777" w:rsidR="00F55CF0" w:rsidRPr="005D0BC5" w:rsidRDefault="00F55CF0" w:rsidP="00584E41">
      <w:pPr>
        <w:jc w:val="both"/>
        <w:rPr>
          <w:sz w:val="24"/>
          <w:szCs w:val="24"/>
        </w:rPr>
      </w:pPr>
    </w:p>
    <w:p w14:paraId="2D1295EC" w14:textId="77777777" w:rsidR="00F55CF0" w:rsidRPr="005D0BC5" w:rsidRDefault="008418B9" w:rsidP="00584E41">
      <w:pPr>
        <w:jc w:val="center"/>
        <w:rPr>
          <w:b/>
          <w:bCs/>
          <w:sz w:val="24"/>
          <w:szCs w:val="24"/>
        </w:rPr>
      </w:pPr>
      <w:r>
        <w:rPr>
          <w:b/>
          <w:bCs/>
          <w:sz w:val="24"/>
          <w:szCs w:val="24"/>
        </w:rPr>
        <w:br w:type="page"/>
      </w:r>
      <w:r w:rsidR="003C7731" w:rsidRPr="005D0BC5">
        <w:rPr>
          <w:b/>
          <w:bCs/>
          <w:sz w:val="24"/>
          <w:szCs w:val="24"/>
        </w:rPr>
        <w:t>ANEXO XVI</w:t>
      </w:r>
    </w:p>
    <w:p w14:paraId="3D0E4564" w14:textId="77777777" w:rsidR="006E1E74" w:rsidRDefault="006E1E74" w:rsidP="00584E41">
      <w:pPr>
        <w:jc w:val="both"/>
        <w:rPr>
          <w:color w:val="000000"/>
          <w:sz w:val="24"/>
          <w:szCs w:val="24"/>
        </w:rPr>
      </w:pPr>
    </w:p>
    <w:p w14:paraId="6788F22E" w14:textId="77777777" w:rsidR="006E1E74" w:rsidRDefault="006E1E74" w:rsidP="006E1E74">
      <w:pPr>
        <w:jc w:val="center"/>
        <w:rPr>
          <w:b/>
          <w:bCs/>
          <w:sz w:val="24"/>
          <w:szCs w:val="24"/>
        </w:rPr>
      </w:pPr>
      <w:r w:rsidRPr="005D0BC5">
        <w:rPr>
          <w:b/>
          <w:bCs/>
          <w:sz w:val="24"/>
          <w:szCs w:val="24"/>
        </w:rPr>
        <w:t>Elementos Técnicos Instrutores</w:t>
      </w:r>
    </w:p>
    <w:p w14:paraId="0BBFBB49" w14:textId="77777777" w:rsidR="006E1E74" w:rsidRPr="005D0BC5" w:rsidRDefault="006E1E74" w:rsidP="006E1E74">
      <w:pPr>
        <w:jc w:val="center"/>
        <w:rPr>
          <w:b/>
          <w:bCs/>
          <w:sz w:val="24"/>
          <w:szCs w:val="24"/>
        </w:rPr>
      </w:pPr>
    </w:p>
    <w:p w14:paraId="55809A90" w14:textId="77777777" w:rsidR="006E1E74" w:rsidRPr="005D0BC5" w:rsidRDefault="006E1E74" w:rsidP="006E1E74">
      <w:pPr>
        <w:tabs>
          <w:tab w:val="left" w:pos="360"/>
        </w:tabs>
        <w:jc w:val="center"/>
        <w:rPr>
          <w:sz w:val="24"/>
          <w:szCs w:val="24"/>
        </w:rPr>
      </w:pPr>
    </w:p>
    <w:p w14:paraId="41B6653F" w14:textId="702A2B12" w:rsidR="00544A52" w:rsidRPr="005D0BC5" w:rsidRDefault="00544A52" w:rsidP="00544A52">
      <w:pPr>
        <w:numPr>
          <w:ilvl w:val="0"/>
          <w:numId w:val="50"/>
        </w:numPr>
        <w:jc w:val="both"/>
        <w:rPr>
          <w:color w:val="000000"/>
          <w:sz w:val="24"/>
          <w:szCs w:val="24"/>
        </w:rPr>
      </w:pPr>
      <w:r w:rsidRPr="005D0BC5">
        <w:rPr>
          <w:color w:val="000000"/>
          <w:sz w:val="24"/>
          <w:szCs w:val="24"/>
        </w:rPr>
        <w:t xml:space="preserve">Elementos gráficos (plantas e documentos gráficos) – disponível em: </w:t>
      </w:r>
      <w:r w:rsidRPr="005D0BC5">
        <w:rPr>
          <w:color w:val="000000"/>
          <w:sz w:val="24"/>
          <w:szCs w:val="24"/>
        </w:rPr>
        <w:fldChar w:fldCharType="begin">
          <w:ffData>
            <w:name w:val="Texto364"/>
            <w:enabled/>
            <w:calcOnExit w:val="0"/>
            <w:textInput/>
          </w:ffData>
        </w:fldChar>
      </w:r>
      <w:r w:rsidRPr="005D0BC5">
        <w:rPr>
          <w:color w:val="000000"/>
          <w:sz w:val="24"/>
          <w:szCs w:val="24"/>
        </w:rPr>
        <w:instrText xml:space="preserve"> FORMTEXT </w:instrText>
      </w:r>
      <w:r w:rsidRPr="005D0BC5">
        <w:rPr>
          <w:color w:val="000000"/>
          <w:sz w:val="24"/>
          <w:szCs w:val="24"/>
        </w:rPr>
      </w:r>
      <w:r w:rsidRPr="005D0BC5">
        <w:rPr>
          <w:color w:val="000000"/>
          <w:sz w:val="24"/>
          <w:szCs w:val="24"/>
        </w:rPr>
        <w:fldChar w:fldCharType="separate"/>
      </w:r>
      <w:r w:rsidR="004F400D">
        <w:rPr>
          <w:color w:val="000000"/>
          <w:sz w:val="24"/>
          <w:szCs w:val="24"/>
        </w:rPr>
        <w:t>www.conselheiromairinck.pr.gov.br</w:t>
      </w:r>
      <w:r w:rsidRPr="00594748">
        <w:rPr>
          <w:noProof/>
          <w:color w:val="000000"/>
          <w:sz w:val="24"/>
          <w:szCs w:val="24"/>
        </w:rPr>
        <w:t>)</w:t>
      </w:r>
      <w:r w:rsidRPr="005D0BC5">
        <w:rPr>
          <w:color w:val="000000"/>
          <w:sz w:val="24"/>
          <w:szCs w:val="24"/>
        </w:rPr>
        <w:fldChar w:fldCharType="end"/>
      </w:r>
    </w:p>
    <w:p w14:paraId="0D57010D" w14:textId="77777777" w:rsidR="00544A52" w:rsidRPr="005D0BC5" w:rsidRDefault="00544A52" w:rsidP="00544A52">
      <w:pPr>
        <w:jc w:val="both"/>
        <w:rPr>
          <w:color w:val="000000"/>
          <w:sz w:val="24"/>
          <w:szCs w:val="24"/>
        </w:rPr>
      </w:pPr>
    </w:p>
    <w:p w14:paraId="5DCFF70F" w14:textId="4D1421B6" w:rsidR="00544A52" w:rsidRDefault="00544A52" w:rsidP="004F400D">
      <w:pPr>
        <w:numPr>
          <w:ilvl w:val="0"/>
          <w:numId w:val="50"/>
        </w:numPr>
        <w:jc w:val="both"/>
        <w:rPr>
          <w:color w:val="000000"/>
          <w:sz w:val="24"/>
          <w:szCs w:val="24"/>
        </w:rPr>
      </w:pPr>
      <w:r w:rsidRPr="005D0BC5">
        <w:rPr>
          <w:color w:val="000000"/>
          <w:sz w:val="24"/>
          <w:szCs w:val="24"/>
        </w:rPr>
        <w:t xml:space="preserve">Especificações técnicas e memoriais – disponível em: </w:t>
      </w:r>
      <w:r w:rsidRPr="005D0BC5">
        <w:rPr>
          <w:color w:val="000000"/>
          <w:sz w:val="24"/>
          <w:szCs w:val="24"/>
        </w:rPr>
        <w:fldChar w:fldCharType="begin">
          <w:ffData>
            <w:name w:val="Texto364"/>
            <w:enabled/>
            <w:calcOnExit w:val="0"/>
            <w:textInput/>
          </w:ffData>
        </w:fldChar>
      </w:r>
      <w:r w:rsidRPr="005D0BC5">
        <w:rPr>
          <w:color w:val="000000"/>
          <w:sz w:val="24"/>
          <w:szCs w:val="24"/>
        </w:rPr>
        <w:instrText xml:space="preserve"> FORMTEXT </w:instrText>
      </w:r>
      <w:r w:rsidRPr="005D0BC5">
        <w:rPr>
          <w:color w:val="000000"/>
          <w:sz w:val="24"/>
          <w:szCs w:val="24"/>
        </w:rPr>
      </w:r>
      <w:r w:rsidRPr="005D0BC5">
        <w:rPr>
          <w:color w:val="000000"/>
          <w:sz w:val="24"/>
          <w:szCs w:val="24"/>
        </w:rPr>
        <w:fldChar w:fldCharType="separate"/>
      </w:r>
      <w:r w:rsidRPr="00594748">
        <w:rPr>
          <w:noProof/>
          <w:color w:val="000000"/>
          <w:sz w:val="24"/>
          <w:szCs w:val="24"/>
        </w:rPr>
        <w:t>(</w:t>
      </w:r>
      <w:r w:rsidR="004F400D" w:rsidRPr="004F400D">
        <w:rPr>
          <w:noProof/>
          <w:color w:val="000000"/>
          <w:sz w:val="24"/>
          <w:szCs w:val="24"/>
        </w:rPr>
        <w:t>www.conselheiromairinck.pr.gov.br</w:t>
      </w:r>
      <w:r w:rsidRPr="00594748">
        <w:rPr>
          <w:noProof/>
          <w:color w:val="000000"/>
          <w:sz w:val="24"/>
          <w:szCs w:val="24"/>
        </w:rPr>
        <w:t>)</w:t>
      </w:r>
      <w:r w:rsidRPr="005D0BC5">
        <w:rPr>
          <w:color w:val="000000"/>
          <w:sz w:val="24"/>
          <w:szCs w:val="24"/>
        </w:rPr>
        <w:fldChar w:fldCharType="end"/>
      </w:r>
    </w:p>
    <w:p w14:paraId="0E45E227" w14:textId="77777777" w:rsidR="00544A52" w:rsidRPr="005D0BC5" w:rsidRDefault="00544A52" w:rsidP="00544A52">
      <w:pPr>
        <w:jc w:val="both"/>
        <w:rPr>
          <w:color w:val="000000"/>
          <w:sz w:val="24"/>
          <w:szCs w:val="24"/>
        </w:rPr>
      </w:pPr>
    </w:p>
    <w:p w14:paraId="2A01B4A2" w14:textId="07B756B1" w:rsidR="00544A52" w:rsidRDefault="00544A52" w:rsidP="004F400D">
      <w:pPr>
        <w:numPr>
          <w:ilvl w:val="0"/>
          <w:numId w:val="50"/>
        </w:numPr>
        <w:jc w:val="both"/>
        <w:rPr>
          <w:color w:val="000000"/>
          <w:sz w:val="24"/>
          <w:szCs w:val="24"/>
        </w:rPr>
      </w:pPr>
      <w:r w:rsidRPr="005D0BC5">
        <w:rPr>
          <w:color w:val="000000"/>
          <w:sz w:val="24"/>
          <w:szCs w:val="24"/>
        </w:rPr>
        <w:t xml:space="preserve">Relação de serviços e </w:t>
      </w:r>
      <w:r w:rsidRPr="00544A52">
        <w:rPr>
          <w:color w:val="000000"/>
          <w:sz w:val="24"/>
          <w:szCs w:val="24"/>
        </w:rPr>
        <w:t>quantidades e Planilha Orçamentária Referencial – disponível</w:t>
      </w:r>
      <w:r w:rsidRPr="005D0BC5">
        <w:rPr>
          <w:color w:val="000000"/>
          <w:sz w:val="24"/>
          <w:szCs w:val="24"/>
        </w:rPr>
        <w:t xml:space="preserve"> em: </w:t>
      </w:r>
      <w:r w:rsidRPr="005D0BC5">
        <w:rPr>
          <w:color w:val="000000"/>
          <w:sz w:val="24"/>
          <w:szCs w:val="24"/>
        </w:rPr>
        <w:fldChar w:fldCharType="begin">
          <w:ffData>
            <w:name w:val="Texto364"/>
            <w:enabled/>
            <w:calcOnExit w:val="0"/>
            <w:textInput/>
          </w:ffData>
        </w:fldChar>
      </w:r>
      <w:r w:rsidRPr="005D0BC5">
        <w:rPr>
          <w:color w:val="000000"/>
          <w:sz w:val="24"/>
          <w:szCs w:val="24"/>
        </w:rPr>
        <w:instrText xml:space="preserve"> FORMTEXT </w:instrText>
      </w:r>
      <w:r w:rsidRPr="005D0BC5">
        <w:rPr>
          <w:color w:val="000000"/>
          <w:sz w:val="24"/>
          <w:szCs w:val="24"/>
        </w:rPr>
      </w:r>
      <w:r w:rsidRPr="005D0BC5">
        <w:rPr>
          <w:color w:val="000000"/>
          <w:sz w:val="24"/>
          <w:szCs w:val="24"/>
        </w:rPr>
        <w:fldChar w:fldCharType="separate"/>
      </w:r>
      <w:r w:rsidRPr="00594748">
        <w:rPr>
          <w:noProof/>
          <w:color w:val="000000"/>
          <w:sz w:val="24"/>
          <w:szCs w:val="24"/>
        </w:rPr>
        <w:t>(</w:t>
      </w:r>
      <w:r w:rsidR="004F400D" w:rsidRPr="004F400D">
        <w:rPr>
          <w:noProof/>
          <w:color w:val="000000"/>
          <w:sz w:val="24"/>
          <w:szCs w:val="24"/>
        </w:rPr>
        <w:t>www.conselheiromairinck.pr.gov.br</w:t>
      </w:r>
      <w:r w:rsidRPr="00594748">
        <w:rPr>
          <w:noProof/>
          <w:color w:val="000000"/>
          <w:sz w:val="24"/>
          <w:szCs w:val="24"/>
        </w:rPr>
        <w:t>)</w:t>
      </w:r>
      <w:r w:rsidRPr="005D0BC5">
        <w:rPr>
          <w:color w:val="000000"/>
          <w:sz w:val="24"/>
          <w:szCs w:val="24"/>
        </w:rPr>
        <w:fldChar w:fldCharType="end"/>
      </w:r>
    </w:p>
    <w:p w14:paraId="1E7B62C0" w14:textId="77777777" w:rsidR="00544A52" w:rsidRPr="005D0BC5" w:rsidRDefault="00544A52" w:rsidP="00544A52">
      <w:pPr>
        <w:jc w:val="both"/>
        <w:rPr>
          <w:color w:val="000000"/>
          <w:sz w:val="24"/>
          <w:szCs w:val="24"/>
        </w:rPr>
      </w:pPr>
    </w:p>
    <w:p w14:paraId="7E88268E" w14:textId="77777777" w:rsidR="00544A52" w:rsidRDefault="00544A52" w:rsidP="00544A52">
      <w:pPr>
        <w:numPr>
          <w:ilvl w:val="0"/>
          <w:numId w:val="50"/>
        </w:numPr>
        <w:jc w:val="both"/>
      </w:pPr>
      <w:r w:rsidRPr="005D0BC5">
        <w:rPr>
          <w:color w:val="000000"/>
          <w:sz w:val="24"/>
          <w:szCs w:val="24"/>
        </w:rPr>
        <w:t xml:space="preserve">Modelo de placa – disponível em: </w:t>
      </w:r>
      <w:hyperlink r:id="rId22" w:history="1">
        <w:r w:rsidRPr="00197164">
          <w:rPr>
            <w:rStyle w:val="Hyperlink"/>
          </w:rPr>
          <w:t>https://paranainterativo.pr.gov.br/placas</w:t>
        </w:r>
      </w:hyperlink>
    </w:p>
    <w:p w14:paraId="483C0860" w14:textId="77777777" w:rsidR="00544A52" w:rsidRPr="005D0BC5" w:rsidRDefault="00544A52" w:rsidP="00544A52">
      <w:pPr>
        <w:jc w:val="both"/>
        <w:rPr>
          <w:sz w:val="24"/>
          <w:szCs w:val="24"/>
        </w:rPr>
      </w:pPr>
    </w:p>
    <w:p w14:paraId="421A2F34" w14:textId="77777777" w:rsidR="006E1E74" w:rsidRPr="005D0BC5" w:rsidRDefault="006E1E74" w:rsidP="00584E41">
      <w:pPr>
        <w:jc w:val="both"/>
        <w:rPr>
          <w:color w:val="000000"/>
          <w:sz w:val="24"/>
          <w:szCs w:val="24"/>
        </w:rPr>
      </w:pPr>
    </w:p>
    <w:p w14:paraId="0191C00D" w14:textId="77777777" w:rsidR="00F55CF0" w:rsidRPr="005D0BC5" w:rsidRDefault="00F55CF0" w:rsidP="00584E41">
      <w:pPr>
        <w:jc w:val="both"/>
        <w:rPr>
          <w:color w:val="000000"/>
          <w:sz w:val="24"/>
          <w:szCs w:val="24"/>
        </w:rPr>
      </w:pPr>
    </w:p>
    <w:p w14:paraId="4F816440" w14:textId="77777777" w:rsidR="003C7731" w:rsidRPr="005D0BC5" w:rsidRDefault="003C7731" w:rsidP="00584E41">
      <w:pPr>
        <w:tabs>
          <w:tab w:val="left" w:pos="360"/>
        </w:tabs>
        <w:jc w:val="center"/>
        <w:rPr>
          <w:sz w:val="24"/>
          <w:szCs w:val="24"/>
        </w:rPr>
      </w:pPr>
    </w:p>
    <w:p w14:paraId="31EFC790" w14:textId="77777777" w:rsidR="003C7731" w:rsidRDefault="003C7731" w:rsidP="00584E41">
      <w:pPr>
        <w:tabs>
          <w:tab w:val="left" w:pos="360"/>
        </w:tabs>
        <w:jc w:val="center"/>
        <w:rPr>
          <w:rFonts w:ascii="Nunito Sans" w:hAnsi="Nunito Sans"/>
        </w:rPr>
      </w:pPr>
    </w:p>
    <w:p w14:paraId="56C7BC39" w14:textId="77777777" w:rsidR="00DD5D96" w:rsidRDefault="00DD5D96" w:rsidP="00584E41">
      <w:pPr>
        <w:tabs>
          <w:tab w:val="left" w:pos="360"/>
        </w:tabs>
        <w:jc w:val="center"/>
        <w:rPr>
          <w:rFonts w:ascii="Nunito Sans" w:hAnsi="Nunito Sans"/>
        </w:rPr>
      </w:pPr>
    </w:p>
    <w:p w14:paraId="478CB98A" w14:textId="77777777" w:rsidR="00DD5D96" w:rsidRDefault="00DD5D96" w:rsidP="00584E41">
      <w:pPr>
        <w:tabs>
          <w:tab w:val="left" w:pos="360"/>
        </w:tabs>
        <w:jc w:val="center"/>
        <w:rPr>
          <w:rFonts w:ascii="Nunito Sans" w:hAnsi="Nunito Sans"/>
        </w:rPr>
      </w:pPr>
    </w:p>
    <w:p w14:paraId="7CB6AD02" w14:textId="77777777" w:rsidR="00DD5D96" w:rsidRDefault="00DD5D96" w:rsidP="00584E41">
      <w:pPr>
        <w:tabs>
          <w:tab w:val="left" w:pos="360"/>
        </w:tabs>
        <w:jc w:val="center"/>
        <w:rPr>
          <w:rFonts w:ascii="Nunito Sans" w:hAnsi="Nunito Sans"/>
        </w:rPr>
      </w:pPr>
    </w:p>
    <w:p w14:paraId="071829AE" w14:textId="77777777" w:rsidR="00DD5D96" w:rsidRDefault="00DD5D96" w:rsidP="00584E41">
      <w:pPr>
        <w:tabs>
          <w:tab w:val="left" w:pos="360"/>
        </w:tabs>
        <w:jc w:val="center"/>
        <w:rPr>
          <w:rFonts w:ascii="Nunito Sans" w:hAnsi="Nunito Sans"/>
        </w:rPr>
      </w:pPr>
    </w:p>
    <w:p w14:paraId="4503A6BE" w14:textId="77777777" w:rsidR="00DD5D96" w:rsidRDefault="00DD5D96" w:rsidP="00584E41">
      <w:pPr>
        <w:tabs>
          <w:tab w:val="left" w:pos="360"/>
        </w:tabs>
        <w:jc w:val="center"/>
        <w:rPr>
          <w:rFonts w:ascii="Nunito Sans" w:hAnsi="Nunito Sans"/>
        </w:rPr>
      </w:pPr>
    </w:p>
    <w:p w14:paraId="38209925" w14:textId="77777777" w:rsidR="00DD5D96" w:rsidRDefault="00DD5D96" w:rsidP="00584E41">
      <w:pPr>
        <w:tabs>
          <w:tab w:val="left" w:pos="360"/>
        </w:tabs>
        <w:jc w:val="center"/>
        <w:rPr>
          <w:rFonts w:ascii="Nunito Sans" w:hAnsi="Nunito Sans"/>
        </w:rPr>
      </w:pPr>
    </w:p>
    <w:p w14:paraId="559FFD47" w14:textId="77777777" w:rsidR="00DD5D96" w:rsidRDefault="00DD5D96" w:rsidP="00584E41">
      <w:pPr>
        <w:tabs>
          <w:tab w:val="left" w:pos="360"/>
        </w:tabs>
        <w:jc w:val="center"/>
        <w:rPr>
          <w:rFonts w:ascii="Nunito Sans" w:hAnsi="Nunito Sans"/>
        </w:rPr>
      </w:pPr>
    </w:p>
    <w:p w14:paraId="75C468A7" w14:textId="77777777" w:rsidR="00DD5D96" w:rsidRDefault="00DD5D96" w:rsidP="00584E41">
      <w:pPr>
        <w:tabs>
          <w:tab w:val="left" w:pos="360"/>
        </w:tabs>
        <w:jc w:val="center"/>
        <w:rPr>
          <w:rFonts w:ascii="Nunito Sans" w:hAnsi="Nunito Sans"/>
        </w:rPr>
      </w:pPr>
    </w:p>
    <w:p w14:paraId="0AEFC309" w14:textId="77777777" w:rsidR="00DD5D96" w:rsidRDefault="00DD5D96" w:rsidP="00584E41">
      <w:pPr>
        <w:tabs>
          <w:tab w:val="left" w:pos="360"/>
        </w:tabs>
        <w:jc w:val="center"/>
        <w:rPr>
          <w:rFonts w:ascii="Nunito Sans" w:hAnsi="Nunito Sans"/>
        </w:rPr>
      </w:pPr>
    </w:p>
    <w:p w14:paraId="2B19E732" w14:textId="77777777" w:rsidR="00DD5D96" w:rsidRDefault="00DD5D96" w:rsidP="00584E41">
      <w:pPr>
        <w:tabs>
          <w:tab w:val="left" w:pos="360"/>
        </w:tabs>
        <w:jc w:val="center"/>
        <w:rPr>
          <w:rFonts w:ascii="Nunito Sans" w:hAnsi="Nunito Sans"/>
        </w:rPr>
      </w:pPr>
    </w:p>
    <w:p w14:paraId="1BC7221D" w14:textId="77777777" w:rsidR="00DD5D96" w:rsidRDefault="00DD5D96" w:rsidP="00584E41">
      <w:pPr>
        <w:tabs>
          <w:tab w:val="left" w:pos="360"/>
        </w:tabs>
        <w:jc w:val="center"/>
        <w:rPr>
          <w:rFonts w:ascii="Nunito Sans" w:hAnsi="Nunito Sans"/>
        </w:rPr>
      </w:pPr>
    </w:p>
    <w:p w14:paraId="417467CF" w14:textId="77777777" w:rsidR="00DD5D96" w:rsidRDefault="00DD5D96" w:rsidP="00584E41">
      <w:pPr>
        <w:tabs>
          <w:tab w:val="left" w:pos="360"/>
        </w:tabs>
        <w:jc w:val="center"/>
        <w:rPr>
          <w:rFonts w:ascii="Nunito Sans" w:hAnsi="Nunito Sans"/>
        </w:rPr>
      </w:pPr>
    </w:p>
    <w:p w14:paraId="29BF4FA9" w14:textId="77777777" w:rsidR="00DD5D96" w:rsidRDefault="00DD5D96" w:rsidP="00584E41">
      <w:pPr>
        <w:tabs>
          <w:tab w:val="left" w:pos="360"/>
        </w:tabs>
        <w:jc w:val="center"/>
        <w:rPr>
          <w:rFonts w:ascii="Nunito Sans" w:hAnsi="Nunito Sans"/>
        </w:rPr>
      </w:pPr>
    </w:p>
    <w:p w14:paraId="2B5FC99B" w14:textId="77777777" w:rsidR="00DD5D96" w:rsidRDefault="00DD5D96" w:rsidP="00584E41">
      <w:pPr>
        <w:tabs>
          <w:tab w:val="left" w:pos="360"/>
        </w:tabs>
        <w:jc w:val="center"/>
        <w:rPr>
          <w:rFonts w:ascii="Nunito Sans" w:hAnsi="Nunito Sans"/>
        </w:rPr>
      </w:pPr>
    </w:p>
    <w:p w14:paraId="14C61687" w14:textId="77777777" w:rsidR="00DD5D96" w:rsidRDefault="00DD5D96" w:rsidP="00584E41">
      <w:pPr>
        <w:tabs>
          <w:tab w:val="left" w:pos="360"/>
        </w:tabs>
        <w:jc w:val="center"/>
        <w:rPr>
          <w:rFonts w:ascii="Nunito Sans" w:hAnsi="Nunito Sans"/>
        </w:rPr>
      </w:pPr>
    </w:p>
    <w:p w14:paraId="0E5AFD02" w14:textId="77777777" w:rsidR="00DD5D96" w:rsidRDefault="00DD5D96" w:rsidP="00584E41">
      <w:pPr>
        <w:tabs>
          <w:tab w:val="left" w:pos="360"/>
        </w:tabs>
        <w:jc w:val="center"/>
        <w:rPr>
          <w:rFonts w:ascii="Nunito Sans" w:hAnsi="Nunito Sans"/>
        </w:rPr>
      </w:pPr>
    </w:p>
    <w:p w14:paraId="53A8DF89" w14:textId="77777777" w:rsidR="00DD5D96" w:rsidRDefault="00DD5D96" w:rsidP="00584E41">
      <w:pPr>
        <w:tabs>
          <w:tab w:val="left" w:pos="360"/>
        </w:tabs>
        <w:jc w:val="center"/>
        <w:rPr>
          <w:rFonts w:ascii="Nunito Sans" w:hAnsi="Nunito Sans"/>
        </w:rPr>
      </w:pPr>
    </w:p>
    <w:p w14:paraId="10947240" w14:textId="77777777" w:rsidR="00DD5D96" w:rsidRDefault="00DD5D96" w:rsidP="00584E41">
      <w:pPr>
        <w:tabs>
          <w:tab w:val="left" w:pos="360"/>
        </w:tabs>
        <w:jc w:val="center"/>
        <w:rPr>
          <w:rFonts w:ascii="Nunito Sans" w:hAnsi="Nunito Sans"/>
        </w:rPr>
      </w:pPr>
    </w:p>
    <w:p w14:paraId="29EFAECF" w14:textId="77777777" w:rsidR="00DD5D96" w:rsidRDefault="00DD5D96" w:rsidP="00584E41">
      <w:pPr>
        <w:tabs>
          <w:tab w:val="left" w:pos="360"/>
        </w:tabs>
        <w:jc w:val="center"/>
        <w:rPr>
          <w:rFonts w:ascii="Nunito Sans" w:hAnsi="Nunito Sans"/>
        </w:rPr>
      </w:pPr>
    </w:p>
    <w:p w14:paraId="6B11FF75" w14:textId="77777777" w:rsidR="00DD5D96" w:rsidRDefault="00DD5D96" w:rsidP="00584E41">
      <w:pPr>
        <w:tabs>
          <w:tab w:val="left" w:pos="360"/>
        </w:tabs>
        <w:jc w:val="center"/>
        <w:rPr>
          <w:rFonts w:ascii="Nunito Sans" w:hAnsi="Nunito Sans"/>
        </w:rPr>
      </w:pPr>
    </w:p>
    <w:p w14:paraId="2C82178D" w14:textId="77777777" w:rsidR="00DD5D96" w:rsidRDefault="00DD5D96" w:rsidP="00584E41">
      <w:pPr>
        <w:tabs>
          <w:tab w:val="left" w:pos="360"/>
        </w:tabs>
        <w:jc w:val="center"/>
        <w:rPr>
          <w:rFonts w:ascii="Nunito Sans" w:hAnsi="Nunito Sans"/>
        </w:rPr>
      </w:pPr>
    </w:p>
    <w:p w14:paraId="15CE535E" w14:textId="77777777" w:rsidR="00DD5D96" w:rsidRDefault="00DD5D96" w:rsidP="00584E41">
      <w:pPr>
        <w:tabs>
          <w:tab w:val="left" w:pos="360"/>
        </w:tabs>
        <w:jc w:val="center"/>
        <w:rPr>
          <w:rFonts w:ascii="Nunito Sans" w:hAnsi="Nunito Sans"/>
        </w:rPr>
      </w:pPr>
    </w:p>
    <w:p w14:paraId="2760FA24" w14:textId="77777777" w:rsidR="00DD5D96" w:rsidRDefault="00DD5D96" w:rsidP="00584E41">
      <w:pPr>
        <w:tabs>
          <w:tab w:val="left" w:pos="360"/>
        </w:tabs>
        <w:jc w:val="center"/>
        <w:rPr>
          <w:rFonts w:ascii="Nunito Sans" w:hAnsi="Nunito Sans"/>
        </w:rPr>
      </w:pPr>
    </w:p>
    <w:p w14:paraId="4E690B5F" w14:textId="77777777" w:rsidR="00DD5D96" w:rsidRDefault="00DD5D96" w:rsidP="00584E41">
      <w:pPr>
        <w:tabs>
          <w:tab w:val="left" w:pos="360"/>
        </w:tabs>
        <w:jc w:val="center"/>
        <w:rPr>
          <w:rFonts w:ascii="Nunito Sans" w:hAnsi="Nunito Sans"/>
        </w:rPr>
      </w:pPr>
    </w:p>
    <w:p w14:paraId="2EE6229D" w14:textId="77777777" w:rsidR="00DD5D96" w:rsidRDefault="00DD5D96" w:rsidP="00584E41">
      <w:pPr>
        <w:tabs>
          <w:tab w:val="left" w:pos="360"/>
        </w:tabs>
        <w:jc w:val="center"/>
        <w:rPr>
          <w:rFonts w:ascii="Nunito Sans" w:hAnsi="Nunito Sans"/>
        </w:rPr>
      </w:pPr>
    </w:p>
    <w:sectPr w:rsidR="00DD5D96" w:rsidSect="00BB1A7D">
      <w:footnotePr>
        <w:pos w:val="beneathText"/>
      </w:footnotePr>
      <w:pgSz w:w="11905" w:h="16837"/>
      <w:pgMar w:top="993" w:right="1134" w:bottom="1276"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BC4FF" w14:textId="77777777" w:rsidR="00A76A1F" w:rsidRDefault="00A76A1F">
      <w:r>
        <w:separator/>
      </w:r>
    </w:p>
  </w:endnote>
  <w:endnote w:type="continuationSeparator" w:id="0">
    <w:p w14:paraId="4A63315F" w14:textId="77777777" w:rsidR="00A76A1F" w:rsidRDefault="00A76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Segoe UI Symbol"/>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Sans">
    <w:altName w:val="Times New Roman"/>
    <w:charset w:val="00"/>
    <w:family w:val="auto"/>
    <w:pitch w:val="variable"/>
    <w:sig w:usb0="00000001" w:usb1="5000204B" w:usb2="00000000" w:usb3="00000000" w:csb0="00000197" w:csb1="00000000"/>
  </w:font>
  <w:font w:name="Arial">
    <w:panose1 w:val="020B0604020202020204"/>
    <w:charset w:val="00"/>
    <w:family w:val="swiss"/>
    <w:pitch w:val="variable"/>
    <w:sig w:usb0="E0002AFF" w:usb1="C0007843" w:usb2="00000009" w:usb3="00000000" w:csb0="000001FF" w:csb1="00000000"/>
  </w:font>
  <w:font w:name="OpenSymbol, 'Arial Unicode MS'">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Arial, sans-serif">
    <w:altName w:val="Arial"/>
    <w:charset w:val="00"/>
    <w:family w:val="swiss"/>
    <w:pitch w:val="default"/>
  </w:font>
  <w:font w:name="Bitstream Vera Sans">
    <w:charset w:val="00"/>
    <w:family w:val="auto"/>
    <w:pitch w:val="variable"/>
  </w:font>
  <w:font w:name="Myriad Pro">
    <w:altName w:val="Segoe UI"/>
    <w:charset w:val="00"/>
    <w:family w:val="auto"/>
    <w:pitch w:val="variable"/>
  </w:font>
  <w:font w:name="Aptos">
    <w:altName w:val="Arial"/>
    <w:charset w:val="00"/>
    <w:family w:val="swiss"/>
    <w:pitch w:val="variable"/>
    <w:sig w:usb0="00000001"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586459" w14:textId="77777777" w:rsidR="00A76A1F" w:rsidRDefault="00A76A1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E0E8260" w14:textId="77777777" w:rsidR="00A76A1F" w:rsidRDefault="00A76A1F">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8E20B" w14:textId="77777777" w:rsidR="00A76A1F" w:rsidRDefault="00A76A1F">
    <w:pPr>
      <w:pStyle w:val="Rodap"/>
      <w:framePr w:wrap="around" w:vAnchor="text" w:hAnchor="margin" w:xAlign="right" w:y="1"/>
      <w:ind w:right="360"/>
      <w:rPr>
        <w:rStyle w:val="Nmerodepgina"/>
      </w:rPr>
    </w:pPr>
  </w:p>
  <w:p w14:paraId="14D4AB99" w14:textId="77777777" w:rsidR="00A76A1F" w:rsidRDefault="00A76A1F">
    <w:pPr>
      <w:pStyle w:val="Rodap"/>
      <w:framePr w:wrap="around" w:vAnchor="text" w:hAnchor="margin" w:xAlign="right" w:y="1"/>
      <w:ind w:right="360"/>
      <w:jc w:val="right"/>
      <w:rPr>
        <w:rStyle w:val="Nmerodepgina"/>
      </w:rPr>
    </w:pPr>
    <w:r>
      <w:rPr>
        <w:rStyle w:val="Nmerodepgina"/>
      </w:rPr>
      <w:fldChar w:fldCharType="begin"/>
    </w:r>
    <w:r>
      <w:rPr>
        <w:rStyle w:val="Nmerodepgina"/>
      </w:rPr>
      <w:instrText xml:space="preserve">PAGE  </w:instrText>
    </w:r>
    <w:r>
      <w:rPr>
        <w:rStyle w:val="Nmerodepgina"/>
      </w:rPr>
      <w:fldChar w:fldCharType="separate"/>
    </w:r>
    <w:r w:rsidR="0001695A">
      <w:rPr>
        <w:rStyle w:val="Nmerodepgina"/>
        <w:noProof/>
      </w:rPr>
      <w:t>1</w:t>
    </w:r>
    <w:r>
      <w:rPr>
        <w:rStyle w:val="Nmerodepgina"/>
      </w:rPr>
      <w:fldChar w:fldCharType="end"/>
    </w:r>
  </w:p>
  <w:p w14:paraId="3DC7B9C4" w14:textId="77777777" w:rsidR="00A76A1F" w:rsidRDefault="00A76A1F">
    <w:pPr>
      <w:pStyle w:val="Rodap"/>
      <w:framePr w:wrap="around" w:vAnchor="text" w:hAnchor="margin" w:xAlign="right" w:y="1"/>
      <w:ind w:right="360"/>
      <w:jc w:val="right"/>
      <w:rPr>
        <w:rStyle w:val="Nmerodepgina"/>
      </w:rPr>
    </w:pPr>
  </w:p>
  <w:p w14:paraId="322E5BFC" w14:textId="77777777" w:rsidR="00A76A1F" w:rsidRDefault="00A76A1F">
    <w:pPr>
      <w:pStyle w:val="Rodap"/>
      <w:framePr w:wrap="around" w:vAnchor="text" w:hAnchor="margin" w:xAlign="right" w:y="1"/>
      <w:ind w:right="360"/>
      <w:rPr>
        <w:rStyle w:val="Nmerodepgina"/>
      </w:rPr>
    </w:pPr>
  </w:p>
  <w:p w14:paraId="378BACD6" w14:textId="77777777" w:rsidR="00A76A1F" w:rsidRDefault="00A76A1F">
    <w:pPr>
      <w:pStyle w:val="Rodap"/>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CECBC" w14:textId="77777777" w:rsidR="00A76A1F" w:rsidRDefault="00A76A1F">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CF2D218" w14:textId="77777777" w:rsidR="00A76A1F" w:rsidRDefault="00A76A1F">
    <w:pPr>
      <w:pStyle w:val="Rodap"/>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058345" w14:textId="77777777" w:rsidR="00A76A1F" w:rsidRDefault="00A76A1F">
      <w:r>
        <w:separator/>
      </w:r>
    </w:p>
  </w:footnote>
  <w:footnote w:type="continuationSeparator" w:id="0">
    <w:p w14:paraId="3FE7DB9C" w14:textId="77777777" w:rsidR="00A76A1F" w:rsidRDefault="00A76A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1A858" w14:textId="77777777" w:rsidR="00A76A1F" w:rsidRDefault="0001695A">
    <w:pPr>
      <w:pStyle w:val="Cabealho"/>
    </w:pPr>
    <w:r>
      <w:rPr>
        <w:noProof/>
      </w:rPr>
      <w:pict w14:anchorId="33EE1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1026" type="#_x0000_t75" style="position:absolute;margin-left:0;margin-top:0;width:467.5pt;height:381.3pt;z-index:-251657728;mso-position-horizontal:center;mso-position-horizontal-relative:margin;mso-position-vertical:center;mso-position-vertical-relative:margin" o:allowincell="f">
          <v:imagedata r:id="rId1" o:title="logo SFM (002)"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FC7B2" w14:textId="436BA58E" w:rsidR="00A76A1F" w:rsidRDefault="00A76A1F">
    <w:pPr>
      <w:pStyle w:val="Cabealho"/>
    </w:pPr>
    <w:r>
      <w:rPr>
        <w:noProof/>
        <w:lang w:eastAsia="pt-BR"/>
      </w:rPr>
      <w:drawing>
        <wp:anchor distT="0" distB="0" distL="114300" distR="114300" simplePos="0" relativeHeight="251656704" behindDoc="1" locked="0" layoutInCell="0" allowOverlap="1" wp14:anchorId="505413DE" wp14:editId="23BA76C8">
          <wp:simplePos x="0" y="0"/>
          <wp:positionH relativeFrom="margin">
            <wp:align>center</wp:align>
          </wp:positionH>
          <wp:positionV relativeFrom="margin">
            <wp:align>center</wp:align>
          </wp:positionV>
          <wp:extent cx="5758180" cy="5443220"/>
          <wp:effectExtent l="0" t="0" r="0" b="5080"/>
          <wp:wrapNone/>
          <wp:docPr id="4" name="Imagem 4" descr="logo p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am"/>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58180" cy="544322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778F3" w14:textId="0E0F11B5" w:rsidR="00A76A1F" w:rsidRDefault="00A76A1F">
    <w:pPr>
      <w:pStyle w:val="Cabealho"/>
    </w:pPr>
    <w:r>
      <w:rPr>
        <w:noProof/>
        <w:lang w:eastAsia="pt-BR"/>
      </w:rPr>
      <w:drawing>
        <wp:anchor distT="0" distB="0" distL="114300" distR="114300" simplePos="0" relativeHeight="251657728" behindDoc="1" locked="0" layoutInCell="0" allowOverlap="1" wp14:anchorId="448B0E7B" wp14:editId="14153E98">
          <wp:simplePos x="0" y="0"/>
          <wp:positionH relativeFrom="margin">
            <wp:align>center</wp:align>
          </wp:positionH>
          <wp:positionV relativeFrom="margin">
            <wp:align>center</wp:align>
          </wp:positionV>
          <wp:extent cx="5758180" cy="5443220"/>
          <wp:effectExtent l="0" t="0" r="0" b="5080"/>
          <wp:wrapNone/>
          <wp:docPr id="5" name="Imagem 5" descr="logo p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pam"/>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5758180" cy="5443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pPr>
      <w:rPr>
        <w:rFonts w:ascii="Symbol" w:hAnsi="Symbol"/>
        <w:b w:val="0"/>
        <w:i w:val="0"/>
      </w:rPr>
    </w:lvl>
    <w:lvl w:ilvl="1">
      <w:start w:val="1"/>
      <w:numFmt w:val="bullet"/>
      <w:lvlText w:val=""/>
      <w:lvlJc w:val="left"/>
      <w:pPr>
        <w:tabs>
          <w:tab w:val="num" w:pos="720"/>
        </w:tabs>
      </w:pPr>
      <w:rPr>
        <w:rFonts w:ascii="Symbol" w:hAnsi="Symbol"/>
        <w:b w:val="0"/>
        <w:i w:val="0"/>
      </w:rPr>
    </w:lvl>
    <w:lvl w:ilvl="2">
      <w:start w:val="1"/>
      <w:numFmt w:val="bullet"/>
      <w:lvlText w:val=""/>
      <w:lvlJc w:val="left"/>
      <w:pPr>
        <w:tabs>
          <w:tab w:val="num" w:pos="1080"/>
        </w:tabs>
      </w:pPr>
      <w:rPr>
        <w:rFonts w:ascii="Symbol" w:hAnsi="Symbol"/>
        <w:b w:val="0"/>
        <w:i w:val="0"/>
      </w:rPr>
    </w:lvl>
    <w:lvl w:ilvl="3">
      <w:start w:val="1"/>
      <w:numFmt w:val="bullet"/>
      <w:lvlText w:val=""/>
      <w:lvlJc w:val="left"/>
      <w:pPr>
        <w:tabs>
          <w:tab w:val="num" w:pos="1440"/>
        </w:tabs>
      </w:pPr>
      <w:rPr>
        <w:rFonts w:ascii="Symbol" w:hAnsi="Symbol"/>
        <w:b w:val="0"/>
        <w:i w:val="0"/>
      </w:rPr>
    </w:lvl>
    <w:lvl w:ilvl="4">
      <w:start w:val="1"/>
      <w:numFmt w:val="bullet"/>
      <w:lvlText w:val=""/>
      <w:lvlJc w:val="left"/>
      <w:pPr>
        <w:tabs>
          <w:tab w:val="num" w:pos="1800"/>
        </w:tabs>
      </w:pPr>
      <w:rPr>
        <w:rFonts w:ascii="Symbol" w:hAnsi="Symbol"/>
        <w:b w:val="0"/>
        <w:i w:val="0"/>
      </w:rPr>
    </w:lvl>
    <w:lvl w:ilvl="5">
      <w:start w:val="1"/>
      <w:numFmt w:val="bullet"/>
      <w:lvlText w:val=""/>
      <w:lvlJc w:val="left"/>
      <w:pPr>
        <w:tabs>
          <w:tab w:val="num" w:pos="2160"/>
        </w:tabs>
      </w:pPr>
      <w:rPr>
        <w:rFonts w:ascii="Symbol" w:hAnsi="Symbol"/>
        <w:b w:val="0"/>
        <w:i w:val="0"/>
      </w:rPr>
    </w:lvl>
    <w:lvl w:ilvl="6">
      <w:start w:val="1"/>
      <w:numFmt w:val="bullet"/>
      <w:lvlText w:val=""/>
      <w:lvlJc w:val="left"/>
      <w:pPr>
        <w:tabs>
          <w:tab w:val="num" w:pos="2520"/>
        </w:tabs>
      </w:pPr>
      <w:rPr>
        <w:rFonts w:ascii="Symbol" w:hAnsi="Symbol"/>
        <w:b w:val="0"/>
        <w:i w:val="0"/>
      </w:rPr>
    </w:lvl>
    <w:lvl w:ilvl="7">
      <w:start w:val="1"/>
      <w:numFmt w:val="bullet"/>
      <w:lvlText w:val=""/>
      <w:lvlJc w:val="left"/>
      <w:pPr>
        <w:tabs>
          <w:tab w:val="num" w:pos="2880"/>
        </w:tabs>
      </w:pPr>
      <w:rPr>
        <w:rFonts w:ascii="Symbol" w:hAnsi="Symbol"/>
        <w:b w:val="0"/>
        <w:i w:val="0"/>
      </w:rPr>
    </w:lvl>
    <w:lvl w:ilvl="8">
      <w:start w:val="1"/>
      <w:numFmt w:val="bullet"/>
      <w:lvlText w:val=""/>
      <w:lvlJc w:val="left"/>
      <w:pPr>
        <w:tabs>
          <w:tab w:val="num" w:pos="3240"/>
        </w:tabs>
      </w:pPr>
      <w:rPr>
        <w:rFonts w:ascii="Symbol" w:hAnsi="Symbol"/>
        <w:b w:val="0"/>
        <w:i w:val="0"/>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7" w15:restartNumberingAfterBreak="0">
    <w:nsid w:val="003C25BF"/>
    <w:multiLevelType w:val="hybridMultilevel"/>
    <w:tmpl w:val="4D08C474"/>
    <w:lvl w:ilvl="0" w:tplc="4CA488C6">
      <w:start w:val="1"/>
      <w:numFmt w:val="lowerLetter"/>
      <w:lvlText w:val="%1)"/>
      <w:lvlJc w:val="left"/>
      <w:pPr>
        <w:ind w:left="1069" w:hanging="360"/>
      </w:pPr>
      <w:rPr>
        <w:rFonts w:hint="default"/>
        <w:strike w:val="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01EC6626"/>
    <w:multiLevelType w:val="hybridMultilevel"/>
    <w:tmpl w:val="1974F4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05651D4A"/>
    <w:multiLevelType w:val="multilevel"/>
    <w:tmpl w:val="C846BD88"/>
    <w:styleLink w:val="WW8Num20"/>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A9640DA"/>
    <w:multiLevelType w:val="hybridMultilevel"/>
    <w:tmpl w:val="DBC6EA8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E840E81"/>
    <w:multiLevelType w:val="multilevel"/>
    <w:tmpl w:val="C728FBC4"/>
    <w:lvl w:ilvl="0">
      <w:start w:val="3"/>
      <w:numFmt w:val="decimal"/>
      <w:lvlText w:val="%1"/>
      <w:lvlJc w:val="left"/>
      <w:pPr>
        <w:ind w:left="672" w:hanging="672"/>
      </w:pPr>
      <w:rPr>
        <w:rFonts w:hint="default"/>
      </w:rPr>
    </w:lvl>
    <w:lvl w:ilvl="1">
      <w:start w:val="5"/>
      <w:numFmt w:val="decimal"/>
      <w:lvlText w:val="%1.%2"/>
      <w:lvlJc w:val="left"/>
      <w:pPr>
        <w:ind w:left="1144" w:hanging="672"/>
      </w:pPr>
      <w:rPr>
        <w:rFonts w:hint="default"/>
      </w:rPr>
    </w:lvl>
    <w:lvl w:ilvl="2">
      <w:start w:val="4"/>
      <w:numFmt w:val="decimal"/>
      <w:lvlText w:val="%1.%2.%3"/>
      <w:lvlJc w:val="left"/>
      <w:pPr>
        <w:ind w:left="1664" w:hanging="720"/>
      </w:pPr>
      <w:rPr>
        <w:rFonts w:hint="default"/>
      </w:rPr>
    </w:lvl>
    <w:lvl w:ilvl="3">
      <w:start w:val="5"/>
      <w:numFmt w:val="decimal"/>
      <w:lvlText w:val="%1.%2.%3.%4"/>
      <w:lvlJc w:val="left"/>
      <w:pPr>
        <w:ind w:left="2138" w:hanging="720"/>
      </w:pPr>
      <w:rPr>
        <w:rFonts w:hint="default"/>
        <w:b/>
        <w:bCs/>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2" w15:restartNumberingAfterBreak="0">
    <w:nsid w:val="0EF035B9"/>
    <w:multiLevelType w:val="multilevel"/>
    <w:tmpl w:val="5E1A636A"/>
    <w:lvl w:ilvl="0">
      <w:start w:val="7"/>
      <w:numFmt w:val="decimal"/>
      <w:lvlText w:val="%1"/>
      <w:lvlJc w:val="left"/>
      <w:pPr>
        <w:ind w:left="516" w:hanging="516"/>
      </w:pPr>
      <w:rPr>
        <w:rFonts w:hint="default"/>
        <w:b/>
      </w:rPr>
    </w:lvl>
    <w:lvl w:ilvl="1">
      <w:start w:val="5"/>
      <w:numFmt w:val="decimal"/>
      <w:lvlText w:val="%1.%2"/>
      <w:lvlJc w:val="left"/>
      <w:pPr>
        <w:ind w:left="941" w:hanging="516"/>
      </w:pPr>
      <w:rPr>
        <w:rFonts w:hint="default"/>
        <w:b/>
      </w:rPr>
    </w:lvl>
    <w:lvl w:ilvl="2">
      <w:start w:val="3"/>
      <w:numFmt w:val="decimal"/>
      <w:lvlText w:val="%1.%2.%3"/>
      <w:lvlJc w:val="left"/>
      <w:pPr>
        <w:ind w:left="1570" w:hanging="720"/>
      </w:pPr>
      <w:rPr>
        <w:rFonts w:hint="default"/>
        <w:b/>
      </w:rPr>
    </w:lvl>
    <w:lvl w:ilvl="3">
      <w:start w:val="1"/>
      <w:numFmt w:val="decimal"/>
      <w:lvlText w:val="%1.%2.%3.%4"/>
      <w:lvlJc w:val="left"/>
      <w:pPr>
        <w:ind w:left="1995" w:hanging="720"/>
      </w:pPr>
      <w:rPr>
        <w:rFonts w:hint="default"/>
        <w:b/>
      </w:rPr>
    </w:lvl>
    <w:lvl w:ilvl="4">
      <w:start w:val="1"/>
      <w:numFmt w:val="decimal"/>
      <w:lvlText w:val="%1.%2.%3.%4.%5"/>
      <w:lvlJc w:val="left"/>
      <w:pPr>
        <w:ind w:left="2780" w:hanging="1080"/>
      </w:pPr>
      <w:rPr>
        <w:rFonts w:hint="default"/>
        <w:b/>
      </w:rPr>
    </w:lvl>
    <w:lvl w:ilvl="5">
      <w:start w:val="1"/>
      <w:numFmt w:val="decimal"/>
      <w:lvlText w:val="%1.%2.%3.%4.%5.%6"/>
      <w:lvlJc w:val="left"/>
      <w:pPr>
        <w:ind w:left="3205" w:hanging="1080"/>
      </w:pPr>
      <w:rPr>
        <w:rFonts w:hint="default"/>
        <w:b/>
      </w:rPr>
    </w:lvl>
    <w:lvl w:ilvl="6">
      <w:start w:val="1"/>
      <w:numFmt w:val="decimal"/>
      <w:lvlText w:val="%1.%2.%3.%4.%5.%6.%7"/>
      <w:lvlJc w:val="left"/>
      <w:pPr>
        <w:ind w:left="3990" w:hanging="1440"/>
      </w:pPr>
      <w:rPr>
        <w:rFonts w:hint="default"/>
        <w:b/>
      </w:rPr>
    </w:lvl>
    <w:lvl w:ilvl="7">
      <w:start w:val="1"/>
      <w:numFmt w:val="decimal"/>
      <w:lvlText w:val="%1.%2.%3.%4.%5.%6.%7.%8"/>
      <w:lvlJc w:val="left"/>
      <w:pPr>
        <w:ind w:left="4415" w:hanging="1440"/>
      </w:pPr>
      <w:rPr>
        <w:rFonts w:hint="default"/>
        <w:b/>
      </w:rPr>
    </w:lvl>
    <w:lvl w:ilvl="8">
      <w:start w:val="1"/>
      <w:numFmt w:val="decimal"/>
      <w:lvlText w:val="%1.%2.%3.%4.%5.%6.%7.%8.%9"/>
      <w:lvlJc w:val="left"/>
      <w:pPr>
        <w:ind w:left="5200" w:hanging="1800"/>
      </w:pPr>
      <w:rPr>
        <w:rFonts w:hint="default"/>
        <w:b/>
      </w:rPr>
    </w:lvl>
  </w:abstractNum>
  <w:abstractNum w:abstractNumId="13" w15:restartNumberingAfterBreak="0">
    <w:nsid w:val="18897F9B"/>
    <w:multiLevelType w:val="hybridMultilevel"/>
    <w:tmpl w:val="A7DC396A"/>
    <w:lvl w:ilvl="0" w:tplc="BAACF7F2">
      <w:start w:val="1"/>
      <w:numFmt w:val="lowerLetter"/>
      <w:lvlText w:val="%1)"/>
      <w:lvlJc w:val="left"/>
      <w:pPr>
        <w:ind w:left="1068" w:hanging="360"/>
      </w:pPr>
      <w:rPr>
        <w:rFonts w:ascii="Nunito Sans" w:hAnsi="Nunito Sans" w:cs="Times New Roman" w:hint="default"/>
        <w:sz w:val="22"/>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0C44EE"/>
    <w:multiLevelType w:val="multilevel"/>
    <w:tmpl w:val="5CD0F03E"/>
    <w:styleLink w:val="WWNum2"/>
    <w:lvl w:ilvl="0">
      <w:start w:val="1"/>
      <w:numFmt w:val="lowerLetter"/>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027416F"/>
    <w:multiLevelType w:val="hybridMultilevel"/>
    <w:tmpl w:val="4B86DB4A"/>
    <w:lvl w:ilvl="0" w:tplc="04160011">
      <w:start w:val="1"/>
      <w:numFmt w:val="decimal"/>
      <w:lvlText w:val="%1)"/>
      <w:lvlJc w:val="left"/>
      <w:pPr>
        <w:tabs>
          <w:tab w:val="num" w:pos="720"/>
        </w:tabs>
        <w:ind w:left="720" w:hanging="360"/>
      </w:pPr>
    </w:lvl>
    <w:lvl w:ilvl="1" w:tplc="64BE6ADC">
      <w:numFmt w:val="bullet"/>
      <w:lvlText w:val="-"/>
      <w:lvlJc w:val="left"/>
      <w:pPr>
        <w:tabs>
          <w:tab w:val="num" w:pos="1440"/>
        </w:tabs>
        <w:ind w:left="1440" w:hanging="360"/>
      </w:pPr>
      <w:rPr>
        <w:rFonts w:ascii="Times New Roman" w:eastAsia="Times New Roman" w:hAnsi="Times New Roman" w:cs="Times New Roman" w:hint="default"/>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7" w15:restartNumberingAfterBreak="0">
    <w:nsid w:val="24423E22"/>
    <w:multiLevelType w:val="multilevel"/>
    <w:tmpl w:val="EC9019DE"/>
    <w:lvl w:ilvl="0">
      <w:start w:val="1"/>
      <w:numFmt w:val="decimal"/>
      <w:lvlText w:val="0%1."/>
      <w:lvlJc w:val="left"/>
      <w:pPr>
        <w:ind w:left="360" w:hanging="360"/>
      </w:pPr>
      <w:rPr>
        <w:rFonts w:hint="default"/>
      </w:rPr>
    </w:lvl>
    <w:lvl w:ilvl="1">
      <w:start w:val="1"/>
      <w:numFmt w:val="decimal"/>
      <w:lvlText w:val="0%2.1"/>
      <w:lvlJc w:val="left"/>
      <w:pPr>
        <w:ind w:left="1440" w:hanging="816"/>
      </w:pPr>
      <w:rPr>
        <w:rFonts w:hint="default"/>
      </w:rPr>
    </w:lvl>
    <w:lvl w:ilvl="2">
      <w:start w:val="1"/>
      <w:numFmt w:val="decimal"/>
      <w:lvlText w:val="0%3.1.1"/>
      <w:lvlJc w:val="right"/>
      <w:pPr>
        <w:tabs>
          <w:tab w:val="num" w:pos="2325"/>
        </w:tabs>
        <w:ind w:left="2325" w:firstLine="0"/>
      </w:pPr>
      <w:rPr>
        <w:rFonts w:hint="default"/>
      </w:rPr>
    </w:lvl>
    <w:lvl w:ilvl="3">
      <w:start w:val="1"/>
      <w:numFmt w:val="none"/>
      <w:lvlText w:val="01.1.1.1"/>
      <w:lvlJc w:val="left"/>
      <w:pPr>
        <w:ind w:left="3799" w:hanging="1361"/>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2A1226EB"/>
    <w:multiLevelType w:val="multilevel"/>
    <w:tmpl w:val="5F86043C"/>
    <w:styleLink w:val="WW8Num10"/>
    <w:lvl w:ilvl="0">
      <w:start w:val="1"/>
      <w:numFmt w:val="lowerLetter"/>
      <w:lvlText w:val="%1)"/>
      <w:lvlJc w:val="left"/>
      <w:pPr>
        <w:ind w:left="432" w:hanging="432"/>
      </w:pPr>
      <w:rPr>
        <w:b/>
        <w:b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BBE5F1A"/>
    <w:multiLevelType w:val="hybridMultilevel"/>
    <w:tmpl w:val="675A7594"/>
    <w:lvl w:ilvl="0" w:tplc="182E069C">
      <w:start w:val="1"/>
      <w:numFmt w:val="lowerLetter"/>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2F1449E8"/>
    <w:multiLevelType w:val="hybridMultilevel"/>
    <w:tmpl w:val="24DC6F4E"/>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15:restartNumberingAfterBreak="0">
    <w:nsid w:val="338C3BC0"/>
    <w:multiLevelType w:val="multilevel"/>
    <w:tmpl w:val="C638CC6A"/>
    <w:lvl w:ilvl="0">
      <w:start w:val="1"/>
      <w:numFmt w:val="lowerLetter"/>
      <w:lvlText w:val="%1"/>
      <w:lvlJc w:val="left"/>
      <w:pPr>
        <w:ind w:left="672" w:hanging="672"/>
      </w:pPr>
      <w:rPr>
        <w:rFonts w:hint="default"/>
      </w:rPr>
    </w:lvl>
    <w:lvl w:ilvl="1">
      <w:start w:val="5"/>
      <w:numFmt w:val="decimal"/>
      <w:lvlText w:val="%1.%2"/>
      <w:lvlJc w:val="left"/>
      <w:pPr>
        <w:ind w:left="1144" w:hanging="672"/>
      </w:pPr>
      <w:rPr>
        <w:rFonts w:hint="default"/>
      </w:rPr>
    </w:lvl>
    <w:lvl w:ilvl="2">
      <w:start w:val="3"/>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2" w15:restartNumberingAfterBreak="0">
    <w:nsid w:val="3AF20AD1"/>
    <w:multiLevelType w:val="hybridMultilevel"/>
    <w:tmpl w:val="56DEE4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BAE46D8"/>
    <w:multiLevelType w:val="multilevel"/>
    <w:tmpl w:val="F28EC470"/>
    <w:lvl w:ilvl="0">
      <w:start w:val="7"/>
      <w:numFmt w:val="decimal"/>
      <w:lvlText w:val="%1"/>
      <w:lvlJc w:val="left"/>
      <w:pPr>
        <w:ind w:left="480" w:hanging="480"/>
      </w:pPr>
      <w:rPr>
        <w:rFonts w:hint="default"/>
        <w:b/>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E672C60"/>
    <w:multiLevelType w:val="hybridMultilevel"/>
    <w:tmpl w:val="615676C8"/>
    <w:lvl w:ilvl="0" w:tplc="E1DAF4AE">
      <w:start w:val="1"/>
      <w:numFmt w:val="lowerLetter"/>
      <w:lvlText w:val="%1)"/>
      <w:lvlJc w:val="left"/>
      <w:pPr>
        <w:ind w:left="1092" w:hanging="384"/>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25" w15:restartNumberingAfterBreak="0">
    <w:nsid w:val="3E83570D"/>
    <w:multiLevelType w:val="multilevel"/>
    <w:tmpl w:val="BDDE782E"/>
    <w:styleLink w:val="WW8Num1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A02187"/>
    <w:multiLevelType w:val="multilevel"/>
    <w:tmpl w:val="6DEA2DEC"/>
    <w:lvl w:ilvl="0">
      <w:start w:val="1"/>
      <w:numFmt w:val="bullet"/>
      <w:lvlText w:val=""/>
      <w:lvlJc w:val="left"/>
      <w:pPr>
        <w:tabs>
          <w:tab w:val="num" w:pos="644"/>
        </w:tabs>
      </w:pPr>
      <w:rPr>
        <w:rFonts w:ascii="Symbol" w:hAnsi="Symbol" w:hint="default"/>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7" w15:restartNumberingAfterBreak="0">
    <w:nsid w:val="4560246B"/>
    <w:multiLevelType w:val="hybridMultilevel"/>
    <w:tmpl w:val="675A7594"/>
    <w:lvl w:ilvl="0" w:tplc="FFFFFFFF">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61135FE"/>
    <w:multiLevelType w:val="multilevel"/>
    <w:tmpl w:val="37448268"/>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8146235"/>
    <w:multiLevelType w:val="hybridMultilevel"/>
    <w:tmpl w:val="8C6A26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B8E5196"/>
    <w:multiLevelType w:val="hybridMultilevel"/>
    <w:tmpl w:val="7D965D7C"/>
    <w:lvl w:ilvl="0" w:tplc="00980C20">
      <w:start w:val="1"/>
      <w:numFmt w:val="lowerLetter"/>
      <w:lvlText w:val="%1)"/>
      <w:lvlJc w:val="left"/>
      <w:pPr>
        <w:ind w:left="1495" w:hanging="360"/>
      </w:pPr>
      <w:rPr>
        <w:rFonts w:ascii="Arial" w:hAnsi="Arial" w:cs="Arial" w:hint="default"/>
        <w:sz w:val="20"/>
      </w:rPr>
    </w:lvl>
    <w:lvl w:ilvl="1" w:tplc="04160019" w:tentative="1">
      <w:start w:val="1"/>
      <w:numFmt w:val="lowerLetter"/>
      <w:lvlText w:val="%2."/>
      <w:lvlJc w:val="left"/>
      <w:pPr>
        <w:ind w:left="2215" w:hanging="360"/>
      </w:pPr>
    </w:lvl>
    <w:lvl w:ilvl="2" w:tplc="0416001B" w:tentative="1">
      <w:start w:val="1"/>
      <w:numFmt w:val="lowerRoman"/>
      <w:lvlText w:val="%3."/>
      <w:lvlJc w:val="right"/>
      <w:pPr>
        <w:ind w:left="2935" w:hanging="180"/>
      </w:pPr>
    </w:lvl>
    <w:lvl w:ilvl="3" w:tplc="0416000F" w:tentative="1">
      <w:start w:val="1"/>
      <w:numFmt w:val="decimal"/>
      <w:lvlText w:val="%4."/>
      <w:lvlJc w:val="left"/>
      <w:pPr>
        <w:ind w:left="3655" w:hanging="360"/>
      </w:pPr>
    </w:lvl>
    <w:lvl w:ilvl="4" w:tplc="04160019" w:tentative="1">
      <w:start w:val="1"/>
      <w:numFmt w:val="lowerLetter"/>
      <w:lvlText w:val="%5."/>
      <w:lvlJc w:val="left"/>
      <w:pPr>
        <w:ind w:left="4375" w:hanging="360"/>
      </w:pPr>
    </w:lvl>
    <w:lvl w:ilvl="5" w:tplc="0416001B" w:tentative="1">
      <w:start w:val="1"/>
      <w:numFmt w:val="lowerRoman"/>
      <w:lvlText w:val="%6."/>
      <w:lvlJc w:val="right"/>
      <w:pPr>
        <w:ind w:left="5095" w:hanging="180"/>
      </w:pPr>
    </w:lvl>
    <w:lvl w:ilvl="6" w:tplc="0416000F" w:tentative="1">
      <w:start w:val="1"/>
      <w:numFmt w:val="decimal"/>
      <w:lvlText w:val="%7."/>
      <w:lvlJc w:val="left"/>
      <w:pPr>
        <w:ind w:left="5815" w:hanging="360"/>
      </w:pPr>
    </w:lvl>
    <w:lvl w:ilvl="7" w:tplc="04160019" w:tentative="1">
      <w:start w:val="1"/>
      <w:numFmt w:val="lowerLetter"/>
      <w:lvlText w:val="%8."/>
      <w:lvlJc w:val="left"/>
      <w:pPr>
        <w:ind w:left="6535" w:hanging="360"/>
      </w:pPr>
    </w:lvl>
    <w:lvl w:ilvl="8" w:tplc="0416001B" w:tentative="1">
      <w:start w:val="1"/>
      <w:numFmt w:val="lowerRoman"/>
      <w:lvlText w:val="%9."/>
      <w:lvlJc w:val="right"/>
      <w:pPr>
        <w:ind w:left="7255" w:hanging="180"/>
      </w:pPr>
    </w:lvl>
  </w:abstractNum>
  <w:abstractNum w:abstractNumId="31" w15:restartNumberingAfterBreak="0">
    <w:nsid w:val="4EBE0A37"/>
    <w:multiLevelType w:val="hybridMultilevel"/>
    <w:tmpl w:val="1FAEB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539A01A3"/>
    <w:multiLevelType w:val="hybridMultilevel"/>
    <w:tmpl w:val="0CA8E5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53F94331"/>
    <w:multiLevelType w:val="hybridMultilevel"/>
    <w:tmpl w:val="2ACE7F5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4AB5A1E"/>
    <w:multiLevelType w:val="multilevel"/>
    <w:tmpl w:val="00168A06"/>
    <w:styleLink w:val="WW8Num6"/>
    <w:lvl w:ilvl="0">
      <w:start w:val="1"/>
      <w:numFmt w:val="lowerLetter"/>
      <w:lvlText w:val="%1)"/>
      <w:lvlJc w:val="left"/>
      <w:pPr>
        <w:ind w:left="360" w:hanging="360"/>
      </w:pPr>
      <w:rPr>
        <w:rFonts w:ascii="Arial" w:hAnsi="Arial" w:cs="Symbol"/>
        <w:sz w:val="20"/>
      </w:rPr>
    </w:lvl>
    <w:lvl w:ilvl="1">
      <w:start w:val="1"/>
      <w:numFmt w:val="decimal"/>
      <w:lvlText w:val="%2."/>
      <w:lvlJc w:val="left"/>
      <w:pPr>
        <w:ind w:left="1080" w:hanging="360"/>
      </w:pPr>
      <w:rPr>
        <w:rFonts w:ascii="Courier New" w:hAnsi="Courier New" w:cs="Courier New"/>
        <w:sz w:val="20"/>
      </w:rPr>
    </w:lvl>
    <w:lvl w:ilvl="2">
      <w:start w:val="1"/>
      <w:numFmt w:val="decimal"/>
      <w:lvlText w:val="%3."/>
      <w:lvlJc w:val="left"/>
      <w:pPr>
        <w:ind w:left="1440" w:hanging="360"/>
      </w:pPr>
      <w:rPr>
        <w:rFonts w:ascii="Wingdings" w:hAnsi="Wingdings" w:cs="Wingdings"/>
        <w:sz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55376CA0"/>
    <w:multiLevelType w:val="multilevel"/>
    <w:tmpl w:val="2ED27680"/>
    <w:lvl w:ilvl="0">
      <w:start w:val="1"/>
      <w:numFmt w:val="decimal"/>
      <w:lvlText w:val="%1"/>
      <w:lvlJc w:val="left"/>
      <w:pPr>
        <w:ind w:left="492" w:hanging="492"/>
      </w:pPr>
      <w:rPr>
        <w:rFonts w:hint="default"/>
      </w:rPr>
    </w:lvl>
    <w:lvl w:ilvl="1">
      <w:start w:val="2"/>
      <w:numFmt w:val="decimal"/>
      <w:lvlText w:val="%1.%2"/>
      <w:lvlJc w:val="left"/>
      <w:pPr>
        <w:ind w:left="852" w:hanging="492"/>
      </w:pPr>
      <w:rPr>
        <w:rFonts w:hint="default"/>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5C60108F"/>
    <w:multiLevelType w:val="hybridMultilevel"/>
    <w:tmpl w:val="F62CA7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5EF77AD7"/>
    <w:multiLevelType w:val="multilevel"/>
    <w:tmpl w:val="B56438D8"/>
    <w:styleLink w:val="WW8Num16"/>
    <w:lvl w:ilvl="0">
      <w:start w:val="2"/>
      <w:numFmt w:val="decimal"/>
      <w:lvlText w:val="%1"/>
      <w:lvlJc w:val="left"/>
      <w:pPr>
        <w:ind w:left="360" w:hanging="360"/>
      </w:pPr>
    </w:lvl>
    <w:lvl w:ilvl="1">
      <w:start w:val="7"/>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48E6736"/>
    <w:multiLevelType w:val="multilevel"/>
    <w:tmpl w:val="A2645C6C"/>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39" w15:restartNumberingAfterBreak="0">
    <w:nsid w:val="6C1A7D28"/>
    <w:multiLevelType w:val="hybridMultilevel"/>
    <w:tmpl w:val="150E07AC"/>
    <w:lvl w:ilvl="0" w:tplc="D65AF6F8">
      <w:start w:val="1"/>
      <w:numFmt w:val="lowerLetter"/>
      <w:suff w:val="nothing"/>
      <w:lvlText w:val="%1)"/>
      <w:lvlJc w:val="left"/>
      <w:pPr>
        <w:ind w:left="22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F7C383B"/>
    <w:multiLevelType w:val="hybridMultilevel"/>
    <w:tmpl w:val="478090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BAF36AE"/>
    <w:multiLevelType w:val="multilevel"/>
    <w:tmpl w:val="F690ADCE"/>
    <w:lvl w:ilvl="0">
      <w:start w:val="6"/>
      <w:numFmt w:val="decimal"/>
      <w:lvlText w:val="%1"/>
      <w:lvlJc w:val="left"/>
      <w:pPr>
        <w:ind w:left="456" w:hanging="456"/>
      </w:pPr>
      <w:rPr>
        <w:rFonts w:hint="default"/>
        <w:b/>
      </w:rPr>
    </w:lvl>
    <w:lvl w:ilvl="1">
      <w:start w:val="16"/>
      <w:numFmt w:val="decimal"/>
      <w:lvlText w:val="%1.%2"/>
      <w:lvlJc w:val="left"/>
      <w:pPr>
        <w:ind w:left="456" w:hanging="456"/>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31"/>
  </w:num>
  <w:num w:numId="9">
    <w:abstractNumId w:val="32"/>
  </w:num>
  <w:num w:numId="1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9"/>
  </w:num>
  <w:num w:numId="13">
    <w:abstractNumId w:val="26"/>
  </w:num>
  <w:num w:numId="14">
    <w:abstractNumId w:val="19"/>
  </w:num>
  <w:num w:numId="15">
    <w:abstractNumId w:val="39"/>
  </w:num>
  <w:num w:numId="16">
    <w:abstractNumId w:val="36"/>
  </w:num>
  <w:num w:numId="17">
    <w:abstractNumId w:val="20"/>
  </w:num>
  <w:num w:numId="18">
    <w:abstractNumId w:val="22"/>
  </w:num>
  <w:num w:numId="19">
    <w:abstractNumId w:val="8"/>
  </w:num>
  <w:num w:numId="20">
    <w:abstractNumId w:val="40"/>
  </w:num>
  <w:num w:numId="21">
    <w:abstractNumId w:val="17"/>
  </w:num>
  <w:num w:numId="22">
    <w:abstractNumId w:val="7"/>
  </w:num>
  <w:num w:numId="23">
    <w:abstractNumId w:val="14"/>
  </w:num>
  <w:num w:numId="24">
    <w:abstractNumId w:val="11"/>
  </w:num>
  <w:num w:numId="25">
    <w:abstractNumId w:val="41"/>
  </w:num>
  <w:num w:numId="26">
    <w:abstractNumId w:val="13"/>
  </w:num>
  <w:num w:numId="27">
    <w:abstractNumId w:val="30"/>
  </w:num>
  <w:num w:numId="28">
    <w:abstractNumId w:val="24"/>
  </w:num>
  <w:num w:numId="29">
    <w:abstractNumId w:val="21"/>
  </w:num>
  <w:num w:numId="30">
    <w:abstractNumId w:val="9"/>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35"/>
  </w:num>
  <w:num w:numId="38">
    <w:abstractNumId w:val="25"/>
  </w:num>
  <w:num w:numId="39">
    <w:abstractNumId w:val="37"/>
  </w:num>
  <w:num w:numId="40">
    <w:abstractNumId w:val="25"/>
    <w:lvlOverride w:ilvl="0">
      <w:startOverride w:val="1"/>
    </w:lvlOverride>
  </w:num>
  <w:num w:numId="41">
    <w:abstractNumId w:val="27"/>
  </w:num>
  <w:num w:numId="42">
    <w:abstractNumId w:val="33"/>
  </w:num>
  <w:num w:numId="43">
    <w:abstractNumId w:val="15"/>
  </w:num>
  <w:num w:numId="44">
    <w:abstractNumId w:val="15"/>
    <w:lvlOverride w:ilvl="0">
      <w:startOverride w:val="1"/>
    </w:lvlOverride>
  </w:num>
  <w:num w:numId="45">
    <w:abstractNumId w:val="38"/>
  </w:num>
  <w:num w:numId="46">
    <w:abstractNumId w:val="34"/>
  </w:num>
  <w:num w:numId="47">
    <w:abstractNumId w:val="34"/>
    <w:lvlOverride w:ilvl="0">
      <w:startOverride w:val="1"/>
    </w:lvlOverride>
  </w:num>
  <w:num w:numId="48">
    <w:abstractNumId w:val="42"/>
  </w:num>
  <w:num w:numId="49">
    <w:abstractNumId w:val="23"/>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8z4kVOKe34qGs8jPUwF5vG7iVDHAc1XmfSjf8/pMXTytjpAHS6dGTwsFHaZPdmamTmwjYDdyKl9iKLbgVO9gEg==" w:salt="cgFqFin1mAjeA/YEbiW+hA=="/>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7CD"/>
    <w:rsid w:val="00000402"/>
    <w:rsid w:val="000018E8"/>
    <w:rsid w:val="00006686"/>
    <w:rsid w:val="00010257"/>
    <w:rsid w:val="00010515"/>
    <w:rsid w:val="00011E1F"/>
    <w:rsid w:val="00012B5F"/>
    <w:rsid w:val="00014294"/>
    <w:rsid w:val="00015C4B"/>
    <w:rsid w:val="0001687C"/>
    <w:rsid w:val="0001695A"/>
    <w:rsid w:val="00016BA0"/>
    <w:rsid w:val="000202FD"/>
    <w:rsid w:val="00021CE5"/>
    <w:rsid w:val="00023175"/>
    <w:rsid w:val="000238A3"/>
    <w:rsid w:val="00025B31"/>
    <w:rsid w:val="0002604E"/>
    <w:rsid w:val="00027E45"/>
    <w:rsid w:val="00030702"/>
    <w:rsid w:val="00031563"/>
    <w:rsid w:val="000319FC"/>
    <w:rsid w:val="000340BA"/>
    <w:rsid w:val="00034F97"/>
    <w:rsid w:val="00035174"/>
    <w:rsid w:val="00042D1B"/>
    <w:rsid w:val="000439C4"/>
    <w:rsid w:val="000459A2"/>
    <w:rsid w:val="00045F0C"/>
    <w:rsid w:val="0005175E"/>
    <w:rsid w:val="00051CE4"/>
    <w:rsid w:val="00053CB1"/>
    <w:rsid w:val="00053D92"/>
    <w:rsid w:val="0005477A"/>
    <w:rsid w:val="000575F4"/>
    <w:rsid w:val="00060835"/>
    <w:rsid w:val="00062B0C"/>
    <w:rsid w:val="00062DA8"/>
    <w:rsid w:val="00063375"/>
    <w:rsid w:val="00064647"/>
    <w:rsid w:val="00066BEB"/>
    <w:rsid w:val="000704B7"/>
    <w:rsid w:val="00071DFC"/>
    <w:rsid w:val="000743A3"/>
    <w:rsid w:val="00076ABF"/>
    <w:rsid w:val="00077768"/>
    <w:rsid w:val="000811BA"/>
    <w:rsid w:val="0008297A"/>
    <w:rsid w:val="00087BD0"/>
    <w:rsid w:val="00092138"/>
    <w:rsid w:val="00093E60"/>
    <w:rsid w:val="00094325"/>
    <w:rsid w:val="00094C49"/>
    <w:rsid w:val="00096D98"/>
    <w:rsid w:val="000A048F"/>
    <w:rsid w:val="000A0609"/>
    <w:rsid w:val="000A0A3F"/>
    <w:rsid w:val="000A16DE"/>
    <w:rsid w:val="000A2A04"/>
    <w:rsid w:val="000A33FB"/>
    <w:rsid w:val="000A4A8A"/>
    <w:rsid w:val="000A53C5"/>
    <w:rsid w:val="000A560B"/>
    <w:rsid w:val="000A5D17"/>
    <w:rsid w:val="000A6493"/>
    <w:rsid w:val="000B016F"/>
    <w:rsid w:val="000B0C3A"/>
    <w:rsid w:val="000B0DBD"/>
    <w:rsid w:val="000B2110"/>
    <w:rsid w:val="000B3BF5"/>
    <w:rsid w:val="000B6154"/>
    <w:rsid w:val="000B644A"/>
    <w:rsid w:val="000B7C5C"/>
    <w:rsid w:val="000C11E2"/>
    <w:rsid w:val="000C1F93"/>
    <w:rsid w:val="000C4F3A"/>
    <w:rsid w:val="000D268A"/>
    <w:rsid w:val="000D32F1"/>
    <w:rsid w:val="000D6E98"/>
    <w:rsid w:val="000D7964"/>
    <w:rsid w:val="000D7EC9"/>
    <w:rsid w:val="000E0E5A"/>
    <w:rsid w:val="000E2EDA"/>
    <w:rsid w:val="000E4DA5"/>
    <w:rsid w:val="000E5827"/>
    <w:rsid w:val="000E7265"/>
    <w:rsid w:val="000F2166"/>
    <w:rsid w:val="000F3A53"/>
    <w:rsid w:val="000F5FEC"/>
    <w:rsid w:val="000F6460"/>
    <w:rsid w:val="000F650B"/>
    <w:rsid w:val="000F6B69"/>
    <w:rsid w:val="000F7E03"/>
    <w:rsid w:val="00100B5B"/>
    <w:rsid w:val="00100E48"/>
    <w:rsid w:val="00101164"/>
    <w:rsid w:val="00101265"/>
    <w:rsid w:val="00102233"/>
    <w:rsid w:val="00105242"/>
    <w:rsid w:val="001067CD"/>
    <w:rsid w:val="0010728A"/>
    <w:rsid w:val="00107EC4"/>
    <w:rsid w:val="0011258D"/>
    <w:rsid w:val="00112FE6"/>
    <w:rsid w:val="001137C8"/>
    <w:rsid w:val="00115E91"/>
    <w:rsid w:val="001170CB"/>
    <w:rsid w:val="001205FE"/>
    <w:rsid w:val="00121C63"/>
    <w:rsid w:val="00122B8C"/>
    <w:rsid w:val="00125FE9"/>
    <w:rsid w:val="00126896"/>
    <w:rsid w:val="001274AD"/>
    <w:rsid w:val="00130129"/>
    <w:rsid w:val="0013179E"/>
    <w:rsid w:val="00134093"/>
    <w:rsid w:val="00134322"/>
    <w:rsid w:val="0013781F"/>
    <w:rsid w:val="0014081C"/>
    <w:rsid w:val="00141A62"/>
    <w:rsid w:val="00144EFD"/>
    <w:rsid w:val="00152127"/>
    <w:rsid w:val="00152495"/>
    <w:rsid w:val="0015790D"/>
    <w:rsid w:val="001603D4"/>
    <w:rsid w:val="00161735"/>
    <w:rsid w:val="00162148"/>
    <w:rsid w:val="00162542"/>
    <w:rsid w:val="00163DE3"/>
    <w:rsid w:val="001643D6"/>
    <w:rsid w:val="00165D06"/>
    <w:rsid w:val="00166542"/>
    <w:rsid w:val="00167DED"/>
    <w:rsid w:val="00172B31"/>
    <w:rsid w:val="00172E1A"/>
    <w:rsid w:val="00174906"/>
    <w:rsid w:val="00174C72"/>
    <w:rsid w:val="00183AF5"/>
    <w:rsid w:val="0018507B"/>
    <w:rsid w:val="00185531"/>
    <w:rsid w:val="0018670E"/>
    <w:rsid w:val="001878D5"/>
    <w:rsid w:val="00187C1D"/>
    <w:rsid w:val="00187F73"/>
    <w:rsid w:val="001913CA"/>
    <w:rsid w:val="00192858"/>
    <w:rsid w:val="00195EE2"/>
    <w:rsid w:val="001976A8"/>
    <w:rsid w:val="001A02C8"/>
    <w:rsid w:val="001A14B2"/>
    <w:rsid w:val="001A250B"/>
    <w:rsid w:val="001A2B0D"/>
    <w:rsid w:val="001A2C14"/>
    <w:rsid w:val="001A6373"/>
    <w:rsid w:val="001A7931"/>
    <w:rsid w:val="001B157E"/>
    <w:rsid w:val="001B1658"/>
    <w:rsid w:val="001B1DAE"/>
    <w:rsid w:val="001B213F"/>
    <w:rsid w:val="001B2C44"/>
    <w:rsid w:val="001B3094"/>
    <w:rsid w:val="001B6916"/>
    <w:rsid w:val="001B6920"/>
    <w:rsid w:val="001B6EEC"/>
    <w:rsid w:val="001B79F4"/>
    <w:rsid w:val="001C1B3E"/>
    <w:rsid w:val="001C398B"/>
    <w:rsid w:val="001C4616"/>
    <w:rsid w:val="001C4BAF"/>
    <w:rsid w:val="001C5EFF"/>
    <w:rsid w:val="001C6510"/>
    <w:rsid w:val="001C690D"/>
    <w:rsid w:val="001C6B73"/>
    <w:rsid w:val="001D52FC"/>
    <w:rsid w:val="001D6447"/>
    <w:rsid w:val="001D7EC9"/>
    <w:rsid w:val="001E055E"/>
    <w:rsid w:val="001E0FE6"/>
    <w:rsid w:val="001E100C"/>
    <w:rsid w:val="001E1950"/>
    <w:rsid w:val="001E275F"/>
    <w:rsid w:val="001E2A3E"/>
    <w:rsid w:val="001E3094"/>
    <w:rsid w:val="001E30EC"/>
    <w:rsid w:val="001E5053"/>
    <w:rsid w:val="001F466A"/>
    <w:rsid w:val="001F4DB5"/>
    <w:rsid w:val="001F64A5"/>
    <w:rsid w:val="001F78BE"/>
    <w:rsid w:val="00203D12"/>
    <w:rsid w:val="00205BD1"/>
    <w:rsid w:val="00205D15"/>
    <w:rsid w:val="0021045F"/>
    <w:rsid w:val="00214F0B"/>
    <w:rsid w:val="0021667D"/>
    <w:rsid w:val="0021726E"/>
    <w:rsid w:val="00217440"/>
    <w:rsid w:val="0022017E"/>
    <w:rsid w:val="002202BE"/>
    <w:rsid w:val="00222B49"/>
    <w:rsid w:val="00224117"/>
    <w:rsid w:val="00226982"/>
    <w:rsid w:val="00226D04"/>
    <w:rsid w:val="002272CB"/>
    <w:rsid w:val="00230420"/>
    <w:rsid w:val="00232A2C"/>
    <w:rsid w:val="00236503"/>
    <w:rsid w:val="00236AB1"/>
    <w:rsid w:val="00240FEE"/>
    <w:rsid w:val="00241D77"/>
    <w:rsid w:val="00242B4E"/>
    <w:rsid w:val="00245D1A"/>
    <w:rsid w:val="00246153"/>
    <w:rsid w:val="002522A2"/>
    <w:rsid w:val="00252415"/>
    <w:rsid w:val="00256007"/>
    <w:rsid w:val="002606D0"/>
    <w:rsid w:val="0026207F"/>
    <w:rsid w:val="002650E0"/>
    <w:rsid w:val="002657FC"/>
    <w:rsid w:val="0026583E"/>
    <w:rsid w:val="0026599E"/>
    <w:rsid w:val="00265FE7"/>
    <w:rsid w:val="0026699F"/>
    <w:rsid w:val="002675DF"/>
    <w:rsid w:val="00267B4C"/>
    <w:rsid w:val="00267EA0"/>
    <w:rsid w:val="002710BC"/>
    <w:rsid w:val="00272279"/>
    <w:rsid w:val="0027293B"/>
    <w:rsid w:val="00273517"/>
    <w:rsid w:val="002739BF"/>
    <w:rsid w:val="00273AA7"/>
    <w:rsid w:val="00276033"/>
    <w:rsid w:val="00276D21"/>
    <w:rsid w:val="00277199"/>
    <w:rsid w:val="002776F4"/>
    <w:rsid w:val="002833E0"/>
    <w:rsid w:val="00285470"/>
    <w:rsid w:val="00285F7A"/>
    <w:rsid w:val="00286579"/>
    <w:rsid w:val="0029015E"/>
    <w:rsid w:val="002903D4"/>
    <w:rsid w:val="002964D7"/>
    <w:rsid w:val="00296519"/>
    <w:rsid w:val="002965DE"/>
    <w:rsid w:val="00297A85"/>
    <w:rsid w:val="002A1876"/>
    <w:rsid w:val="002A3097"/>
    <w:rsid w:val="002A3874"/>
    <w:rsid w:val="002A55BB"/>
    <w:rsid w:val="002A70AF"/>
    <w:rsid w:val="002A7770"/>
    <w:rsid w:val="002B0F5B"/>
    <w:rsid w:val="002B1A99"/>
    <w:rsid w:val="002B6483"/>
    <w:rsid w:val="002B71ED"/>
    <w:rsid w:val="002C04FC"/>
    <w:rsid w:val="002C10B5"/>
    <w:rsid w:val="002C1F44"/>
    <w:rsid w:val="002C29C9"/>
    <w:rsid w:val="002C3FE1"/>
    <w:rsid w:val="002C43FD"/>
    <w:rsid w:val="002C4405"/>
    <w:rsid w:val="002C4E68"/>
    <w:rsid w:val="002C5A57"/>
    <w:rsid w:val="002C63F3"/>
    <w:rsid w:val="002C65AA"/>
    <w:rsid w:val="002C795F"/>
    <w:rsid w:val="002D2E3E"/>
    <w:rsid w:val="002D5D87"/>
    <w:rsid w:val="002D7A21"/>
    <w:rsid w:val="002E2C39"/>
    <w:rsid w:val="002E3509"/>
    <w:rsid w:val="002E4053"/>
    <w:rsid w:val="002E73AE"/>
    <w:rsid w:val="002F012D"/>
    <w:rsid w:val="002F0ADE"/>
    <w:rsid w:val="002F1374"/>
    <w:rsid w:val="002F1918"/>
    <w:rsid w:val="002F48D8"/>
    <w:rsid w:val="002F5C8E"/>
    <w:rsid w:val="003020A5"/>
    <w:rsid w:val="00302A90"/>
    <w:rsid w:val="003033CF"/>
    <w:rsid w:val="003063C9"/>
    <w:rsid w:val="00306604"/>
    <w:rsid w:val="00307D08"/>
    <w:rsid w:val="0031058A"/>
    <w:rsid w:val="00311398"/>
    <w:rsid w:val="003118BA"/>
    <w:rsid w:val="0031252A"/>
    <w:rsid w:val="00312EB4"/>
    <w:rsid w:val="00313237"/>
    <w:rsid w:val="003147A4"/>
    <w:rsid w:val="00316E79"/>
    <w:rsid w:val="00316FEF"/>
    <w:rsid w:val="00322E8D"/>
    <w:rsid w:val="00324CDE"/>
    <w:rsid w:val="00324FC3"/>
    <w:rsid w:val="00327204"/>
    <w:rsid w:val="00327EB9"/>
    <w:rsid w:val="003319F2"/>
    <w:rsid w:val="00333705"/>
    <w:rsid w:val="00334F63"/>
    <w:rsid w:val="00336A99"/>
    <w:rsid w:val="003400E7"/>
    <w:rsid w:val="00340892"/>
    <w:rsid w:val="0034287B"/>
    <w:rsid w:val="00342EE2"/>
    <w:rsid w:val="00345209"/>
    <w:rsid w:val="003465A3"/>
    <w:rsid w:val="00351275"/>
    <w:rsid w:val="0035136A"/>
    <w:rsid w:val="00351FFA"/>
    <w:rsid w:val="00352D22"/>
    <w:rsid w:val="0035613F"/>
    <w:rsid w:val="0036342B"/>
    <w:rsid w:val="00365F58"/>
    <w:rsid w:val="0036634C"/>
    <w:rsid w:val="003706B8"/>
    <w:rsid w:val="0037213B"/>
    <w:rsid w:val="00375CAA"/>
    <w:rsid w:val="0038058E"/>
    <w:rsid w:val="00381C57"/>
    <w:rsid w:val="00382317"/>
    <w:rsid w:val="0038381B"/>
    <w:rsid w:val="00384368"/>
    <w:rsid w:val="00390D7A"/>
    <w:rsid w:val="00392EB9"/>
    <w:rsid w:val="0039351A"/>
    <w:rsid w:val="003937AD"/>
    <w:rsid w:val="00393D79"/>
    <w:rsid w:val="00395100"/>
    <w:rsid w:val="0039682A"/>
    <w:rsid w:val="00396F2F"/>
    <w:rsid w:val="003A133E"/>
    <w:rsid w:val="003A16C8"/>
    <w:rsid w:val="003A2916"/>
    <w:rsid w:val="003A3C50"/>
    <w:rsid w:val="003A480F"/>
    <w:rsid w:val="003A50AC"/>
    <w:rsid w:val="003A52AF"/>
    <w:rsid w:val="003A63C0"/>
    <w:rsid w:val="003A69CF"/>
    <w:rsid w:val="003A76E5"/>
    <w:rsid w:val="003B1A4E"/>
    <w:rsid w:val="003B1AD1"/>
    <w:rsid w:val="003B2183"/>
    <w:rsid w:val="003B3188"/>
    <w:rsid w:val="003B386B"/>
    <w:rsid w:val="003C100F"/>
    <w:rsid w:val="003C11F1"/>
    <w:rsid w:val="003C1C3A"/>
    <w:rsid w:val="003C3963"/>
    <w:rsid w:val="003C5A2F"/>
    <w:rsid w:val="003C65F6"/>
    <w:rsid w:val="003C7731"/>
    <w:rsid w:val="003D1790"/>
    <w:rsid w:val="003D22C1"/>
    <w:rsid w:val="003D340C"/>
    <w:rsid w:val="003D37D7"/>
    <w:rsid w:val="003D3915"/>
    <w:rsid w:val="003D3A11"/>
    <w:rsid w:val="003D3A5F"/>
    <w:rsid w:val="003D4C57"/>
    <w:rsid w:val="003D4DA3"/>
    <w:rsid w:val="003D4DDF"/>
    <w:rsid w:val="003D77B0"/>
    <w:rsid w:val="003E0BA7"/>
    <w:rsid w:val="003E3153"/>
    <w:rsid w:val="003E3AD8"/>
    <w:rsid w:val="003E6E21"/>
    <w:rsid w:val="003F0E2E"/>
    <w:rsid w:val="003F2B91"/>
    <w:rsid w:val="003F35CB"/>
    <w:rsid w:val="003F422C"/>
    <w:rsid w:val="003F42C8"/>
    <w:rsid w:val="003F5E83"/>
    <w:rsid w:val="003F6413"/>
    <w:rsid w:val="00401791"/>
    <w:rsid w:val="00401D81"/>
    <w:rsid w:val="00402966"/>
    <w:rsid w:val="0040457C"/>
    <w:rsid w:val="00405A2B"/>
    <w:rsid w:val="00407E4C"/>
    <w:rsid w:val="004128C5"/>
    <w:rsid w:val="00413EB1"/>
    <w:rsid w:val="00413F65"/>
    <w:rsid w:val="00414503"/>
    <w:rsid w:val="00416245"/>
    <w:rsid w:val="00417C09"/>
    <w:rsid w:val="00422A07"/>
    <w:rsid w:val="00425C43"/>
    <w:rsid w:val="00426CBB"/>
    <w:rsid w:val="00426FBD"/>
    <w:rsid w:val="0043017C"/>
    <w:rsid w:val="0043099C"/>
    <w:rsid w:val="004328FA"/>
    <w:rsid w:val="00433881"/>
    <w:rsid w:val="00436259"/>
    <w:rsid w:val="004363DA"/>
    <w:rsid w:val="00436C76"/>
    <w:rsid w:val="00437CBD"/>
    <w:rsid w:val="00440F0B"/>
    <w:rsid w:val="00442805"/>
    <w:rsid w:val="00443681"/>
    <w:rsid w:val="00443CE9"/>
    <w:rsid w:val="0044434E"/>
    <w:rsid w:val="00444AE0"/>
    <w:rsid w:val="00445D5A"/>
    <w:rsid w:val="004462CC"/>
    <w:rsid w:val="0044633C"/>
    <w:rsid w:val="00447D88"/>
    <w:rsid w:val="004533C5"/>
    <w:rsid w:val="00454CFD"/>
    <w:rsid w:val="00455637"/>
    <w:rsid w:val="00460799"/>
    <w:rsid w:val="00460BE3"/>
    <w:rsid w:val="004615A2"/>
    <w:rsid w:val="0046364B"/>
    <w:rsid w:val="004645EC"/>
    <w:rsid w:val="004664B9"/>
    <w:rsid w:val="0046681F"/>
    <w:rsid w:val="00471184"/>
    <w:rsid w:val="004719BF"/>
    <w:rsid w:val="00474DFF"/>
    <w:rsid w:val="00475676"/>
    <w:rsid w:val="004761D1"/>
    <w:rsid w:val="00476923"/>
    <w:rsid w:val="00476E90"/>
    <w:rsid w:val="004806B9"/>
    <w:rsid w:val="00483B61"/>
    <w:rsid w:val="00484832"/>
    <w:rsid w:val="00484B79"/>
    <w:rsid w:val="004859AA"/>
    <w:rsid w:val="00485F1B"/>
    <w:rsid w:val="004878E4"/>
    <w:rsid w:val="0049159B"/>
    <w:rsid w:val="004929B7"/>
    <w:rsid w:val="00493305"/>
    <w:rsid w:val="00493B61"/>
    <w:rsid w:val="00494494"/>
    <w:rsid w:val="0049755E"/>
    <w:rsid w:val="004A2D6B"/>
    <w:rsid w:val="004A4080"/>
    <w:rsid w:val="004A5EC4"/>
    <w:rsid w:val="004A6879"/>
    <w:rsid w:val="004A7881"/>
    <w:rsid w:val="004B2411"/>
    <w:rsid w:val="004B2F0B"/>
    <w:rsid w:val="004B304C"/>
    <w:rsid w:val="004B3879"/>
    <w:rsid w:val="004B38EF"/>
    <w:rsid w:val="004B3B02"/>
    <w:rsid w:val="004B4068"/>
    <w:rsid w:val="004B4FB6"/>
    <w:rsid w:val="004B5EFA"/>
    <w:rsid w:val="004B6B91"/>
    <w:rsid w:val="004C24F0"/>
    <w:rsid w:val="004C27E8"/>
    <w:rsid w:val="004C3FB5"/>
    <w:rsid w:val="004C7095"/>
    <w:rsid w:val="004C7CB4"/>
    <w:rsid w:val="004D0683"/>
    <w:rsid w:val="004D25B8"/>
    <w:rsid w:val="004D5A5C"/>
    <w:rsid w:val="004E2642"/>
    <w:rsid w:val="004E368C"/>
    <w:rsid w:val="004F0D8A"/>
    <w:rsid w:val="004F1924"/>
    <w:rsid w:val="004F2130"/>
    <w:rsid w:val="004F221F"/>
    <w:rsid w:val="004F400D"/>
    <w:rsid w:val="004F44A9"/>
    <w:rsid w:val="004F7200"/>
    <w:rsid w:val="004F7F1B"/>
    <w:rsid w:val="005003D3"/>
    <w:rsid w:val="00502C7A"/>
    <w:rsid w:val="00504D0F"/>
    <w:rsid w:val="00505FC1"/>
    <w:rsid w:val="005117AE"/>
    <w:rsid w:val="0051325F"/>
    <w:rsid w:val="00513F85"/>
    <w:rsid w:val="00514862"/>
    <w:rsid w:val="005157C8"/>
    <w:rsid w:val="00515B34"/>
    <w:rsid w:val="00515F41"/>
    <w:rsid w:val="00517187"/>
    <w:rsid w:val="00517489"/>
    <w:rsid w:val="0052234C"/>
    <w:rsid w:val="00522D73"/>
    <w:rsid w:val="0052626C"/>
    <w:rsid w:val="00527FDB"/>
    <w:rsid w:val="005324B1"/>
    <w:rsid w:val="005361EE"/>
    <w:rsid w:val="005365E1"/>
    <w:rsid w:val="0053776F"/>
    <w:rsid w:val="00541F77"/>
    <w:rsid w:val="00541F7E"/>
    <w:rsid w:val="005437FA"/>
    <w:rsid w:val="00544A52"/>
    <w:rsid w:val="005462B6"/>
    <w:rsid w:val="005468DB"/>
    <w:rsid w:val="0055045D"/>
    <w:rsid w:val="00550E93"/>
    <w:rsid w:val="00553300"/>
    <w:rsid w:val="00554467"/>
    <w:rsid w:val="00555159"/>
    <w:rsid w:val="00555935"/>
    <w:rsid w:val="00555B65"/>
    <w:rsid w:val="00557504"/>
    <w:rsid w:val="00562D3A"/>
    <w:rsid w:val="00563CDB"/>
    <w:rsid w:val="0056756F"/>
    <w:rsid w:val="00571267"/>
    <w:rsid w:val="00573D3D"/>
    <w:rsid w:val="005740D0"/>
    <w:rsid w:val="005747B0"/>
    <w:rsid w:val="00576786"/>
    <w:rsid w:val="00576EC7"/>
    <w:rsid w:val="005804EE"/>
    <w:rsid w:val="00580AB0"/>
    <w:rsid w:val="00582199"/>
    <w:rsid w:val="00584B75"/>
    <w:rsid w:val="00584E41"/>
    <w:rsid w:val="00587E2B"/>
    <w:rsid w:val="00591A28"/>
    <w:rsid w:val="00592102"/>
    <w:rsid w:val="00592B9F"/>
    <w:rsid w:val="00594142"/>
    <w:rsid w:val="0059679C"/>
    <w:rsid w:val="0059691B"/>
    <w:rsid w:val="00596C51"/>
    <w:rsid w:val="005A096F"/>
    <w:rsid w:val="005A0A7D"/>
    <w:rsid w:val="005A2F15"/>
    <w:rsid w:val="005A3534"/>
    <w:rsid w:val="005A3783"/>
    <w:rsid w:val="005A54CC"/>
    <w:rsid w:val="005A5540"/>
    <w:rsid w:val="005A5622"/>
    <w:rsid w:val="005A7CB7"/>
    <w:rsid w:val="005B198A"/>
    <w:rsid w:val="005B3E7B"/>
    <w:rsid w:val="005B3F5C"/>
    <w:rsid w:val="005B43F8"/>
    <w:rsid w:val="005B5024"/>
    <w:rsid w:val="005B66FE"/>
    <w:rsid w:val="005C00DB"/>
    <w:rsid w:val="005C34A3"/>
    <w:rsid w:val="005C359B"/>
    <w:rsid w:val="005C532F"/>
    <w:rsid w:val="005C6266"/>
    <w:rsid w:val="005C632A"/>
    <w:rsid w:val="005D09C0"/>
    <w:rsid w:val="005D0BC5"/>
    <w:rsid w:val="005D1B1E"/>
    <w:rsid w:val="005D2004"/>
    <w:rsid w:val="005D2741"/>
    <w:rsid w:val="005D29DF"/>
    <w:rsid w:val="005D35DE"/>
    <w:rsid w:val="005D7AE2"/>
    <w:rsid w:val="005E1345"/>
    <w:rsid w:val="005E1A27"/>
    <w:rsid w:val="005E1F94"/>
    <w:rsid w:val="005E348D"/>
    <w:rsid w:val="005E36E0"/>
    <w:rsid w:val="005E619D"/>
    <w:rsid w:val="005E7040"/>
    <w:rsid w:val="005F047E"/>
    <w:rsid w:val="005F2158"/>
    <w:rsid w:val="005F2C48"/>
    <w:rsid w:val="005F4D81"/>
    <w:rsid w:val="005F64A8"/>
    <w:rsid w:val="00602D44"/>
    <w:rsid w:val="00603D5F"/>
    <w:rsid w:val="0060491A"/>
    <w:rsid w:val="0060507A"/>
    <w:rsid w:val="00605D5B"/>
    <w:rsid w:val="00606A71"/>
    <w:rsid w:val="00610098"/>
    <w:rsid w:val="006113BE"/>
    <w:rsid w:val="00611D38"/>
    <w:rsid w:val="00612530"/>
    <w:rsid w:val="00612AB2"/>
    <w:rsid w:val="00612EFF"/>
    <w:rsid w:val="00614E2C"/>
    <w:rsid w:val="00615A83"/>
    <w:rsid w:val="006208B8"/>
    <w:rsid w:val="00620C28"/>
    <w:rsid w:val="006217A9"/>
    <w:rsid w:val="006221AE"/>
    <w:rsid w:val="00623E0B"/>
    <w:rsid w:val="00625D92"/>
    <w:rsid w:val="006264DC"/>
    <w:rsid w:val="00627CAC"/>
    <w:rsid w:val="00627D38"/>
    <w:rsid w:val="0063267B"/>
    <w:rsid w:val="0063341C"/>
    <w:rsid w:val="00633D7F"/>
    <w:rsid w:val="00635961"/>
    <w:rsid w:val="00640369"/>
    <w:rsid w:val="00641BD4"/>
    <w:rsid w:val="0064264D"/>
    <w:rsid w:val="00642E85"/>
    <w:rsid w:val="00643D31"/>
    <w:rsid w:val="00647297"/>
    <w:rsid w:val="006523CE"/>
    <w:rsid w:val="0065409F"/>
    <w:rsid w:val="006607B6"/>
    <w:rsid w:val="00660BFD"/>
    <w:rsid w:val="00660E9B"/>
    <w:rsid w:val="00661F17"/>
    <w:rsid w:val="0066498F"/>
    <w:rsid w:val="006650CF"/>
    <w:rsid w:val="00666438"/>
    <w:rsid w:val="00666E8E"/>
    <w:rsid w:val="00667D4C"/>
    <w:rsid w:val="006706BC"/>
    <w:rsid w:val="00670BAB"/>
    <w:rsid w:val="00670EB5"/>
    <w:rsid w:val="00673D20"/>
    <w:rsid w:val="0067403D"/>
    <w:rsid w:val="00675C56"/>
    <w:rsid w:val="006775C7"/>
    <w:rsid w:val="00677AB5"/>
    <w:rsid w:val="00682BB0"/>
    <w:rsid w:val="00683F9B"/>
    <w:rsid w:val="0068599A"/>
    <w:rsid w:val="00685B28"/>
    <w:rsid w:val="006908F4"/>
    <w:rsid w:val="006918BC"/>
    <w:rsid w:val="00694465"/>
    <w:rsid w:val="00696845"/>
    <w:rsid w:val="006A091D"/>
    <w:rsid w:val="006A0C0C"/>
    <w:rsid w:val="006A13F0"/>
    <w:rsid w:val="006A250A"/>
    <w:rsid w:val="006A30D5"/>
    <w:rsid w:val="006A4851"/>
    <w:rsid w:val="006A5B42"/>
    <w:rsid w:val="006B0C61"/>
    <w:rsid w:val="006B2980"/>
    <w:rsid w:val="006B2F4A"/>
    <w:rsid w:val="006B40B2"/>
    <w:rsid w:val="006B65FC"/>
    <w:rsid w:val="006B75B2"/>
    <w:rsid w:val="006C03FA"/>
    <w:rsid w:val="006C13E1"/>
    <w:rsid w:val="006C1A9C"/>
    <w:rsid w:val="006C1BBE"/>
    <w:rsid w:val="006C1FA2"/>
    <w:rsid w:val="006C2EA5"/>
    <w:rsid w:val="006C3294"/>
    <w:rsid w:val="006C344F"/>
    <w:rsid w:val="006C37D2"/>
    <w:rsid w:val="006C38AD"/>
    <w:rsid w:val="006C439A"/>
    <w:rsid w:val="006C5BAF"/>
    <w:rsid w:val="006D0627"/>
    <w:rsid w:val="006D2D06"/>
    <w:rsid w:val="006D470E"/>
    <w:rsid w:val="006D651F"/>
    <w:rsid w:val="006D67E1"/>
    <w:rsid w:val="006D7878"/>
    <w:rsid w:val="006E1E74"/>
    <w:rsid w:val="006E26A5"/>
    <w:rsid w:val="006E3D1A"/>
    <w:rsid w:val="006E7FC5"/>
    <w:rsid w:val="006F218B"/>
    <w:rsid w:val="006F2B20"/>
    <w:rsid w:val="006F2EFC"/>
    <w:rsid w:val="006F4B73"/>
    <w:rsid w:val="006F4E9E"/>
    <w:rsid w:val="0070153B"/>
    <w:rsid w:val="00702CFD"/>
    <w:rsid w:val="007036C7"/>
    <w:rsid w:val="00703B0C"/>
    <w:rsid w:val="00704F78"/>
    <w:rsid w:val="00706EDC"/>
    <w:rsid w:val="00711054"/>
    <w:rsid w:val="00713010"/>
    <w:rsid w:val="007143A4"/>
    <w:rsid w:val="0071461B"/>
    <w:rsid w:val="00714D5A"/>
    <w:rsid w:val="0071741C"/>
    <w:rsid w:val="0072079D"/>
    <w:rsid w:val="00720A77"/>
    <w:rsid w:val="00720B19"/>
    <w:rsid w:val="007215B9"/>
    <w:rsid w:val="007230B7"/>
    <w:rsid w:val="00724079"/>
    <w:rsid w:val="0072477A"/>
    <w:rsid w:val="007254C3"/>
    <w:rsid w:val="007279DD"/>
    <w:rsid w:val="00727DA6"/>
    <w:rsid w:val="007311FE"/>
    <w:rsid w:val="007312F3"/>
    <w:rsid w:val="00731AC2"/>
    <w:rsid w:val="00734045"/>
    <w:rsid w:val="007369D7"/>
    <w:rsid w:val="007403C3"/>
    <w:rsid w:val="00740D4C"/>
    <w:rsid w:val="00743FA6"/>
    <w:rsid w:val="007474E9"/>
    <w:rsid w:val="00747862"/>
    <w:rsid w:val="00751902"/>
    <w:rsid w:val="00752FCB"/>
    <w:rsid w:val="0075463E"/>
    <w:rsid w:val="0075561C"/>
    <w:rsid w:val="0075721E"/>
    <w:rsid w:val="007579EA"/>
    <w:rsid w:val="00757C21"/>
    <w:rsid w:val="00757F63"/>
    <w:rsid w:val="0076023B"/>
    <w:rsid w:val="00763F68"/>
    <w:rsid w:val="00764B36"/>
    <w:rsid w:val="00764BD2"/>
    <w:rsid w:val="00767B52"/>
    <w:rsid w:val="0077372B"/>
    <w:rsid w:val="0077426F"/>
    <w:rsid w:val="00775FC4"/>
    <w:rsid w:val="00777297"/>
    <w:rsid w:val="0077749C"/>
    <w:rsid w:val="00777695"/>
    <w:rsid w:val="0078171F"/>
    <w:rsid w:val="00782045"/>
    <w:rsid w:val="00782747"/>
    <w:rsid w:val="0078575B"/>
    <w:rsid w:val="00785DBC"/>
    <w:rsid w:val="0078683C"/>
    <w:rsid w:val="00786C69"/>
    <w:rsid w:val="007873E5"/>
    <w:rsid w:val="0078777C"/>
    <w:rsid w:val="007903B5"/>
    <w:rsid w:val="0079202B"/>
    <w:rsid w:val="00792F52"/>
    <w:rsid w:val="00793DDF"/>
    <w:rsid w:val="00794A2D"/>
    <w:rsid w:val="007A0A1D"/>
    <w:rsid w:val="007A5AE4"/>
    <w:rsid w:val="007A6CEC"/>
    <w:rsid w:val="007B27D8"/>
    <w:rsid w:val="007B57E3"/>
    <w:rsid w:val="007B6271"/>
    <w:rsid w:val="007B6552"/>
    <w:rsid w:val="007B70DA"/>
    <w:rsid w:val="007B72BB"/>
    <w:rsid w:val="007B76C8"/>
    <w:rsid w:val="007C069D"/>
    <w:rsid w:val="007C201F"/>
    <w:rsid w:val="007C28F5"/>
    <w:rsid w:val="007C374E"/>
    <w:rsid w:val="007C3F2B"/>
    <w:rsid w:val="007C7A6A"/>
    <w:rsid w:val="007E28AC"/>
    <w:rsid w:val="007E5A09"/>
    <w:rsid w:val="007E68A9"/>
    <w:rsid w:val="007E7A38"/>
    <w:rsid w:val="007F1C17"/>
    <w:rsid w:val="007F2307"/>
    <w:rsid w:val="007F28E4"/>
    <w:rsid w:val="007F29EA"/>
    <w:rsid w:val="007F579C"/>
    <w:rsid w:val="007F5AEA"/>
    <w:rsid w:val="007F5DEF"/>
    <w:rsid w:val="007F6AA1"/>
    <w:rsid w:val="008041BD"/>
    <w:rsid w:val="00805393"/>
    <w:rsid w:val="00805759"/>
    <w:rsid w:val="0080648A"/>
    <w:rsid w:val="0080692C"/>
    <w:rsid w:val="00807F6A"/>
    <w:rsid w:val="00810C54"/>
    <w:rsid w:val="0081520C"/>
    <w:rsid w:val="0081547D"/>
    <w:rsid w:val="00820D45"/>
    <w:rsid w:val="00820DB3"/>
    <w:rsid w:val="0082159C"/>
    <w:rsid w:val="00821DED"/>
    <w:rsid w:val="008242EB"/>
    <w:rsid w:val="008249F6"/>
    <w:rsid w:val="00825C7D"/>
    <w:rsid w:val="008264F7"/>
    <w:rsid w:val="00827A3F"/>
    <w:rsid w:val="00831784"/>
    <w:rsid w:val="008324D3"/>
    <w:rsid w:val="0083306B"/>
    <w:rsid w:val="008348FF"/>
    <w:rsid w:val="00840D3E"/>
    <w:rsid w:val="008418B9"/>
    <w:rsid w:val="00841D43"/>
    <w:rsid w:val="008420E8"/>
    <w:rsid w:val="00845733"/>
    <w:rsid w:val="00845C48"/>
    <w:rsid w:val="008509B7"/>
    <w:rsid w:val="00850E51"/>
    <w:rsid w:val="008561FB"/>
    <w:rsid w:val="0085654A"/>
    <w:rsid w:val="00861938"/>
    <w:rsid w:val="0086272A"/>
    <w:rsid w:val="00862BEE"/>
    <w:rsid w:val="008720A2"/>
    <w:rsid w:val="00874643"/>
    <w:rsid w:val="0087691B"/>
    <w:rsid w:val="00880366"/>
    <w:rsid w:val="00882799"/>
    <w:rsid w:val="00883101"/>
    <w:rsid w:val="0088338F"/>
    <w:rsid w:val="00884239"/>
    <w:rsid w:val="0088715B"/>
    <w:rsid w:val="00891C5B"/>
    <w:rsid w:val="00893290"/>
    <w:rsid w:val="00893A08"/>
    <w:rsid w:val="00894444"/>
    <w:rsid w:val="00897808"/>
    <w:rsid w:val="00897A10"/>
    <w:rsid w:val="008A3A65"/>
    <w:rsid w:val="008A4673"/>
    <w:rsid w:val="008A4C7D"/>
    <w:rsid w:val="008A57E6"/>
    <w:rsid w:val="008A65AB"/>
    <w:rsid w:val="008B0B5D"/>
    <w:rsid w:val="008B33FA"/>
    <w:rsid w:val="008B572D"/>
    <w:rsid w:val="008B6891"/>
    <w:rsid w:val="008B6B47"/>
    <w:rsid w:val="008C081F"/>
    <w:rsid w:val="008C21B1"/>
    <w:rsid w:val="008C7E9E"/>
    <w:rsid w:val="008D0394"/>
    <w:rsid w:val="008D24F2"/>
    <w:rsid w:val="008D3180"/>
    <w:rsid w:val="008D3636"/>
    <w:rsid w:val="008D4ED0"/>
    <w:rsid w:val="008D6A0D"/>
    <w:rsid w:val="008E04C8"/>
    <w:rsid w:val="008E1513"/>
    <w:rsid w:val="008E37AC"/>
    <w:rsid w:val="008E5510"/>
    <w:rsid w:val="008E6B68"/>
    <w:rsid w:val="008F09F8"/>
    <w:rsid w:val="008F1F43"/>
    <w:rsid w:val="008F4D85"/>
    <w:rsid w:val="008F74AE"/>
    <w:rsid w:val="009008FC"/>
    <w:rsid w:val="0090167C"/>
    <w:rsid w:val="0090179D"/>
    <w:rsid w:val="00902B77"/>
    <w:rsid w:val="00903764"/>
    <w:rsid w:val="009067AC"/>
    <w:rsid w:val="00907F6F"/>
    <w:rsid w:val="009123B5"/>
    <w:rsid w:val="00913BBA"/>
    <w:rsid w:val="00915397"/>
    <w:rsid w:val="0091539A"/>
    <w:rsid w:val="00915952"/>
    <w:rsid w:val="00923169"/>
    <w:rsid w:val="00924989"/>
    <w:rsid w:val="00926AEA"/>
    <w:rsid w:val="009272D9"/>
    <w:rsid w:val="00931048"/>
    <w:rsid w:val="00931C93"/>
    <w:rsid w:val="009326B2"/>
    <w:rsid w:val="009343CA"/>
    <w:rsid w:val="00934BC8"/>
    <w:rsid w:val="009364D4"/>
    <w:rsid w:val="00936DC6"/>
    <w:rsid w:val="009375C5"/>
    <w:rsid w:val="00937611"/>
    <w:rsid w:val="0094001B"/>
    <w:rsid w:val="00940A75"/>
    <w:rsid w:val="00940E11"/>
    <w:rsid w:val="00941E43"/>
    <w:rsid w:val="00941E70"/>
    <w:rsid w:val="00943124"/>
    <w:rsid w:val="00943759"/>
    <w:rsid w:val="0094430E"/>
    <w:rsid w:val="00945469"/>
    <w:rsid w:val="00945622"/>
    <w:rsid w:val="00945FFE"/>
    <w:rsid w:val="0094662C"/>
    <w:rsid w:val="00946656"/>
    <w:rsid w:val="009469D1"/>
    <w:rsid w:val="00946CD6"/>
    <w:rsid w:val="00946E17"/>
    <w:rsid w:val="00947721"/>
    <w:rsid w:val="00947EC0"/>
    <w:rsid w:val="0095006A"/>
    <w:rsid w:val="00951155"/>
    <w:rsid w:val="0095278D"/>
    <w:rsid w:val="00954841"/>
    <w:rsid w:val="00955435"/>
    <w:rsid w:val="00957012"/>
    <w:rsid w:val="0096157C"/>
    <w:rsid w:val="00962771"/>
    <w:rsid w:val="009649F0"/>
    <w:rsid w:val="009651F2"/>
    <w:rsid w:val="009652B8"/>
    <w:rsid w:val="009660C7"/>
    <w:rsid w:val="0097147D"/>
    <w:rsid w:val="00972DF1"/>
    <w:rsid w:val="0097412F"/>
    <w:rsid w:val="00974DEE"/>
    <w:rsid w:val="009759AE"/>
    <w:rsid w:val="00976399"/>
    <w:rsid w:val="00977377"/>
    <w:rsid w:val="00977DE4"/>
    <w:rsid w:val="00982A55"/>
    <w:rsid w:val="00984133"/>
    <w:rsid w:val="009844B7"/>
    <w:rsid w:val="00984933"/>
    <w:rsid w:val="009851DB"/>
    <w:rsid w:val="00991C8D"/>
    <w:rsid w:val="00992478"/>
    <w:rsid w:val="00993222"/>
    <w:rsid w:val="00993A1A"/>
    <w:rsid w:val="0099458D"/>
    <w:rsid w:val="009961BE"/>
    <w:rsid w:val="009A16BA"/>
    <w:rsid w:val="009A34B6"/>
    <w:rsid w:val="009A5034"/>
    <w:rsid w:val="009A76A0"/>
    <w:rsid w:val="009B6A2E"/>
    <w:rsid w:val="009C2097"/>
    <w:rsid w:val="009C6EAA"/>
    <w:rsid w:val="009D22E0"/>
    <w:rsid w:val="009D3223"/>
    <w:rsid w:val="009D364A"/>
    <w:rsid w:val="009D5D36"/>
    <w:rsid w:val="009D71B3"/>
    <w:rsid w:val="009D77FD"/>
    <w:rsid w:val="009E166C"/>
    <w:rsid w:val="009E1F03"/>
    <w:rsid w:val="009E1FC5"/>
    <w:rsid w:val="009E5FB0"/>
    <w:rsid w:val="009F034F"/>
    <w:rsid w:val="009F05F0"/>
    <w:rsid w:val="009F2B58"/>
    <w:rsid w:val="009F2D54"/>
    <w:rsid w:val="009F50F4"/>
    <w:rsid w:val="009F727B"/>
    <w:rsid w:val="009F7564"/>
    <w:rsid w:val="009F7C41"/>
    <w:rsid w:val="00A00E87"/>
    <w:rsid w:val="00A03226"/>
    <w:rsid w:val="00A035F5"/>
    <w:rsid w:val="00A04BC9"/>
    <w:rsid w:val="00A06DC3"/>
    <w:rsid w:val="00A07F9C"/>
    <w:rsid w:val="00A110CE"/>
    <w:rsid w:val="00A1341E"/>
    <w:rsid w:val="00A15F5E"/>
    <w:rsid w:val="00A168F9"/>
    <w:rsid w:val="00A17B85"/>
    <w:rsid w:val="00A226BC"/>
    <w:rsid w:val="00A228E7"/>
    <w:rsid w:val="00A2364C"/>
    <w:rsid w:val="00A238FE"/>
    <w:rsid w:val="00A2486D"/>
    <w:rsid w:val="00A2684B"/>
    <w:rsid w:val="00A303C4"/>
    <w:rsid w:val="00A3145F"/>
    <w:rsid w:val="00A31819"/>
    <w:rsid w:val="00A35FE8"/>
    <w:rsid w:val="00A364DE"/>
    <w:rsid w:val="00A36BC9"/>
    <w:rsid w:val="00A37B36"/>
    <w:rsid w:val="00A40C7B"/>
    <w:rsid w:val="00A4307D"/>
    <w:rsid w:val="00A430C8"/>
    <w:rsid w:val="00A434E6"/>
    <w:rsid w:val="00A436A9"/>
    <w:rsid w:val="00A440BD"/>
    <w:rsid w:val="00A446EF"/>
    <w:rsid w:val="00A44774"/>
    <w:rsid w:val="00A45DAE"/>
    <w:rsid w:val="00A460BE"/>
    <w:rsid w:val="00A50F17"/>
    <w:rsid w:val="00A52D05"/>
    <w:rsid w:val="00A54A53"/>
    <w:rsid w:val="00A5585A"/>
    <w:rsid w:val="00A55B18"/>
    <w:rsid w:val="00A5693A"/>
    <w:rsid w:val="00A57048"/>
    <w:rsid w:val="00A61773"/>
    <w:rsid w:val="00A61B3A"/>
    <w:rsid w:val="00A62F32"/>
    <w:rsid w:val="00A664FE"/>
    <w:rsid w:val="00A67F39"/>
    <w:rsid w:val="00A70ACE"/>
    <w:rsid w:val="00A7162A"/>
    <w:rsid w:val="00A73979"/>
    <w:rsid w:val="00A742BC"/>
    <w:rsid w:val="00A746BC"/>
    <w:rsid w:val="00A74EEF"/>
    <w:rsid w:val="00A76A1F"/>
    <w:rsid w:val="00A77065"/>
    <w:rsid w:val="00A80C94"/>
    <w:rsid w:val="00A82FF9"/>
    <w:rsid w:val="00A84DA1"/>
    <w:rsid w:val="00A86374"/>
    <w:rsid w:val="00A9540B"/>
    <w:rsid w:val="00A96DD3"/>
    <w:rsid w:val="00AA1AAC"/>
    <w:rsid w:val="00AA2737"/>
    <w:rsid w:val="00AA594E"/>
    <w:rsid w:val="00AA6DF7"/>
    <w:rsid w:val="00AA7FB9"/>
    <w:rsid w:val="00AB0884"/>
    <w:rsid w:val="00AB1B15"/>
    <w:rsid w:val="00AB449E"/>
    <w:rsid w:val="00AB7B2F"/>
    <w:rsid w:val="00AC3BB6"/>
    <w:rsid w:val="00AC3E15"/>
    <w:rsid w:val="00AC673A"/>
    <w:rsid w:val="00AC6E61"/>
    <w:rsid w:val="00AD167C"/>
    <w:rsid w:val="00AD34A3"/>
    <w:rsid w:val="00AD3E72"/>
    <w:rsid w:val="00AD475F"/>
    <w:rsid w:val="00AD6853"/>
    <w:rsid w:val="00AD6BC2"/>
    <w:rsid w:val="00AE037D"/>
    <w:rsid w:val="00AE0D5B"/>
    <w:rsid w:val="00AE14B3"/>
    <w:rsid w:val="00AE2EE6"/>
    <w:rsid w:val="00AE325F"/>
    <w:rsid w:val="00AE6555"/>
    <w:rsid w:val="00AF0EBB"/>
    <w:rsid w:val="00AF0FDC"/>
    <w:rsid w:val="00AF3172"/>
    <w:rsid w:val="00AF6FF6"/>
    <w:rsid w:val="00B00BFE"/>
    <w:rsid w:val="00B0108B"/>
    <w:rsid w:val="00B01804"/>
    <w:rsid w:val="00B02E57"/>
    <w:rsid w:val="00B03E50"/>
    <w:rsid w:val="00B0411A"/>
    <w:rsid w:val="00B105B7"/>
    <w:rsid w:val="00B11A68"/>
    <w:rsid w:val="00B14F67"/>
    <w:rsid w:val="00B15043"/>
    <w:rsid w:val="00B15ACA"/>
    <w:rsid w:val="00B225B5"/>
    <w:rsid w:val="00B22B7F"/>
    <w:rsid w:val="00B232D6"/>
    <w:rsid w:val="00B23FBE"/>
    <w:rsid w:val="00B268FB"/>
    <w:rsid w:val="00B271C8"/>
    <w:rsid w:val="00B324F6"/>
    <w:rsid w:val="00B325E6"/>
    <w:rsid w:val="00B334DA"/>
    <w:rsid w:val="00B3527A"/>
    <w:rsid w:val="00B3674F"/>
    <w:rsid w:val="00B368E0"/>
    <w:rsid w:val="00B375A8"/>
    <w:rsid w:val="00B40001"/>
    <w:rsid w:val="00B40162"/>
    <w:rsid w:val="00B41F83"/>
    <w:rsid w:val="00B4599E"/>
    <w:rsid w:val="00B46299"/>
    <w:rsid w:val="00B4741D"/>
    <w:rsid w:val="00B5032F"/>
    <w:rsid w:val="00B52B62"/>
    <w:rsid w:val="00B530D7"/>
    <w:rsid w:val="00B546C9"/>
    <w:rsid w:val="00B554E1"/>
    <w:rsid w:val="00B57DA2"/>
    <w:rsid w:val="00B64AAD"/>
    <w:rsid w:val="00B64E75"/>
    <w:rsid w:val="00B65A33"/>
    <w:rsid w:val="00B70193"/>
    <w:rsid w:val="00B71C0A"/>
    <w:rsid w:val="00B7371D"/>
    <w:rsid w:val="00B743E7"/>
    <w:rsid w:val="00B748E1"/>
    <w:rsid w:val="00B75E03"/>
    <w:rsid w:val="00B7680B"/>
    <w:rsid w:val="00B76FE5"/>
    <w:rsid w:val="00B77610"/>
    <w:rsid w:val="00B77DED"/>
    <w:rsid w:val="00B80360"/>
    <w:rsid w:val="00B812D1"/>
    <w:rsid w:val="00B820B3"/>
    <w:rsid w:val="00B828AB"/>
    <w:rsid w:val="00B82C98"/>
    <w:rsid w:val="00B83C9D"/>
    <w:rsid w:val="00B84B7A"/>
    <w:rsid w:val="00B85CD5"/>
    <w:rsid w:val="00B8703B"/>
    <w:rsid w:val="00B87BE6"/>
    <w:rsid w:val="00B87FFC"/>
    <w:rsid w:val="00B91CEE"/>
    <w:rsid w:val="00B925BB"/>
    <w:rsid w:val="00B94A02"/>
    <w:rsid w:val="00B95D78"/>
    <w:rsid w:val="00BA04C6"/>
    <w:rsid w:val="00BA113D"/>
    <w:rsid w:val="00BA3A16"/>
    <w:rsid w:val="00BA6366"/>
    <w:rsid w:val="00BB1A17"/>
    <w:rsid w:val="00BB1A7D"/>
    <w:rsid w:val="00BB2387"/>
    <w:rsid w:val="00BB29A2"/>
    <w:rsid w:val="00BB3A87"/>
    <w:rsid w:val="00BB4794"/>
    <w:rsid w:val="00BB5B35"/>
    <w:rsid w:val="00BB745D"/>
    <w:rsid w:val="00BC1787"/>
    <w:rsid w:val="00BC29D3"/>
    <w:rsid w:val="00BC3434"/>
    <w:rsid w:val="00BC4B56"/>
    <w:rsid w:val="00BC5854"/>
    <w:rsid w:val="00BC6AEE"/>
    <w:rsid w:val="00BC726C"/>
    <w:rsid w:val="00BD0CA1"/>
    <w:rsid w:val="00BD2039"/>
    <w:rsid w:val="00BD724C"/>
    <w:rsid w:val="00BD73B6"/>
    <w:rsid w:val="00BD7B57"/>
    <w:rsid w:val="00BE0FAC"/>
    <w:rsid w:val="00BE1154"/>
    <w:rsid w:val="00BE438B"/>
    <w:rsid w:val="00BE601D"/>
    <w:rsid w:val="00BE61DE"/>
    <w:rsid w:val="00BE6D68"/>
    <w:rsid w:val="00BE6D96"/>
    <w:rsid w:val="00BF1946"/>
    <w:rsid w:val="00BF466E"/>
    <w:rsid w:val="00BF5A5D"/>
    <w:rsid w:val="00BF6F35"/>
    <w:rsid w:val="00C01435"/>
    <w:rsid w:val="00C06DD1"/>
    <w:rsid w:val="00C076B7"/>
    <w:rsid w:val="00C10B64"/>
    <w:rsid w:val="00C14D1D"/>
    <w:rsid w:val="00C15AEC"/>
    <w:rsid w:val="00C161B7"/>
    <w:rsid w:val="00C17B5E"/>
    <w:rsid w:val="00C17CCE"/>
    <w:rsid w:val="00C211B0"/>
    <w:rsid w:val="00C21A32"/>
    <w:rsid w:val="00C226F1"/>
    <w:rsid w:val="00C24291"/>
    <w:rsid w:val="00C242BD"/>
    <w:rsid w:val="00C26503"/>
    <w:rsid w:val="00C3130E"/>
    <w:rsid w:val="00C34763"/>
    <w:rsid w:val="00C36EE1"/>
    <w:rsid w:val="00C37442"/>
    <w:rsid w:val="00C37740"/>
    <w:rsid w:val="00C40BB0"/>
    <w:rsid w:val="00C44E26"/>
    <w:rsid w:val="00C457FA"/>
    <w:rsid w:val="00C46433"/>
    <w:rsid w:val="00C464B7"/>
    <w:rsid w:val="00C47E1B"/>
    <w:rsid w:val="00C50EB1"/>
    <w:rsid w:val="00C519F2"/>
    <w:rsid w:val="00C52162"/>
    <w:rsid w:val="00C52974"/>
    <w:rsid w:val="00C52BC0"/>
    <w:rsid w:val="00C53EFA"/>
    <w:rsid w:val="00C5425A"/>
    <w:rsid w:val="00C54F38"/>
    <w:rsid w:val="00C5659F"/>
    <w:rsid w:val="00C5691E"/>
    <w:rsid w:val="00C56E00"/>
    <w:rsid w:val="00C56ECA"/>
    <w:rsid w:val="00C57D85"/>
    <w:rsid w:val="00C6026E"/>
    <w:rsid w:val="00C62344"/>
    <w:rsid w:val="00C64265"/>
    <w:rsid w:val="00C6486E"/>
    <w:rsid w:val="00C65417"/>
    <w:rsid w:val="00C669BE"/>
    <w:rsid w:val="00C7162F"/>
    <w:rsid w:val="00C76272"/>
    <w:rsid w:val="00C77A79"/>
    <w:rsid w:val="00C837DC"/>
    <w:rsid w:val="00C85368"/>
    <w:rsid w:val="00C85582"/>
    <w:rsid w:val="00C86EF3"/>
    <w:rsid w:val="00C90CBA"/>
    <w:rsid w:val="00C90E5A"/>
    <w:rsid w:val="00C91765"/>
    <w:rsid w:val="00C92653"/>
    <w:rsid w:val="00C94025"/>
    <w:rsid w:val="00C94054"/>
    <w:rsid w:val="00C94192"/>
    <w:rsid w:val="00C95420"/>
    <w:rsid w:val="00C955D8"/>
    <w:rsid w:val="00CA0FB1"/>
    <w:rsid w:val="00CA1D86"/>
    <w:rsid w:val="00CA391E"/>
    <w:rsid w:val="00CA41F1"/>
    <w:rsid w:val="00CA4787"/>
    <w:rsid w:val="00CA50B4"/>
    <w:rsid w:val="00CA6B51"/>
    <w:rsid w:val="00CA6E6E"/>
    <w:rsid w:val="00CB0983"/>
    <w:rsid w:val="00CB240C"/>
    <w:rsid w:val="00CB250A"/>
    <w:rsid w:val="00CB4403"/>
    <w:rsid w:val="00CB4F9A"/>
    <w:rsid w:val="00CB5A17"/>
    <w:rsid w:val="00CC1AF8"/>
    <w:rsid w:val="00CC29C2"/>
    <w:rsid w:val="00CC323B"/>
    <w:rsid w:val="00CC5490"/>
    <w:rsid w:val="00CC5592"/>
    <w:rsid w:val="00CC5F0F"/>
    <w:rsid w:val="00CC72CD"/>
    <w:rsid w:val="00CC7B47"/>
    <w:rsid w:val="00CD1367"/>
    <w:rsid w:val="00CD2104"/>
    <w:rsid w:val="00CD3A29"/>
    <w:rsid w:val="00CD3DA6"/>
    <w:rsid w:val="00CD47DC"/>
    <w:rsid w:val="00CD5068"/>
    <w:rsid w:val="00CD750C"/>
    <w:rsid w:val="00CE09D5"/>
    <w:rsid w:val="00CE3EFB"/>
    <w:rsid w:val="00CE5B44"/>
    <w:rsid w:val="00CE5D0C"/>
    <w:rsid w:val="00CE7195"/>
    <w:rsid w:val="00CF042D"/>
    <w:rsid w:val="00CF20A4"/>
    <w:rsid w:val="00CF43E0"/>
    <w:rsid w:val="00CF5A80"/>
    <w:rsid w:val="00CF7A7E"/>
    <w:rsid w:val="00D011CF"/>
    <w:rsid w:val="00D047FA"/>
    <w:rsid w:val="00D05CF0"/>
    <w:rsid w:val="00D11425"/>
    <w:rsid w:val="00D144FB"/>
    <w:rsid w:val="00D146CD"/>
    <w:rsid w:val="00D15B30"/>
    <w:rsid w:val="00D15EDD"/>
    <w:rsid w:val="00D173A7"/>
    <w:rsid w:val="00D25375"/>
    <w:rsid w:val="00D254AE"/>
    <w:rsid w:val="00D26602"/>
    <w:rsid w:val="00D27BED"/>
    <w:rsid w:val="00D31ACD"/>
    <w:rsid w:val="00D33F0B"/>
    <w:rsid w:val="00D36BD0"/>
    <w:rsid w:val="00D40732"/>
    <w:rsid w:val="00D40E8F"/>
    <w:rsid w:val="00D418C4"/>
    <w:rsid w:val="00D418E5"/>
    <w:rsid w:val="00D41A79"/>
    <w:rsid w:val="00D46406"/>
    <w:rsid w:val="00D46CBA"/>
    <w:rsid w:val="00D46EB1"/>
    <w:rsid w:val="00D479CF"/>
    <w:rsid w:val="00D515FE"/>
    <w:rsid w:val="00D523E0"/>
    <w:rsid w:val="00D52AA3"/>
    <w:rsid w:val="00D52C32"/>
    <w:rsid w:val="00D53E85"/>
    <w:rsid w:val="00D54FCC"/>
    <w:rsid w:val="00D55ABC"/>
    <w:rsid w:val="00D56567"/>
    <w:rsid w:val="00D61D83"/>
    <w:rsid w:val="00D62EE9"/>
    <w:rsid w:val="00D631CA"/>
    <w:rsid w:val="00D6323F"/>
    <w:rsid w:val="00D632D4"/>
    <w:rsid w:val="00D7110B"/>
    <w:rsid w:val="00D7116E"/>
    <w:rsid w:val="00D718EA"/>
    <w:rsid w:val="00D72282"/>
    <w:rsid w:val="00D72F03"/>
    <w:rsid w:val="00D74EB6"/>
    <w:rsid w:val="00D75E9A"/>
    <w:rsid w:val="00D777EA"/>
    <w:rsid w:val="00D80CD4"/>
    <w:rsid w:val="00D828D3"/>
    <w:rsid w:val="00D8302C"/>
    <w:rsid w:val="00D83089"/>
    <w:rsid w:val="00D84504"/>
    <w:rsid w:val="00D8605A"/>
    <w:rsid w:val="00D86F03"/>
    <w:rsid w:val="00D9076E"/>
    <w:rsid w:val="00D90A4D"/>
    <w:rsid w:val="00D93ABE"/>
    <w:rsid w:val="00D9443B"/>
    <w:rsid w:val="00D94508"/>
    <w:rsid w:val="00D95D00"/>
    <w:rsid w:val="00D9625A"/>
    <w:rsid w:val="00DA0013"/>
    <w:rsid w:val="00DA04D6"/>
    <w:rsid w:val="00DA4D7A"/>
    <w:rsid w:val="00DA4DE9"/>
    <w:rsid w:val="00DA544C"/>
    <w:rsid w:val="00DA549B"/>
    <w:rsid w:val="00DA5E9C"/>
    <w:rsid w:val="00DA70AE"/>
    <w:rsid w:val="00DA7294"/>
    <w:rsid w:val="00DA7AC1"/>
    <w:rsid w:val="00DB058D"/>
    <w:rsid w:val="00DB100F"/>
    <w:rsid w:val="00DB2B5F"/>
    <w:rsid w:val="00DB44E3"/>
    <w:rsid w:val="00DB6BB4"/>
    <w:rsid w:val="00DC0204"/>
    <w:rsid w:val="00DC1A06"/>
    <w:rsid w:val="00DC2E56"/>
    <w:rsid w:val="00DC5856"/>
    <w:rsid w:val="00DC7B47"/>
    <w:rsid w:val="00DD2FB1"/>
    <w:rsid w:val="00DD5D96"/>
    <w:rsid w:val="00DD757D"/>
    <w:rsid w:val="00DE3AD8"/>
    <w:rsid w:val="00DE41E5"/>
    <w:rsid w:val="00DE70D5"/>
    <w:rsid w:val="00DF155E"/>
    <w:rsid w:val="00DF1B53"/>
    <w:rsid w:val="00DF1DF2"/>
    <w:rsid w:val="00DF2CA6"/>
    <w:rsid w:val="00DF2D84"/>
    <w:rsid w:val="00DF42AC"/>
    <w:rsid w:val="00DF4C31"/>
    <w:rsid w:val="00E00582"/>
    <w:rsid w:val="00E04822"/>
    <w:rsid w:val="00E06694"/>
    <w:rsid w:val="00E079B7"/>
    <w:rsid w:val="00E13300"/>
    <w:rsid w:val="00E13EAC"/>
    <w:rsid w:val="00E167C6"/>
    <w:rsid w:val="00E20C79"/>
    <w:rsid w:val="00E212B0"/>
    <w:rsid w:val="00E230D0"/>
    <w:rsid w:val="00E23F00"/>
    <w:rsid w:val="00E249AE"/>
    <w:rsid w:val="00E26A27"/>
    <w:rsid w:val="00E3047B"/>
    <w:rsid w:val="00E308C8"/>
    <w:rsid w:val="00E315F6"/>
    <w:rsid w:val="00E331ED"/>
    <w:rsid w:val="00E335FA"/>
    <w:rsid w:val="00E36368"/>
    <w:rsid w:val="00E36EFE"/>
    <w:rsid w:val="00E37134"/>
    <w:rsid w:val="00E40E3A"/>
    <w:rsid w:val="00E42269"/>
    <w:rsid w:val="00E42A8B"/>
    <w:rsid w:val="00E42FD6"/>
    <w:rsid w:val="00E43CBA"/>
    <w:rsid w:val="00E43EE0"/>
    <w:rsid w:val="00E44002"/>
    <w:rsid w:val="00E4420F"/>
    <w:rsid w:val="00E44486"/>
    <w:rsid w:val="00E47EF1"/>
    <w:rsid w:val="00E513AE"/>
    <w:rsid w:val="00E53012"/>
    <w:rsid w:val="00E5573F"/>
    <w:rsid w:val="00E55E9F"/>
    <w:rsid w:val="00E57472"/>
    <w:rsid w:val="00E600BD"/>
    <w:rsid w:val="00E61704"/>
    <w:rsid w:val="00E62A53"/>
    <w:rsid w:val="00E64459"/>
    <w:rsid w:val="00E7029F"/>
    <w:rsid w:val="00E7038D"/>
    <w:rsid w:val="00E73C89"/>
    <w:rsid w:val="00E73E18"/>
    <w:rsid w:val="00E74948"/>
    <w:rsid w:val="00E758C9"/>
    <w:rsid w:val="00E76E1C"/>
    <w:rsid w:val="00E82EA0"/>
    <w:rsid w:val="00E85751"/>
    <w:rsid w:val="00E85829"/>
    <w:rsid w:val="00E86161"/>
    <w:rsid w:val="00E8724A"/>
    <w:rsid w:val="00E878CA"/>
    <w:rsid w:val="00E905B6"/>
    <w:rsid w:val="00E9252E"/>
    <w:rsid w:val="00E92731"/>
    <w:rsid w:val="00E94EB8"/>
    <w:rsid w:val="00E957F5"/>
    <w:rsid w:val="00E96C77"/>
    <w:rsid w:val="00E97087"/>
    <w:rsid w:val="00E97265"/>
    <w:rsid w:val="00E97449"/>
    <w:rsid w:val="00E97C47"/>
    <w:rsid w:val="00EA1526"/>
    <w:rsid w:val="00EA1A73"/>
    <w:rsid w:val="00EA537C"/>
    <w:rsid w:val="00EA56A9"/>
    <w:rsid w:val="00EA7873"/>
    <w:rsid w:val="00EB1333"/>
    <w:rsid w:val="00EB2240"/>
    <w:rsid w:val="00EB50F3"/>
    <w:rsid w:val="00EB56D3"/>
    <w:rsid w:val="00EB689E"/>
    <w:rsid w:val="00EB7675"/>
    <w:rsid w:val="00EB78D2"/>
    <w:rsid w:val="00EC1E13"/>
    <w:rsid w:val="00EC24F1"/>
    <w:rsid w:val="00EC36C9"/>
    <w:rsid w:val="00EC51BC"/>
    <w:rsid w:val="00EC5FB4"/>
    <w:rsid w:val="00EC628B"/>
    <w:rsid w:val="00EC6AC4"/>
    <w:rsid w:val="00ED040B"/>
    <w:rsid w:val="00ED0ADF"/>
    <w:rsid w:val="00ED2834"/>
    <w:rsid w:val="00ED2CC4"/>
    <w:rsid w:val="00ED37ED"/>
    <w:rsid w:val="00ED4FA3"/>
    <w:rsid w:val="00ED6655"/>
    <w:rsid w:val="00ED67B4"/>
    <w:rsid w:val="00EE05CF"/>
    <w:rsid w:val="00EE153D"/>
    <w:rsid w:val="00EE17E1"/>
    <w:rsid w:val="00EE1AA2"/>
    <w:rsid w:val="00EE247D"/>
    <w:rsid w:val="00EE3218"/>
    <w:rsid w:val="00EE4473"/>
    <w:rsid w:val="00EE4B82"/>
    <w:rsid w:val="00EE5C89"/>
    <w:rsid w:val="00EF0F07"/>
    <w:rsid w:val="00EF15AD"/>
    <w:rsid w:val="00EF6B61"/>
    <w:rsid w:val="00F02C1F"/>
    <w:rsid w:val="00F11812"/>
    <w:rsid w:val="00F11CEC"/>
    <w:rsid w:val="00F12D5F"/>
    <w:rsid w:val="00F134A7"/>
    <w:rsid w:val="00F1630C"/>
    <w:rsid w:val="00F17350"/>
    <w:rsid w:val="00F17DD9"/>
    <w:rsid w:val="00F210CC"/>
    <w:rsid w:val="00F240F3"/>
    <w:rsid w:val="00F26455"/>
    <w:rsid w:val="00F26566"/>
    <w:rsid w:val="00F302E7"/>
    <w:rsid w:val="00F31E5C"/>
    <w:rsid w:val="00F32082"/>
    <w:rsid w:val="00F320AE"/>
    <w:rsid w:val="00F35402"/>
    <w:rsid w:val="00F42085"/>
    <w:rsid w:val="00F42698"/>
    <w:rsid w:val="00F448AB"/>
    <w:rsid w:val="00F45D39"/>
    <w:rsid w:val="00F553A2"/>
    <w:rsid w:val="00F5561C"/>
    <w:rsid w:val="00F55CF0"/>
    <w:rsid w:val="00F57930"/>
    <w:rsid w:val="00F62350"/>
    <w:rsid w:val="00F62ECE"/>
    <w:rsid w:val="00F6334E"/>
    <w:rsid w:val="00F65D9E"/>
    <w:rsid w:val="00F67F60"/>
    <w:rsid w:val="00F72113"/>
    <w:rsid w:val="00F72174"/>
    <w:rsid w:val="00F746B5"/>
    <w:rsid w:val="00F74E7E"/>
    <w:rsid w:val="00F751CC"/>
    <w:rsid w:val="00F75B4B"/>
    <w:rsid w:val="00F80685"/>
    <w:rsid w:val="00F8213B"/>
    <w:rsid w:val="00F8249F"/>
    <w:rsid w:val="00F82CC3"/>
    <w:rsid w:val="00F85728"/>
    <w:rsid w:val="00F8595A"/>
    <w:rsid w:val="00F90263"/>
    <w:rsid w:val="00F910D0"/>
    <w:rsid w:val="00F91536"/>
    <w:rsid w:val="00F9188B"/>
    <w:rsid w:val="00F93F90"/>
    <w:rsid w:val="00F95082"/>
    <w:rsid w:val="00F951FF"/>
    <w:rsid w:val="00F9752E"/>
    <w:rsid w:val="00FA3B91"/>
    <w:rsid w:val="00FA3E99"/>
    <w:rsid w:val="00FA5054"/>
    <w:rsid w:val="00FA5703"/>
    <w:rsid w:val="00FA6025"/>
    <w:rsid w:val="00FA6405"/>
    <w:rsid w:val="00FA66E0"/>
    <w:rsid w:val="00FA69FD"/>
    <w:rsid w:val="00FB0A1B"/>
    <w:rsid w:val="00FB0F47"/>
    <w:rsid w:val="00FB1B49"/>
    <w:rsid w:val="00FB28AD"/>
    <w:rsid w:val="00FB2F82"/>
    <w:rsid w:val="00FB4A7C"/>
    <w:rsid w:val="00FB51DF"/>
    <w:rsid w:val="00FC1FD2"/>
    <w:rsid w:val="00FC305D"/>
    <w:rsid w:val="00FC6DEA"/>
    <w:rsid w:val="00FD0646"/>
    <w:rsid w:val="00FD2B60"/>
    <w:rsid w:val="00FD3470"/>
    <w:rsid w:val="00FD3CE2"/>
    <w:rsid w:val="00FD40B3"/>
    <w:rsid w:val="00FE08EE"/>
    <w:rsid w:val="00FE11F6"/>
    <w:rsid w:val="00FE1FF1"/>
    <w:rsid w:val="00FE3BDA"/>
    <w:rsid w:val="00FE5383"/>
    <w:rsid w:val="00FF227C"/>
    <w:rsid w:val="00FF2B81"/>
    <w:rsid w:val="00FF3F80"/>
    <w:rsid w:val="00FF58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A9760"/>
  <w15:docId w15:val="{AA333D9C-A3C8-4D84-975D-D559D6DD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D96"/>
    <w:pPr>
      <w:suppressAutoHyphens/>
    </w:pPr>
    <w:rPr>
      <w:lang w:eastAsia="ar-SA"/>
    </w:rPr>
  </w:style>
  <w:style w:type="paragraph" w:styleId="Ttulo1">
    <w:name w:val="heading 1"/>
    <w:basedOn w:val="Normal"/>
    <w:next w:val="Normal"/>
    <w:qFormat/>
    <w:pPr>
      <w:keepNext/>
      <w:outlineLvl w:val="0"/>
    </w:pPr>
    <w:rPr>
      <w:sz w:val="28"/>
    </w:rPr>
  </w:style>
  <w:style w:type="paragraph" w:styleId="Ttulo2">
    <w:name w:val="heading 2"/>
    <w:basedOn w:val="Normal"/>
    <w:next w:val="Normal"/>
    <w:qFormat/>
    <w:pPr>
      <w:keepNext/>
      <w:tabs>
        <w:tab w:val="left" w:pos="1418"/>
      </w:tabs>
      <w:ind w:left="2127"/>
      <w:jc w:val="both"/>
      <w:outlineLvl w:val="1"/>
    </w:pPr>
    <w:rPr>
      <w:color w:val="000000"/>
      <w:sz w:val="24"/>
    </w:rPr>
  </w:style>
  <w:style w:type="paragraph" w:styleId="Ttulo3">
    <w:name w:val="heading 3"/>
    <w:basedOn w:val="Normal"/>
    <w:next w:val="Normal"/>
    <w:qFormat/>
    <w:pPr>
      <w:keepNext/>
      <w:ind w:right="176" w:hanging="108"/>
      <w:jc w:val="center"/>
      <w:outlineLvl w:val="2"/>
    </w:pPr>
    <w:rPr>
      <w:sz w:val="22"/>
      <w:u w:val="single"/>
    </w:rPr>
  </w:style>
  <w:style w:type="paragraph" w:styleId="Ttulo4">
    <w:name w:val="heading 4"/>
    <w:basedOn w:val="Normal"/>
    <w:next w:val="Normal"/>
    <w:qFormat/>
    <w:pPr>
      <w:keepNext/>
      <w:jc w:val="center"/>
      <w:outlineLvl w:val="3"/>
    </w:pPr>
    <w:rPr>
      <w:color w:val="000000"/>
      <w:sz w:val="18"/>
    </w:rPr>
  </w:style>
  <w:style w:type="paragraph" w:styleId="Ttulo5">
    <w:name w:val="heading 5"/>
    <w:basedOn w:val="Normal"/>
    <w:next w:val="Normal"/>
    <w:qFormat/>
    <w:pPr>
      <w:keepNext/>
      <w:jc w:val="both"/>
      <w:outlineLvl w:val="4"/>
    </w:pPr>
    <w:rPr>
      <w:color w:val="000000"/>
      <w:sz w:val="24"/>
    </w:rPr>
  </w:style>
  <w:style w:type="paragraph" w:styleId="Ttulo6">
    <w:name w:val="heading 6"/>
    <w:basedOn w:val="Normal"/>
    <w:next w:val="Normal"/>
    <w:qFormat/>
    <w:pPr>
      <w:keepNext/>
      <w:jc w:val="both"/>
      <w:outlineLvl w:val="5"/>
    </w:pPr>
    <w:rPr>
      <w:color w:val="000000"/>
      <w:sz w:val="24"/>
      <w:u w:val="single"/>
    </w:rPr>
  </w:style>
  <w:style w:type="paragraph" w:styleId="Ttulo7">
    <w:name w:val="heading 7"/>
    <w:basedOn w:val="Normal"/>
    <w:next w:val="Normal"/>
    <w:link w:val="Ttulo7Char"/>
    <w:qFormat/>
    <w:pPr>
      <w:keepNext/>
      <w:jc w:val="center"/>
      <w:outlineLvl w:val="6"/>
    </w:pPr>
    <w:rPr>
      <w:b/>
      <w:color w:val="000000"/>
      <w:sz w:val="24"/>
    </w:rPr>
  </w:style>
  <w:style w:type="paragraph" w:styleId="Ttulo8">
    <w:name w:val="heading 8"/>
    <w:basedOn w:val="Normal"/>
    <w:next w:val="Normal"/>
    <w:qFormat/>
    <w:pPr>
      <w:keepNext/>
      <w:ind w:firstLine="1418"/>
      <w:jc w:val="both"/>
      <w:outlineLvl w:val="7"/>
    </w:pPr>
    <w:rPr>
      <w:b/>
      <w:color w:val="000000"/>
    </w:rPr>
  </w:style>
  <w:style w:type="paragraph" w:styleId="Ttulo9">
    <w:name w:val="heading 9"/>
    <w:basedOn w:val="Normal"/>
    <w:next w:val="Normal"/>
    <w:qFormat/>
    <w:pPr>
      <w:keepNext/>
      <w:jc w:val="center"/>
      <w:outlineLvl w:val="8"/>
    </w:pPr>
    <w:rPr>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b w:val="0"/>
      <w:i w:val="0"/>
      <w:color w:val="000000"/>
      <w:sz w:val="24"/>
      <w:u w:val="none"/>
    </w:rPr>
  </w:style>
  <w:style w:type="character" w:customStyle="1" w:styleId="WW8Num4z0">
    <w:name w:val="WW8Num4z0"/>
    <w:rPr>
      <w:rFonts w:ascii="Symbol" w:hAnsi="Symbol"/>
    </w:rPr>
  </w:style>
  <w:style w:type="character" w:customStyle="1" w:styleId="WW8Num5z0">
    <w:name w:val="WW8Num5z0"/>
    <w:rPr>
      <w:rFonts w:ascii="Symbol" w:hAnsi="Symbol"/>
      <w:b w:val="0"/>
      <w:i w:val="0"/>
    </w:rPr>
  </w:style>
  <w:style w:type="character" w:customStyle="1" w:styleId="WW8Num6z0">
    <w:name w:val="WW8Num6z0"/>
    <w:rPr>
      <w:rFonts w:ascii="Times New Roman" w:hAnsi="Times New Roman"/>
      <w:b w:val="0"/>
      <w:i w:val="0"/>
      <w:color w:val="000000"/>
      <w:sz w:val="24"/>
      <w:u w:val="none"/>
    </w:rPr>
  </w:style>
  <w:style w:type="character" w:customStyle="1" w:styleId="WW8Num7z0">
    <w:name w:val="WW8Num7z0"/>
    <w:rPr>
      <w:rFonts w:ascii="StarSymbol" w:hAnsi="Star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13z0">
    <w:name w:val="WW8Num13z0"/>
    <w:rPr>
      <w:rFonts w:ascii="StarSymbol" w:hAnsi="StarSymbol" w:cs="StarSymbol"/>
      <w:sz w:val="18"/>
      <w:szCs w:val="18"/>
    </w:rPr>
  </w:style>
  <w:style w:type="character" w:customStyle="1" w:styleId="WW8Num15z0">
    <w:name w:val="WW8Num15z0"/>
    <w:rPr>
      <w:rFonts w:ascii="Times New Roman" w:hAnsi="Times New Roman"/>
      <w:b w:val="0"/>
      <w:i w:val="0"/>
      <w:color w:val="000000"/>
      <w:sz w:val="24"/>
      <w:u w:val="none"/>
    </w:rPr>
  </w:style>
  <w:style w:type="character" w:customStyle="1" w:styleId="WW8Num16z0">
    <w:name w:val="WW8Num16z0"/>
    <w:rPr>
      <w:rFonts w:ascii="StarSymbol" w:hAnsi="StarSymbol" w:cs="StarSymbol"/>
      <w:sz w:val="18"/>
      <w:szCs w:val="18"/>
    </w:rPr>
  </w:style>
  <w:style w:type="character" w:customStyle="1" w:styleId="WW-Absatz-Standardschriftart11111111111111111">
    <w:name w:val="WW-Absatz-Standardschriftart11111111111111111"/>
  </w:style>
  <w:style w:type="character" w:customStyle="1" w:styleId="WW8Num14z0">
    <w:name w:val="WW8Num14z0"/>
    <w:rPr>
      <w:rFonts w:ascii="Symbol" w:hAnsi="Symbol"/>
      <w:b w:val="0"/>
      <w:i w:val="0"/>
    </w:rPr>
  </w:style>
  <w:style w:type="character" w:customStyle="1" w:styleId="WW8Num31z0">
    <w:name w:val="WW8Num31z0"/>
    <w:rPr>
      <w:rFonts w:ascii="StarSymbol" w:hAnsi="StarSymbol" w:cs="StarSymbol"/>
      <w:sz w:val="18"/>
      <w:szCs w:val="18"/>
    </w:rPr>
  </w:style>
  <w:style w:type="character" w:customStyle="1" w:styleId="WW-Absatz-Standardschriftart111111111111111111">
    <w:name w:val="WW-Absatz-Standardschriftart111111111111111111"/>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17z0">
    <w:name w:val="WW8Num17z0"/>
    <w:rPr>
      <w:color w:val="000000"/>
    </w:rPr>
  </w:style>
  <w:style w:type="character" w:customStyle="1" w:styleId="WW8Num20z0">
    <w:name w:val="WW8Num20z0"/>
    <w:rPr>
      <w:rFonts w:ascii="Symbol" w:hAnsi="Symbol"/>
      <w:b w:val="0"/>
      <w:i w:val="0"/>
    </w:rPr>
  </w:style>
  <w:style w:type="character" w:customStyle="1" w:styleId="WW8Num21z0">
    <w:name w:val="WW8Num21z0"/>
    <w:rPr>
      <w:color w:val="000000"/>
    </w:rPr>
  </w:style>
  <w:style w:type="character" w:customStyle="1" w:styleId="WW8Num24z0">
    <w:name w:val="WW8Num24z0"/>
    <w:rPr>
      <w:rFonts w:ascii="Symbol" w:hAnsi="Symbol"/>
      <w:b w:val="0"/>
      <w:i w:val="0"/>
    </w:rPr>
  </w:style>
  <w:style w:type="character" w:customStyle="1" w:styleId="WW8Num32z0">
    <w:name w:val="WW8Num32z0"/>
    <w:rPr>
      <w:rFonts w:ascii="Times New Roman" w:hAnsi="Times New Roman"/>
      <w:b w:val="0"/>
      <w:i w:val="0"/>
      <w:color w:val="000000"/>
      <w:sz w:val="24"/>
      <w:u w:val="none"/>
    </w:rPr>
  </w:style>
  <w:style w:type="character" w:customStyle="1" w:styleId="WW8Num37z0">
    <w:name w:val="WW8Num37z0"/>
    <w:rPr>
      <w:rFonts w:ascii="Symbol" w:hAnsi="Symbol"/>
    </w:rPr>
  </w:style>
  <w:style w:type="character" w:customStyle="1" w:styleId="WW8Num56z0">
    <w:name w:val="WW8Num56z0"/>
    <w:rPr>
      <w:rFonts w:ascii="Times New Roman" w:hAnsi="Times New Roman"/>
      <w:b w:val="0"/>
      <w:i w:val="0"/>
      <w:color w:val="000000"/>
      <w:sz w:val="24"/>
      <w:u w:val="none"/>
    </w:rPr>
  </w:style>
  <w:style w:type="character" w:customStyle="1" w:styleId="WW8Num65z0">
    <w:name w:val="WW8Num65z0"/>
    <w:rPr>
      <w:b w:val="0"/>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b w:val="0"/>
      <w:i w:val="0"/>
    </w:rPr>
  </w:style>
  <w:style w:type="character" w:customStyle="1" w:styleId="WW8Num79z0">
    <w:name w:val="WW8Num79z0"/>
    <w:rPr>
      <w:rFonts w:ascii="Symbol" w:hAnsi="Symbol"/>
    </w:rPr>
  </w:style>
  <w:style w:type="character" w:customStyle="1" w:styleId="WW8Num87z0">
    <w:name w:val="WW8Num87z0"/>
    <w:rPr>
      <w:rFonts w:ascii="Times New Roman" w:hAnsi="Times New Roman"/>
      <w:b w:val="0"/>
      <w:i w:val="0"/>
      <w:color w:val="000000"/>
      <w:sz w:val="20"/>
      <w:u w:val="none"/>
    </w:rPr>
  </w:style>
  <w:style w:type="character" w:customStyle="1" w:styleId="WW8Num89z0">
    <w:name w:val="WW8Num89z0"/>
    <w:rPr>
      <w:rFonts w:ascii="Symbol" w:hAnsi="Symbol"/>
    </w:rPr>
  </w:style>
  <w:style w:type="character" w:customStyle="1" w:styleId="WW8Num91z0">
    <w:name w:val="WW8Num91z0"/>
    <w:rPr>
      <w:rFonts w:ascii="Times New Roman" w:hAnsi="Times New Roman"/>
      <w:b w:val="0"/>
      <w:i w:val="0"/>
      <w:color w:val="000000"/>
      <w:sz w:val="24"/>
      <w:u w:val="none"/>
    </w:rPr>
  </w:style>
  <w:style w:type="character" w:customStyle="1" w:styleId="WW8Num93z0">
    <w:name w:val="WW8Num93z0"/>
    <w:rPr>
      <w:rFonts w:ascii="Symbol" w:hAnsi="Symbol"/>
      <w:b w:val="0"/>
      <w:i w:val="0"/>
    </w:rPr>
  </w:style>
  <w:style w:type="character" w:customStyle="1" w:styleId="WW8Num96z0">
    <w:name w:val="WW8Num96z0"/>
    <w:rPr>
      <w:rFonts w:ascii="Symbol" w:hAnsi="Symbol"/>
      <w:b w:val="0"/>
      <w:i w:val="0"/>
    </w:rPr>
  </w:style>
  <w:style w:type="character" w:customStyle="1" w:styleId="WW8Num98z0">
    <w:name w:val="WW8Num98z0"/>
    <w:rPr>
      <w:rFonts w:ascii="Times New Roman" w:hAnsi="Times New Roman"/>
      <w:b w:val="0"/>
      <w:i w:val="0"/>
      <w:color w:val="000000"/>
      <w:sz w:val="24"/>
      <w:u w:val="none"/>
    </w:rPr>
  </w:style>
  <w:style w:type="character" w:customStyle="1" w:styleId="WW8Num99z0">
    <w:name w:val="WW8Num99z0"/>
    <w:rPr>
      <w:rFonts w:ascii="Times New Roman" w:hAnsi="Times New Roman"/>
      <w:b w:val="0"/>
      <w:i w:val="0"/>
      <w:color w:val="000000"/>
      <w:sz w:val="24"/>
      <w:u w:val="none"/>
    </w:rPr>
  </w:style>
  <w:style w:type="character" w:customStyle="1" w:styleId="WW8Num102z0">
    <w:name w:val="WW8Num102z0"/>
    <w:rPr>
      <w:b w:val="0"/>
    </w:rPr>
  </w:style>
  <w:style w:type="character" w:customStyle="1" w:styleId="WW8Num103z0">
    <w:name w:val="WW8Num103z0"/>
    <w:rPr>
      <w:color w:val="000000"/>
    </w:rPr>
  </w:style>
  <w:style w:type="character" w:customStyle="1" w:styleId="WW8Num109z0">
    <w:name w:val="WW8Num109z0"/>
    <w:rPr>
      <w:rFonts w:ascii="Symbol" w:hAnsi="Symbol"/>
    </w:rPr>
  </w:style>
  <w:style w:type="character" w:customStyle="1" w:styleId="WW8Num119z0">
    <w:name w:val="WW8Num119z0"/>
    <w:rPr>
      <w:rFonts w:ascii="Symbol" w:hAnsi="Symbol"/>
    </w:rPr>
  </w:style>
  <w:style w:type="character" w:customStyle="1" w:styleId="WW8Num124z0">
    <w:name w:val="WW8Num124z0"/>
    <w:rPr>
      <w:rFonts w:ascii="Symbol" w:hAnsi="Symbol"/>
    </w:rPr>
  </w:style>
  <w:style w:type="character" w:customStyle="1" w:styleId="WW8Num124z1">
    <w:name w:val="WW8Num124z1"/>
    <w:rPr>
      <w:rFonts w:ascii="Courier New" w:hAnsi="Courier New"/>
    </w:rPr>
  </w:style>
  <w:style w:type="character" w:customStyle="1" w:styleId="WW8Num124z2">
    <w:name w:val="WW8Num124z2"/>
    <w:rPr>
      <w:rFonts w:ascii="Wingdings" w:hAnsi="Wingdings"/>
    </w:rPr>
  </w:style>
  <w:style w:type="character" w:customStyle="1" w:styleId="WW8Num130z0">
    <w:name w:val="WW8Num130z0"/>
    <w:rPr>
      <w:rFonts w:ascii="Times New Roman" w:hAnsi="Times New Roman"/>
      <w:b w:val="0"/>
      <w:i w:val="0"/>
      <w:color w:val="000000"/>
      <w:sz w:val="20"/>
      <w:u w:val="none"/>
    </w:rPr>
  </w:style>
  <w:style w:type="character" w:customStyle="1" w:styleId="WW8Num131z0">
    <w:name w:val="WW8Num131z0"/>
    <w:rPr>
      <w:i w:val="0"/>
    </w:rPr>
  </w:style>
  <w:style w:type="character" w:customStyle="1" w:styleId="WW8Num139z0">
    <w:name w:val="WW8Num139z0"/>
    <w:rPr>
      <w:color w:val="000000"/>
    </w:rPr>
  </w:style>
  <w:style w:type="character" w:customStyle="1" w:styleId="WW8Num151z0">
    <w:name w:val="WW8Num151z0"/>
    <w:rPr>
      <w:rFonts w:ascii="Times New Roman" w:hAnsi="Times New Roman"/>
      <w:b w:val="0"/>
      <w:i w:val="0"/>
      <w:color w:val="000000"/>
      <w:sz w:val="24"/>
      <w:u w:val="none"/>
    </w:rPr>
  </w:style>
  <w:style w:type="character" w:customStyle="1" w:styleId="WW8Num155z0">
    <w:name w:val="WW8Num155z0"/>
    <w:rPr>
      <w:rFonts w:ascii="Symbol" w:hAnsi="Symbol"/>
      <w:b w:val="0"/>
      <w:i w:val="0"/>
    </w:rPr>
  </w:style>
  <w:style w:type="character" w:customStyle="1" w:styleId="WW8Num156z0">
    <w:name w:val="WW8Num156z0"/>
    <w:rPr>
      <w:rFonts w:ascii="Symbol" w:hAnsi="Symbol"/>
    </w:rPr>
  </w:style>
  <w:style w:type="character" w:customStyle="1" w:styleId="WW8Num164z0">
    <w:name w:val="WW8Num164z0"/>
    <w:rPr>
      <w:rFonts w:ascii="Times New Roman" w:hAnsi="Times New Roman" w:cs="Times New Roman"/>
      <w:sz w:val="23"/>
    </w:rPr>
  </w:style>
  <w:style w:type="character" w:customStyle="1" w:styleId="WW8Num166z0">
    <w:name w:val="WW8Num166z0"/>
    <w:rPr>
      <w:rFonts w:ascii="Times New Roman" w:hAnsi="Times New Roman"/>
      <w:b w:val="0"/>
      <w:i w:val="0"/>
      <w:color w:val="000000"/>
      <w:sz w:val="24"/>
      <w:u w:val="none"/>
    </w:rPr>
  </w:style>
  <w:style w:type="character" w:customStyle="1" w:styleId="WW8Num168z0">
    <w:name w:val="WW8Num168z0"/>
    <w:rPr>
      <w:color w:val="000000"/>
    </w:rPr>
  </w:style>
  <w:style w:type="character" w:customStyle="1" w:styleId="WW8Num172z0">
    <w:name w:val="WW8Num172z0"/>
    <w:rPr>
      <w:rFonts w:ascii="Times New Roman" w:hAnsi="Times New Roman"/>
      <w:b w:val="0"/>
      <w:i w:val="0"/>
      <w:color w:val="000000"/>
      <w:sz w:val="24"/>
      <w:u w:val="none"/>
    </w:rPr>
  </w:style>
  <w:style w:type="character" w:customStyle="1" w:styleId="WW8Num174z0">
    <w:name w:val="WW8Num174z0"/>
    <w:rPr>
      <w:rFonts w:ascii="Times New Roman" w:hAnsi="Times New Roman"/>
      <w:b w:val="0"/>
      <w:i w:val="0"/>
      <w:color w:val="000000"/>
      <w:sz w:val="24"/>
      <w:u w:val="none"/>
    </w:rPr>
  </w:style>
  <w:style w:type="character" w:customStyle="1" w:styleId="WW8Num180z0">
    <w:name w:val="WW8Num180z0"/>
    <w:rPr>
      <w:rFonts w:ascii="Symbol" w:hAnsi="Symbol"/>
      <w:b w:val="0"/>
      <w:i w:val="0"/>
    </w:rPr>
  </w:style>
  <w:style w:type="character" w:customStyle="1" w:styleId="WW8Num182z0">
    <w:name w:val="WW8Num182z0"/>
    <w:rPr>
      <w:rFonts w:ascii="Times New Roman" w:hAnsi="Times New Roman"/>
      <w:b w:val="0"/>
      <w:i w:val="0"/>
      <w:color w:val="000000"/>
      <w:sz w:val="24"/>
      <w:u w:val="none"/>
    </w:rPr>
  </w:style>
  <w:style w:type="character" w:customStyle="1" w:styleId="WW8Num185z0">
    <w:name w:val="WW8Num185z0"/>
    <w:rPr>
      <w:rFonts w:ascii="Times New Roman" w:hAnsi="Times New Roman"/>
      <w:b w:val="0"/>
      <w:i w:val="0"/>
      <w:color w:val="000000"/>
      <w:sz w:val="24"/>
      <w:u w:val="none"/>
    </w:rPr>
  </w:style>
  <w:style w:type="character" w:customStyle="1" w:styleId="WW8Num192z0">
    <w:name w:val="WW8Num192z0"/>
    <w:rPr>
      <w:rFonts w:ascii="Symbol" w:hAnsi="Symbol"/>
    </w:rPr>
  </w:style>
  <w:style w:type="character" w:customStyle="1" w:styleId="WW8Num193z0">
    <w:name w:val="WW8Num193z0"/>
    <w:rPr>
      <w:color w:val="auto"/>
    </w:rPr>
  </w:style>
  <w:style w:type="character" w:customStyle="1" w:styleId="WW8Num196z0">
    <w:name w:val="WW8Num196z0"/>
    <w:rPr>
      <w:rFonts w:ascii="Symbol" w:hAnsi="Symbol"/>
    </w:rPr>
  </w:style>
  <w:style w:type="character" w:styleId="Nmerodepgina">
    <w:name w:val="page number"/>
    <w:basedOn w:val="Fontepargpadro"/>
    <w:semiHidden/>
  </w:style>
  <w:style w:type="character" w:customStyle="1" w:styleId="Smbolosdenumerao">
    <w:name w:val="Símbolos de numeração"/>
  </w:style>
  <w:style w:type="character" w:customStyle="1" w:styleId="Marcadores">
    <w:name w:val="Marcadores"/>
    <w:rPr>
      <w:rFonts w:ascii="StarSymbol" w:eastAsia="StarSymbol" w:hAnsi="StarSymbol" w:cs="StarSymbol"/>
      <w:sz w:val="18"/>
      <w:szCs w:val="18"/>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Corpodetexto">
    <w:name w:val="Body Text"/>
    <w:basedOn w:val="Normal"/>
    <w:link w:val="CorpodetextoChar"/>
    <w:semiHidden/>
    <w:pPr>
      <w:jc w:val="both"/>
    </w:pPr>
    <w:rPr>
      <w:color w:val="000000"/>
      <w:sz w:val="18"/>
    </w:rPr>
  </w:style>
  <w:style w:type="paragraph" w:styleId="Lista">
    <w:name w:val="List"/>
    <w:basedOn w:val="Corpodetexto"/>
    <w:semiHidden/>
    <w:rPr>
      <w:rFonts w:cs="Tahoma"/>
    </w:rPr>
  </w:style>
  <w:style w:type="paragraph" w:styleId="Legenda">
    <w:name w:val="caption"/>
    <w:basedOn w:val="Normal"/>
    <w:next w:val="Normal"/>
    <w:qFormat/>
    <w:pPr>
      <w:tabs>
        <w:tab w:val="left" w:pos="709"/>
        <w:tab w:val="left" w:pos="1560"/>
        <w:tab w:val="left" w:pos="2694"/>
      </w:tabs>
      <w:spacing w:before="240"/>
      <w:jc w:val="center"/>
    </w:pPr>
    <w:rPr>
      <w:b/>
      <w:color w:val="000000"/>
      <w:sz w:val="24"/>
    </w:rPr>
  </w:style>
  <w:style w:type="paragraph" w:customStyle="1" w:styleId="ndice">
    <w:name w:val="Índice"/>
    <w:basedOn w:val="Normal"/>
    <w:pPr>
      <w:suppressLineNumbers/>
    </w:pPr>
    <w:rPr>
      <w:rFonts w:cs="Tahoma"/>
    </w:rPr>
  </w:style>
  <w:style w:type="paragraph" w:styleId="Ttulo">
    <w:name w:val="Title"/>
    <w:basedOn w:val="Normal"/>
    <w:next w:val="Corpodetexto"/>
    <w:qFormat/>
    <w:pPr>
      <w:keepNext/>
      <w:spacing w:before="240" w:after="120"/>
    </w:pPr>
    <w:rPr>
      <w:rFonts w:ascii="Arial" w:eastAsia="Lucida Sans Unicode" w:hAnsi="Arial" w:cs="Tahoma"/>
      <w:sz w:val="28"/>
      <w:szCs w:val="28"/>
    </w:rPr>
  </w:style>
  <w:style w:type="paragraph" w:styleId="Subttulo">
    <w:name w:val="Subtitle"/>
    <w:basedOn w:val="Captulo"/>
    <w:next w:val="Corpodetexto"/>
    <w:qFormat/>
    <w:pPr>
      <w:jc w:val="center"/>
    </w:pPr>
    <w:rPr>
      <w:i/>
      <w:iCs/>
    </w:rPr>
  </w:style>
  <w:style w:type="paragraph" w:styleId="Rodap">
    <w:name w:val="footer"/>
    <w:basedOn w:val="Normal"/>
    <w:semiHidden/>
    <w:pPr>
      <w:tabs>
        <w:tab w:val="center" w:pos="4419"/>
        <w:tab w:val="right" w:pos="8838"/>
      </w:tabs>
    </w:pPr>
  </w:style>
  <w:style w:type="paragraph" w:styleId="Cabealho">
    <w:name w:val="header"/>
    <w:basedOn w:val="Normal"/>
    <w:semiHidden/>
    <w:pPr>
      <w:tabs>
        <w:tab w:val="center" w:pos="4419"/>
        <w:tab w:val="right" w:pos="8838"/>
      </w:tabs>
    </w:pPr>
  </w:style>
  <w:style w:type="paragraph" w:styleId="Recuodecorpodetexto">
    <w:name w:val="Body Text Indent"/>
    <w:basedOn w:val="Normal"/>
    <w:semiHidden/>
    <w:pPr>
      <w:ind w:left="1418"/>
      <w:jc w:val="both"/>
    </w:pPr>
    <w:rPr>
      <w:color w:val="000000"/>
      <w:sz w:val="24"/>
    </w:rPr>
  </w:style>
  <w:style w:type="paragraph" w:styleId="Recuodecorpodetexto2">
    <w:name w:val="Body Text Indent 2"/>
    <w:basedOn w:val="Normal"/>
    <w:semiHidden/>
    <w:pPr>
      <w:ind w:left="1418" w:hanging="709"/>
      <w:jc w:val="both"/>
    </w:pPr>
    <w:rPr>
      <w:color w:val="000000"/>
      <w:sz w:val="24"/>
    </w:rPr>
  </w:style>
  <w:style w:type="paragraph" w:styleId="Recuodecorpodetexto3">
    <w:name w:val="Body Text Indent 3"/>
    <w:basedOn w:val="Normal"/>
    <w:semiHidden/>
    <w:pPr>
      <w:ind w:left="2268" w:hanging="850"/>
      <w:jc w:val="both"/>
    </w:pPr>
    <w:rPr>
      <w:color w:val="000000"/>
      <w:sz w:val="24"/>
    </w:rPr>
  </w:style>
  <w:style w:type="paragraph" w:styleId="Corpodetexto2">
    <w:name w:val="Body Text 2"/>
    <w:basedOn w:val="Normal"/>
    <w:semiHidden/>
    <w:pPr>
      <w:jc w:val="both"/>
    </w:pPr>
    <w:rPr>
      <w:color w:val="000000"/>
      <w:sz w:val="24"/>
    </w:rPr>
  </w:style>
  <w:style w:type="paragraph" w:styleId="Corpodetexto3">
    <w:name w:val="Body Text 3"/>
    <w:basedOn w:val="Normal"/>
    <w:semiHidden/>
    <w:pPr>
      <w:tabs>
        <w:tab w:val="left" w:pos="-142"/>
        <w:tab w:val="left" w:pos="0"/>
      </w:tabs>
      <w:jc w:val="center"/>
    </w:pPr>
    <w:rPr>
      <w:color w:val="000000"/>
      <w:sz w:val="24"/>
    </w:rPr>
  </w:style>
  <w:style w:type="paragraph" w:styleId="MapadoDocumento">
    <w:name w:val="Document Map"/>
    <w:basedOn w:val="Normal"/>
    <w:semiHidden/>
    <w:pPr>
      <w:shd w:val="clear" w:color="auto" w:fill="000080"/>
    </w:pPr>
    <w:rPr>
      <w:rFonts w:ascii="Tahoma" w:hAnsi="Tahoma"/>
    </w:rPr>
  </w:style>
  <w:style w:type="paragraph" w:styleId="NormalWeb">
    <w:name w:val="Normal (Web)"/>
    <w:basedOn w:val="Normal"/>
    <w:uiPriority w:val="99"/>
    <w:pPr>
      <w:spacing w:before="100" w:after="100"/>
    </w:pPr>
    <w:rPr>
      <w:sz w:val="24"/>
      <w:szCs w:val="24"/>
    </w:rPr>
  </w:style>
  <w:style w:type="paragraph" w:customStyle="1" w:styleId="Contedodatabela">
    <w:name w:val="Conteúdo da tabela"/>
    <w:basedOn w:val="Normal"/>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Ttulo11">
    <w:name w:val="Título 11"/>
    <w:basedOn w:val="Normal"/>
    <w:next w:val="Normal"/>
    <w:pPr>
      <w:keepNext/>
      <w:numPr>
        <w:numId w:val="1"/>
      </w:numPr>
      <w:ind w:left="1418"/>
      <w:jc w:val="both"/>
      <w:outlineLvl w:val="0"/>
    </w:pPr>
    <w:rPr>
      <w:b/>
      <w:bCs/>
      <w:color w:val="000000"/>
    </w:rPr>
  </w:style>
  <w:style w:type="paragraph" w:customStyle="1" w:styleId="Textopr-formatado">
    <w:name w:val="Texto pré-formatado"/>
    <w:basedOn w:val="Normal"/>
    <w:rPr>
      <w:rFonts w:ascii="Courier New" w:eastAsia="Courier New" w:hAnsi="Courier New" w:cs="Courier New"/>
    </w:rPr>
  </w:style>
  <w:style w:type="paragraph" w:styleId="PargrafodaLista">
    <w:name w:val="List Paragraph"/>
    <w:basedOn w:val="Normal"/>
    <w:link w:val="PargrafodaListaChar"/>
    <w:qFormat/>
    <w:pPr>
      <w:suppressAutoHyphens w:val="0"/>
      <w:spacing w:after="200" w:line="276" w:lineRule="auto"/>
      <w:ind w:left="720"/>
    </w:pPr>
    <w:rPr>
      <w:rFonts w:ascii="Calibri" w:eastAsia="Calibri" w:hAnsi="Calibri"/>
      <w:sz w:val="22"/>
      <w:szCs w:val="22"/>
      <w:lang w:eastAsia="en-US"/>
    </w:rPr>
  </w:style>
  <w:style w:type="character" w:customStyle="1" w:styleId="st">
    <w:name w:val="st"/>
    <w:basedOn w:val="Fontepargpadro"/>
  </w:style>
  <w:style w:type="character" w:styleId="nfase">
    <w:name w:val="Emphasis"/>
    <w:uiPriority w:val="20"/>
    <w:qFormat/>
    <w:rPr>
      <w:i/>
      <w:iCs/>
    </w:rPr>
  </w:style>
  <w:style w:type="character" w:customStyle="1" w:styleId="CorpodetextoChar">
    <w:name w:val="Corpo de texto Char"/>
    <w:link w:val="Corpodetexto"/>
    <w:semiHidden/>
    <w:rsid w:val="00101265"/>
    <w:rPr>
      <w:color w:val="000000"/>
      <w:sz w:val="18"/>
      <w:lang w:eastAsia="ar-SA"/>
    </w:rPr>
  </w:style>
  <w:style w:type="character" w:customStyle="1" w:styleId="Ttulo7Char">
    <w:name w:val="Título 7 Char"/>
    <w:link w:val="Ttulo7"/>
    <w:rsid w:val="00105242"/>
    <w:rPr>
      <w:b/>
      <w:color w:val="000000"/>
      <w:sz w:val="24"/>
      <w:lang w:eastAsia="ar-SA"/>
    </w:rPr>
  </w:style>
  <w:style w:type="character" w:styleId="Hyperlink">
    <w:name w:val="Hyperlink"/>
    <w:uiPriority w:val="99"/>
    <w:unhideWhenUsed/>
    <w:rsid w:val="00B325E6"/>
    <w:rPr>
      <w:color w:val="0563C1"/>
      <w:u w:val="single"/>
    </w:rPr>
  </w:style>
  <w:style w:type="paragraph" w:styleId="Textodebalo">
    <w:name w:val="Balloon Text"/>
    <w:basedOn w:val="Normal"/>
    <w:link w:val="TextodebaloChar"/>
    <w:uiPriority w:val="99"/>
    <w:semiHidden/>
    <w:unhideWhenUsed/>
    <w:rsid w:val="00C44E26"/>
    <w:rPr>
      <w:rFonts w:ascii="Segoe UI" w:hAnsi="Segoe UI" w:cs="Segoe UI"/>
      <w:sz w:val="18"/>
      <w:szCs w:val="18"/>
    </w:rPr>
  </w:style>
  <w:style w:type="character" w:customStyle="1" w:styleId="TextodebaloChar">
    <w:name w:val="Texto de balão Char"/>
    <w:link w:val="Textodebalo"/>
    <w:uiPriority w:val="99"/>
    <w:semiHidden/>
    <w:rsid w:val="00C44E26"/>
    <w:rPr>
      <w:rFonts w:ascii="Segoe UI" w:hAnsi="Segoe UI" w:cs="Segoe UI"/>
      <w:sz w:val="18"/>
      <w:szCs w:val="18"/>
      <w:lang w:eastAsia="ar-SA"/>
    </w:rPr>
  </w:style>
  <w:style w:type="character" w:customStyle="1" w:styleId="apple-converted-space">
    <w:name w:val="apple-converted-space"/>
    <w:basedOn w:val="Fontepargpadro"/>
    <w:rsid w:val="007C201F"/>
  </w:style>
  <w:style w:type="character" w:styleId="Refdecomentrio">
    <w:name w:val="annotation reference"/>
    <w:unhideWhenUsed/>
    <w:qFormat/>
    <w:rsid w:val="008D4ED0"/>
    <w:rPr>
      <w:sz w:val="16"/>
      <w:szCs w:val="16"/>
    </w:rPr>
  </w:style>
  <w:style w:type="paragraph" w:styleId="Textodecomentrio">
    <w:name w:val="annotation text"/>
    <w:basedOn w:val="Normal"/>
    <w:link w:val="TextodecomentrioChar"/>
    <w:unhideWhenUsed/>
    <w:qFormat/>
    <w:rsid w:val="008D4ED0"/>
  </w:style>
  <w:style w:type="character" w:customStyle="1" w:styleId="TextodecomentrioChar">
    <w:name w:val="Texto de comentário Char"/>
    <w:link w:val="Textodecomentrio"/>
    <w:qFormat/>
    <w:rsid w:val="008D4ED0"/>
    <w:rPr>
      <w:lang w:eastAsia="ar-SA"/>
    </w:rPr>
  </w:style>
  <w:style w:type="paragraph" w:styleId="Assuntodocomentrio">
    <w:name w:val="annotation subject"/>
    <w:basedOn w:val="Textodecomentrio"/>
    <w:next w:val="Textodecomentrio"/>
    <w:link w:val="AssuntodocomentrioChar"/>
    <w:uiPriority w:val="99"/>
    <w:semiHidden/>
    <w:unhideWhenUsed/>
    <w:rsid w:val="008D4ED0"/>
    <w:rPr>
      <w:b/>
      <w:bCs/>
    </w:rPr>
  </w:style>
  <w:style w:type="character" w:customStyle="1" w:styleId="AssuntodocomentrioChar">
    <w:name w:val="Assunto do comentário Char"/>
    <w:link w:val="Assuntodocomentrio"/>
    <w:uiPriority w:val="99"/>
    <w:semiHidden/>
    <w:rsid w:val="008D4ED0"/>
    <w:rPr>
      <w:b/>
      <w:bCs/>
      <w:lang w:eastAsia="ar-SA"/>
    </w:rPr>
  </w:style>
  <w:style w:type="paragraph" w:styleId="Lista2">
    <w:name w:val="List 2"/>
    <w:basedOn w:val="Normal"/>
    <w:uiPriority w:val="99"/>
    <w:semiHidden/>
    <w:unhideWhenUsed/>
    <w:rsid w:val="003A50AC"/>
    <w:pPr>
      <w:ind w:left="566" w:hanging="283"/>
      <w:contextualSpacing/>
    </w:pPr>
  </w:style>
  <w:style w:type="character" w:customStyle="1" w:styleId="UnresolvedMention">
    <w:name w:val="Unresolved Mention"/>
    <w:uiPriority w:val="99"/>
    <w:semiHidden/>
    <w:unhideWhenUsed/>
    <w:rsid w:val="00FC6DEA"/>
    <w:rPr>
      <w:color w:val="605E5C"/>
      <w:shd w:val="clear" w:color="auto" w:fill="E1DFDD"/>
    </w:rPr>
  </w:style>
  <w:style w:type="character" w:customStyle="1" w:styleId="cf01">
    <w:name w:val="cf01"/>
    <w:rsid w:val="00242B4E"/>
    <w:rPr>
      <w:rFonts w:ascii="Segoe UI" w:hAnsi="Segoe UI" w:cs="Segoe UI" w:hint="default"/>
      <w:color w:val="666666"/>
      <w:sz w:val="18"/>
      <w:szCs w:val="18"/>
      <w:shd w:val="clear" w:color="auto" w:fill="FFFFFF"/>
    </w:rPr>
  </w:style>
  <w:style w:type="paragraph" w:styleId="Reviso">
    <w:name w:val="Revision"/>
    <w:hidden/>
    <w:uiPriority w:val="99"/>
    <w:semiHidden/>
    <w:rsid w:val="00A2486D"/>
    <w:rPr>
      <w:lang w:eastAsia="ar-SA"/>
    </w:rPr>
  </w:style>
  <w:style w:type="paragraph" w:customStyle="1" w:styleId="Default">
    <w:name w:val="Default"/>
    <w:rsid w:val="00B85CD5"/>
    <w:pPr>
      <w:autoSpaceDE w:val="0"/>
      <w:autoSpaceDN w:val="0"/>
      <w:adjustRightInd w:val="0"/>
    </w:pPr>
    <w:rPr>
      <w:rFonts w:ascii="Arial" w:hAnsi="Arial" w:cs="Arial"/>
      <w:color w:val="000000"/>
      <w:sz w:val="24"/>
      <w:szCs w:val="24"/>
    </w:rPr>
  </w:style>
  <w:style w:type="paragraph" w:customStyle="1" w:styleId="Nivel01">
    <w:name w:val="Nivel 01"/>
    <w:basedOn w:val="Ttulo1"/>
    <w:next w:val="Normal"/>
    <w:qFormat/>
    <w:rsid w:val="00DC5856"/>
    <w:pPr>
      <w:keepLines/>
      <w:numPr>
        <w:numId w:val="23"/>
      </w:numPr>
      <w:tabs>
        <w:tab w:val="num" w:pos="0"/>
        <w:tab w:val="left" w:pos="567"/>
      </w:tabs>
      <w:suppressAutoHyphens w:val="0"/>
      <w:spacing w:before="240"/>
      <w:ind w:left="0" w:firstLine="0"/>
      <w:jc w:val="both"/>
    </w:pPr>
    <w:rPr>
      <w:rFonts w:ascii="Arial" w:eastAsia="MS Gothic" w:hAnsi="Arial" w:cs="Arial"/>
      <w:b/>
      <w:bCs/>
      <w:sz w:val="20"/>
      <w:lang w:eastAsia="pt-BR"/>
    </w:rPr>
  </w:style>
  <w:style w:type="paragraph" w:customStyle="1" w:styleId="Nivel2">
    <w:name w:val="Nivel 2"/>
    <w:basedOn w:val="Normal"/>
    <w:link w:val="Nivel2Char"/>
    <w:qFormat/>
    <w:rsid w:val="00DC5856"/>
    <w:pPr>
      <w:numPr>
        <w:ilvl w:val="1"/>
        <w:numId w:val="23"/>
      </w:numPr>
      <w:tabs>
        <w:tab w:val="num" w:pos="0"/>
      </w:tabs>
      <w:suppressAutoHyphens w:val="0"/>
      <w:spacing w:before="120" w:after="120" w:line="276" w:lineRule="auto"/>
      <w:ind w:left="0" w:firstLine="0"/>
      <w:jc w:val="both"/>
    </w:pPr>
    <w:rPr>
      <w:rFonts w:ascii="Arial" w:eastAsia="MS Mincho" w:hAnsi="Arial" w:cs="Arial"/>
      <w:color w:val="000000"/>
      <w:lang w:eastAsia="pt-BR"/>
    </w:rPr>
  </w:style>
  <w:style w:type="paragraph" w:customStyle="1" w:styleId="Nivel3">
    <w:name w:val="Nivel 3"/>
    <w:basedOn w:val="Normal"/>
    <w:link w:val="Nivel3Char"/>
    <w:qFormat/>
    <w:rsid w:val="00DC5856"/>
    <w:pPr>
      <w:numPr>
        <w:ilvl w:val="2"/>
        <w:numId w:val="23"/>
      </w:numPr>
      <w:suppressAutoHyphens w:val="0"/>
      <w:spacing w:before="120" w:after="120" w:line="276" w:lineRule="auto"/>
      <w:jc w:val="both"/>
    </w:pPr>
    <w:rPr>
      <w:rFonts w:ascii="Arial" w:eastAsia="MS Mincho" w:hAnsi="Arial" w:cs="Arial"/>
      <w:color w:val="000000"/>
      <w:lang w:eastAsia="pt-BR"/>
    </w:rPr>
  </w:style>
  <w:style w:type="paragraph" w:customStyle="1" w:styleId="Nivel4">
    <w:name w:val="Nivel 4"/>
    <w:basedOn w:val="Nivel3"/>
    <w:link w:val="Nivel4Char"/>
    <w:qFormat/>
    <w:rsid w:val="00DC5856"/>
    <w:pPr>
      <w:numPr>
        <w:ilvl w:val="3"/>
      </w:numPr>
      <w:tabs>
        <w:tab w:val="num" w:pos="0"/>
      </w:tabs>
      <w:ind w:left="851" w:firstLine="0"/>
    </w:pPr>
    <w:rPr>
      <w:color w:val="auto"/>
    </w:rPr>
  </w:style>
  <w:style w:type="paragraph" w:customStyle="1" w:styleId="Nivel5">
    <w:name w:val="Nivel 5"/>
    <w:basedOn w:val="Nivel4"/>
    <w:qFormat/>
    <w:rsid w:val="00DC5856"/>
    <w:pPr>
      <w:numPr>
        <w:ilvl w:val="4"/>
      </w:numPr>
      <w:tabs>
        <w:tab w:val="num" w:pos="0"/>
      </w:tabs>
      <w:ind w:left="1276" w:firstLine="0"/>
    </w:pPr>
  </w:style>
  <w:style w:type="character" w:customStyle="1" w:styleId="Nivel3Char">
    <w:name w:val="Nivel 3 Char"/>
    <w:link w:val="Nivel3"/>
    <w:rsid w:val="00DC5856"/>
    <w:rPr>
      <w:rFonts w:ascii="Arial" w:eastAsia="MS Mincho" w:hAnsi="Arial" w:cs="Arial"/>
      <w:color w:val="000000"/>
    </w:rPr>
  </w:style>
  <w:style w:type="character" w:customStyle="1" w:styleId="Nivel2Char">
    <w:name w:val="Nivel 2 Char"/>
    <w:link w:val="Nivel2"/>
    <w:locked/>
    <w:rsid w:val="00D41A79"/>
    <w:rPr>
      <w:rFonts w:ascii="Arial" w:eastAsia="MS Mincho" w:hAnsi="Arial" w:cs="Arial"/>
      <w:color w:val="000000"/>
    </w:rPr>
  </w:style>
  <w:style w:type="character" w:customStyle="1" w:styleId="PargrafodaListaChar">
    <w:name w:val="Parágrafo da Lista Char"/>
    <w:link w:val="PargrafodaLista"/>
    <w:uiPriority w:val="34"/>
    <w:rsid w:val="00D41A79"/>
    <w:rPr>
      <w:rFonts w:ascii="Calibri" w:eastAsia="Calibri" w:hAnsi="Calibri"/>
      <w:sz w:val="22"/>
      <w:szCs w:val="22"/>
      <w:lang w:eastAsia="en-US"/>
    </w:rPr>
  </w:style>
  <w:style w:type="paragraph" w:styleId="Textodenotaderodap">
    <w:name w:val="footnote text"/>
    <w:basedOn w:val="Normal"/>
    <w:link w:val="TextodenotaderodapChar"/>
    <w:uiPriority w:val="99"/>
    <w:semiHidden/>
    <w:unhideWhenUsed/>
    <w:rsid w:val="0090179D"/>
  </w:style>
  <w:style w:type="character" w:customStyle="1" w:styleId="TextodenotaderodapChar">
    <w:name w:val="Texto de nota de rodapé Char"/>
    <w:link w:val="Textodenotaderodap"/>
    <w:uiPriority w:val="99"/>
    <w:semiHidden/>
    <w:rsid w:val="0090179D"/>
    <w:rPr>
      <w:lang w:eastAsia="ar-SA"/>
    </w:rPr>
  </w:style>
  <w:style w:type="character" w:styleId="Refdenotaderodap">
    <w:name w:val="footnote reference"/>
    <w:uiPriority w:val="99"/>
    <w:semiHidden/>
    <w:unhideWhenUsed/>
    <w:rsid w:val="0090179D"/>
    <w:rPr>
      <w:vertAlign w:val="superscript"/>
    </w:rPr>
  </w:style>
  <w:style w:type="character" w:customStyle="1" w:styleId="Nivel4Char">
    <w:name w:val="Nivel 4 Char"/>
    <w:link w:val="Nivel4"/>
    <w:rsid w:val="00977DE4"/>
    <w:rPr>
      <w:rFonts w:ascii="Arial" w:eastAsia="MS Mincho" w:hAnsi="Arial" w:cs="Arial"/>
    </w:rPr>
  </w:style>
  <w:style w:type="paragraph" w:customStyle="1" w:styleId="Standard">
    <w:name w:val="Standard"/>
    <w:rsid w:val="006918BC"/>
    <w:pPr>
      <w:shd w:val="clear" w:color="auto" w:fill="FFFFFF"/>
      <w:suppressAutoHyphens/>
      <w:autoSpaceDN w:val="0"/>
      <w:spacing w:after="200" w:line="276" w:lineRule="auto"/>
    </w:pPr>
    <w:rPr>
      <w:rFonts w:ascii="Calibri" w:eastAsia="Calibri" w:hAnsi="Calibri"/>
      <w:kern w:val="3"/>
      <w:sz w:val="22"/>
      <w:szCs w:val="22"/>
      <w:lang w:eastAsia="zh-CN"/>
    </w:rPr>
  </w:style>
  <w:style w:type="numbering" w:customStyle="1" w:styleId="WW8Num20">
    <w:name w:val="WW8Num20"/>
    <w:rsid w:val="00A440BD"/>
    <w:pPr>
      <w:numPr>
        <w:numId w:val="30"/>
      </w:numPr>
    </w:pPr>
  </w:style>
  <w:style w:type="numbering" w:customStyle="1" w:styleId="WW8Num10">
    <w:name w:val="WW8Num10"/>
    <w:rsid w:val="0046364B"/>
    <w:pPr>
      <w:numPr>
        <w:numId w:val="33"/>
      </w:numPr>
    </w:pPr>
  </w:style>
  <w:style w:type="paragraph" w:customStyle="1" w:styleId="Standarduser">
    <w:name w:val="Standard (user)"/>
    <w:rsid w:val="00F12D5F"/>
    <w:pPr>
      <w:suppressAutoHyphens/>
      <w:autoSpaceDN w:val="0"/>
    </w:pPr>
    <w:rPr>
      <w:rFonts w:ascii="Arial" w:hAnsi="Arial" w:cs="Arial, sans-serif"/>
      <w:color w:val="00000A"/>
      <w:kern w:val="3"/>
      <w:lang w:eastAsia="zh-CN" w:bidi="hi-IN"/>
    </w:rPr>
  </w:style>
  <w:style w:type="paragraph" w:customStyle="1" w:styleId="Textbody">
    <w:name w:val="Text body"/>
    <w:basedOn w:val="Standard"/>
    <w:rsid w:val="00923169"/>
    <w:pPr>
      <w:spacing w:after="120"/>
    </w:pPr>
  </w:style>
  <w:style w:type="paragraph" w:customStyle="1" w:styleId="BodyText21">
    <w:name w:val="Body Text 21"/>
    <w:basedOn w:val="Normal"/>
    <w:rsid w:val="008A4C7D"/>
    <w:pPr>
      <w:shd w:val="clear" w:color="auto" w:fill="FFFFFF"/>
      <w:autoSpaceDN w:val="0"/>
      <w:spacing w:after="200" w:line="276" w:lineRule="auto"/>
      <w:jc w:val="both"/>
    </w:pPr>
    <w:rPr>
      <w:rFonts w:ascii="Calibri" w:eastAsia="Arial" w:hAnsi="Calibri" w:cs="Arial"/>
      <w:kern w:val="3"/>
      <w:sz w:val="22"/>
      <w:szCs w:val="22"/>
      <w:lang w:eastAsia="zh-CN"/>
    </w:rPr>
  </w:style>
  <w:style w:type="paragraph" w:customStyle="1" w:styleId="Textbodyindent">
    <w:name w:val="Text body indent"/>
    <w:basedOn w:val="Normal"/>
    <w:rsid w:val="008A4C7D"/>
    <w:pPr>
      <w:shd w:val="clear" w:color="auto" w:fill="FFFFFF"/>
      <w:autoSpaceDN w:val="0"/>
      <w:spacing w:line="276" w:lineRule="auto"/>
      <w:ind w:left="283"/>
    </w:pPr>
    <w:rPr>
      <w:rFonts w:ascii="Calibri" w:eastAsia="Calibri" w:hAnsi="Calibri"/>
      <w:kern w:val="3"/>
      <w:sz w:val="22"/>
      <w:szCs w:val="22"/>
      <w:lang w:eastAsia="zh-CN"/>
    </w:rPr>
  </w:style>
  <w:style w:type="paragraph" w:customStyle="1" w:styleId="Recuodecorpodetexto21">
    <w:name w:val="Recuo de corpo de texto 21"/>
    <w:basedOn w:val="Standard"/>
    <w:rsid w:val="008A4C7D"/>
    <w:pPr>
      <w:ind w:left="360"/>
      <w:jc w:val="both"/>
    </w:pPr>
    <w:rPr>
      <w:rFonts w:ascii="Arial" w:eastAsia="Times New Roman" w:hAnsi="Arial" w:cs="Arial"/>
      <w:color w:val="FF0000"/>
      <w:kern w:val="0"/>
    </w:rPr>
  </w:style>
  <w:style w:type="paragraph" w:customStyle="1" w:styleId="Textosimples">
    <w:name w:val="Texto simples"/>
    <w:basedOn w:val="Normal"/>
    <w:next w:val="Normal"/>
    <w:rsid w:val="0036634C"/>
    <w:pPr>
      <w:shd w:val="clear" w:color="auto" w:fill="FFFFFF"/>
      <w:autoSpaceDN w:val="0"/>
      <w:spacing w:after="200" w:line="276" w:lineRule="auto"/>
    </w:pPr>
    <w:rPr>
      <w:rFonts w:ascii="Arial" w:hAnsi="Arial" w:cs="Arial"/>
      <w:sz w:val="22"/>
      <w:szCs w:val="22"/>
      <w:lang w:eastAsia="zh-CN"/>
    </w:rPr>
  </w:style>
  <w:style w:type="paragraph" w:customStyle="1" w:styleId="WW-Padro">
    <w:name w:val="WW-Padrão"/>
    <w:rsid w:val="00D72F03"/>
    <w:pPr>
      <w:widowControl w:val="0"/>
      <w:shd w:val="clear" w:color="auto" w:fill="FFFFFF"/>
      <w:suppressAutoHyphens/>
      <w:autoSpaceDN w:val="0"/>
      <w:jc w:val="both"/>
    </w:pPr>
    <w:rPr>
      <w:rFonts w:eastAsia="Bitstream Vera Sans" w:cs="Bitstream Vera Sans"/>
      <w:kern w:val="3"/>
      <w:sz w:val="24"/>
      <w:szCs w:val="24"/>
      <w:lang w:eastAsia="zh-CN" w:bidi="hi-IN"/>
    </w:rPr>
  </w:style>
  <w:style w:type="table" w:styleId="Tabelacomgrade">
    <w:name w:val="Table Grid"/>
    <w:basedOn w:val="Tabelanormal"/>
    <w:uiPriority w:val="59"/>
    <w:rsid w:val="00107E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943759"/>
    <w:pPr>
      <w:suppressLineNumbers/>
      <w:shd w:val="clear" w:color="auto" w:fill="FFFFFF"/>
      <w:autoSpaceDN w:val="0"/>
      <w:spacing w:after="200" w:line="276" w:lineRule="auto"/>
      <w:jc w:val="center"/>
      <w:textAlignment w:val="baseline"/>
    </w:pPr>
    <w:rPr>
      <w:rFonts w:ascii="Calibri" w:eastAsia="Calibri" w:hAnsi="Calibri"/>
      <w:b/>
      <w:bCs/>
      <w:kern w:val="3"/>
      <w:sz w:val="22"/>
      <w:szCs w:val="22"/>
      <w:lang w:eastAsia="zh-CN"/>
    </w:rPr>
  </w:style>
  <w:style w:type="character" w:customStyle="1" w:styleId="Internetlink">
    <w:name w:val="Internet link"/>
    <w:rsid w:val="000A53C5"/>
    <w:rPr>
      <w:color w:val="000080"/>
      <w:u w:val="single"/>
    </w:rPr>
  </w:style>
  <w:style w:type="paragraph" w:customStyle="1" w:styleId="TableParagraph">
    <w:name w:val="Table Paragraph"/>
    <w:basedOn w:val="Standard"/>
    <w:rsid w:val="006A250A"/>
    <w:pPr>
      <w:widowControl w:val="0"/>
      <w:suppressAutoHyphens w:val="0"/>
      <w:textAlignment w:val="baseline"/>
    </w:pPr>
    <w:rPr>
      <w:rFonts w:ascii="Times New Roman" w:eastAsia="Times New Roman" w:hAnsi="Times New Roman"/>
      <w:sz w:val="24"/>
    </w:rPr>
  </w:style>
  <w:style w:type="paragraph" w:customStyle="1" w:styleId="Textodecomentrio1">
    <w:name w:val="Texto de comentário1"/>
    <w:basedOn w:val="Standard"/>
    <w:rsid w:val="003F6413"/>
    <w:pPr>
      <w:textAlignment w:val="baseline"/>
    </w:pPr>
  </w:style>
  <w:style w:type="numbering" w:customStyle="1" w:styleId="WW8Num19">
    <w:name w:val="WW8Num19"/>
    <w:basedOn w:val="Semlista"/>
    <w:rsid w:val="003F6413"/>
    <w:pPr>
      <w:numPr>
        <w:numId w:val="38"/>
      </w:numPr>
    </w:pPr>
  </w:style>
  <w:style w:type="numbering" w:customStyle="1" w:styleId="WW8Num16">
    <w:name w:val="WW8Num16"/>
    <w:basedOn w:val="Semlista"/>
    <w:rsid w:val="003F6413"/>
    <w:pPr>
      <w:numPr>
        <w:numId w:val="39"/>
      </w:numPr>
    </w:pPr>
  </w:style>
  <w:style w:type="numbering" w:customStyle="1" w:styleId="WWNum2">
    <w:name w:val="WWNum2"/>
    <w:basedOn w:val="Semlista"/>
    <w:rsid w:val="00550E93"/>
    <w:pPr>
      <w:numPr>
        <w:numId w:val="43"/>
      </w:numPr>
    </w:pPr>
  </w:style>
  <w:style w:type="numbering" w:customStyle="1" w:styleId="WW8Num3">
    <w:name w:val="WW8Num3"/>
    <w:basedOn w:val="Semlista"/>
    <w:rsid w:val="00CA1D86"/>
    <w:pPr>
      <w:numPr>
        <w:numId w:val="45"/>
      </w:numPr>
    </w:pPr>
  </w:style>
  <w:style w:type="numbering" w:customStyle="1" w:styleId="WW8Num6">
    <w:name w:val="WW8Num6"/>
    <w:basedOn w:val="Semlista"/>
    <w:rsid w:val="00CA1D86"/>
    <w:pPr>
      <w:numPr>
        <w:numId w:val="46"/>
      </w:numPr>
    </w:pPr>
  </w:style>
  <w:style w:type="paragraph" w:customStyle="1" w:styleId="elementtoproof">
    <w:name w:val="elementtoproof"/>
    <w:basedOn w:val="Normal"/>
    <w:uiPriority w:val="99"/>
    <w:semiHidden/>
    <w:rsid w:val="00CB4F9A"/>
    <w:pPr>
      <w:suppressAutoHyphens w:val="0"/>
    </w:pPr>
    <w:rPr>
      <w:rFonts w:ascii="Calibri" w:eastAsia="Calibri" w:hAnsi="Calibri" w:cs="Calibri"/>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54697">
      <w:bodyDiv w:val="1"/>
      <w:marLeft w:val="0"/>
      <w:marRight w:val="0"/>
      <w:marTop w:val="0"/>
      <w:marBottom w:val="0"/>
      <w:divBdr>
        <w:top w:val="none" w:sz="0" w:space="0" w:color="auto"/>
        <w:left w:val="none" w:sz="0" w:space="0" w:color="auto"/>
        <w:bottom w:val="none" w:sz="0" w:space="0" w:color="auto"/>
        <w:right w:val="none" w:sz="0" w:space="0" w:color="auto"/>
      </w:divBdr>
    </w:div>
    <w:div w:id="46688912">
      <w:bodyDiv w:val="1"/>
      <w:marLeft w:val="0"/>
      <w:marRight w:val="0"/>
      <w:marTop w:val="0"/>
      <w:marBottom w:val="0"/>
      <w:divBdr>
        <w:top w:val="none" w:sz="0" w:space="0" w:color="auto"/>
        <w:left w:val="none" w:sz="0" w:space="0" w:color="auto"/>
        <w:bottom w:val="none" w:sz="0" w:space="0" w:color="auto"/>
        <w:right w:val="none" w:sz="0" w:space="0" w:color="auto"/>
      </w:divBdr>
    </w:div>
    <w:div w:id="47149623">
      <w:bodyDiv w:val="1"/>
      <w:marLeft w:val="0"/>
      <w:marRight w:val="0"/>
      <w:marTop w:val="0"/>
      <w:marBottom w:val="0"/>
      <w:divBdr>
        <w:top w:val="none" w:sz="0" w:space="0" w:color="auto"/>
        <w:left w:val="none" w:sz="0" w:space="0" w:color="auto"/>
        <w:bottom w:val="none" w:sz="0" w:space="0" w:color="auto"/>
        <w:right w:val="none" w:sz="0" w:space="0" w:color="auto"/>
      </w:divBdr>
    </w:div>
    <w:div w:id="48111273">
      <w:bodyDiv w:val="1"/>
      <w:marLeft w:val="0"/>
      <w:marRight w:val="0"/>
      <w:marTop w:val="0"/>
      <w:marBottom w:val="0"/>
      <w:divBdr>
        <w:top w:val="none" w:sz="0" w:space="0" w:color="auto"/>
        <w:left w:val="none" w:sz="0" w:space="0" w:color="auto"/>
        <w:bottom w:val="none" w:sz="0" w:space="0" w:color="auto"/>
        <w:right w:val="none" w:sz="0" w:space="0" w:color="auto"/>
      </w:divBdr>
    </w:div>
    <w:div w:id="53624509">
      <w:bodyDiv w:val="1"/>
      <w:marLeft w:val="0"/>
      <w:marRight w:val="0"/>
      <w:marTop w:val="0"/>
      <w:marBottom w:val="0"/>
      <w:divBdr>
        <w:top w:val="none" w:sz="0" w:space="0" w:color="auto"/>
        <w:left w:val="none" w:sz="0" w:space="0" w:color="auto"/>
        <w:bottom w:val="none" w:sz="0" w:space="0" w:color="auto"/>
        <w:right w:val="none" w:sz="0" w:space="0" w:color="auto"/>
      </w:divBdr>
    </w:div>
    <w:div w:id="59331822">
      <w:bodyDiv w:val="1"/>
      <w:marLeft w:val="0"/>
      <w:marRight w:val="0"/>
      <w:marTop w:val="0"/>
      <w:marBottom w:val="0"/>
      <w:divBdr>
        <w:top w:val="none" w:sz="0" w:space="0" w:color="auto"/>
        <w:left w:val="none" w:sz="0" w:space="0" w:color="auto"/>
        <w:bottom w:val="none" w:sz="0" w:space="0" w:color="auto"/>
        <w:right w:val="none" w:sz="0" w:space="0" w:color="auto"/>
      </w:divBdr>
    </w:div>
    <w:div w:id="151141990">
      <w:bodyDiv w:val="1"/>
      <w:marLeft w:val="0"/>
      <w:marRight w:val="0"/>
      <w:marTop w:val="0"/>
      <w:marBottom w:val="0"/>
      <w:divBdr>
        <w:top w:val="none" w:sz="0" w:space="0" w:color="auto"/>
        <w:left w:val="none" w:sz="0" w:space="0" w:color="auto"/>
        <w:bottom w:val="none" w:sz="0" w:space="0" w:color="auto"/>
        <w:right w:val="none" w:sz="0" w:space="0" w:color="auto"/>
      </w:divBdr>
    </w:div>
    <w:div w:id="153496806">
      <w:bodyDiv w:val="1"/>
      <w:marLeft w:val="0"/>
      <w:marRight w:val="0"/>
      <w:marTop w:val="0"/>
      <w:marBottom w:val="0"/>
      <w:divBdr>
        <w:top w:val="none" w:sz="0" w:space="0" w:color="auto"/>
        <w:left w:val="none" w:sz="0" w:space="0" w:color="auto"/>
        <w:bottom w:val="none" w:sz="0" w:space="0" w:color="auto"/>
        <w:right w:val="none" w:sz="0" w:space="0" w:color="auto"/>
      </w:divBdr>
    </w:div>
    <w:div w:id="177736891">
      <w:bodyDiv w:val="1"/>
      <w:marLeft w:val="0"/>
      <w:marRight w:val="0"/>
      <w:marTop w:val="0"/>
      <w:marBottom w:val="0"/>
      <w:divBdr>
        <w:top w:val="none" w:sz="0" w:space="0" w:color="auto"/>
        <w:left w:val="none" w:sz="0" w:space="0" w:color="auto"/>
        <w:bottom w:val="none" w:sz="0" w:space="0" w:color="auto"/>
        <w:right w:val="none" w:sz="0" w:space="0" w:color="auto"/>
      </w:divBdr>
    </w:div>
    <w:div w:id="182134327">
      <w:bodyDiv w:val="1"/>
      <w:marLeft w:val="0"/>
      <w:marRight w:val="0"/>
      <w:marTop w:val="0"/>
      <w:marBottom w:val="0"/>
      <w:divBdr>
        <w:top w:val="none" w:sz="0" w:space="0" w:color="auto"/>
        <w:left w:val="none" w:sz="0" w:space="0" w:color="auto"/>
        <w:bottom w:val="none" w:sz="0" w:space="0" w:color="auto"/>
        <w:right w:val="none" w:sz="0" w:space="0" w:color="auto"/>
      </w:divBdr>
    </w:div>
    <w:div w:id="201018126">
      <w:bodyDiv w:val="1"/>
      <w:marLeft w:val="0"/>
      <w:marRight w:val="0"/>
      <w:marTop w:val="0"/>
      <w:marBottom w:val="0"/>
      <w:divBdr>
        <w:top w:val="none" w:sz="0" w:space="0" w:color="auto"/>
        <w:left w:val="none" w:sz="0" w:space="0" w:color="auto"/>
        <w:bottom w:val="none" w:sz="0" w:space="0" w:color="auto"/>
        <w:right w:val="none" w:sz="0" w:space="0" w:color="auto"/>
      </w:divBdr>
    </w:div>
    <w:div w:id="204366519">
      <w:bodyDiv w:val="1"/>
      <w:marLeft w:val="0"/>
      <w:marRight w:val="0"/>
      <w:marTop w:val="0"/>
      <w:marBottom w:val="0"/>
      <w:divBdr>
        <w:top w:val="none" w:sz="0" w:space="0" w:color="auto"/>
        <w:left w:val="none" w:sz="0" w:space="0" w:color="auto"/>
        <w:bottom w:val="none" w:sz="0" w:space="0" w:color="auto"/>
        <w:right w:val="none" w:sz="0" w:space="0" w:color="auto"/>
      </w:divBdr>
    </w:div>
    <w:div w:id="215093308">
      <w:bodyDiv w:val="1"/>
      <w:marLeft w:val="0"/>
      <w:marRight w:val="0"/>
      <w:marTop w:val="0"/>
      <w:marBottom w:val="0"/>
      <w:divBdr>
        <w:top w:val="none" w:sz="0" w:space="0" w:color="auto"/>
        <w:left w:val="none" w:sz="0" w:space="0" w:color="auto"/>
        <w:bottom w:val="none" w:sz="0" w:space="0" w:color="auto"/>
        <w:right w:val="none" w:sz="0" w:space="0" w:color="auto"/>
      </w:divBdr>
    </w:div>
    <w:div w:id="224947725">
      <w:bodyDiv w:val="1"/>
      <w:marLeft w:val="0"/>
      <w:marRight w:val="0"/>
      <w:marTop w:val="0"/>
      <w:marBottom w:val="0"/>
      <w:divBdr>
        <w:top w:val="none" w:sz="0" w:space="0" w:color="auto"/>
        <w:left w:val="none" w:sz="0" w:space="0" w:color="auto"/>
        <w:bottom w:val="none" w:sz="0" w:space="0" w:color="auto"/>
        <w:right w:val="none" w:sz="0" w:space="0" w:color="auto"/>
      </w:divBdr>
    </w:div>
    <w:div w:id="273441026">
      <w:bodyDiv w:val="1"/>
      <w:marLeft w:val="0"/>
      <w:marRight w:val="0"/>
      <w:marTop w:val="0"/>
      <w:marBottom w:val="0"/>
      <w:divBdr>
        <w:top w:val="none" w:sz="0" w:space="0" w:color="auto"/>
        <w:left w:val="none" w:sz="0" w:space="0" w:color="auto"/>
        <w:bottom w:val="none" w:sz="0" w:space="0" w:color="auto"/>
        <w:right w:val="none" w:sz="0" w:space="0" w:color="auto"/>
      </w:divBdr>
    </w:div>
    <w:div w:id="305017011">
      <w:bodyDiv w:val="1"/>
      <w:marLeft w:val="0"/>
      <w:marRight w:val="0"/>
      <w:marTop w:val="0"/>
      <w:marBottom w:val="0"/>
      <w:divBdr>
        <w:top w:val="none" w:sz="0" w:space="0" w:color="auto"/>
        <w:left w:val="none" w:sz="0" w:space="0" w:color="auto"/>
        <w:bottom w:val="none" w:sz="0" w:space="0" w:color="auto"/>
        <w:right w:val="none" w:sz="0" w:space="0" w:color="auto"/>
      </w:divBdr>
    </w:div>
    <w:div w:id="314838704">
      <w:bodyDiv w:val="1"/>
      <w:marLeft w:val="0"/>
      <w:marRight w:val="0"/>
      <w:marTop w:val="0"/>
      <w:marBottom w:val="0"/>
      <w:divBdr>
        <w:top w:val="none" w:sz="0" w:space="0" w:color="auto"/>
        <w:left w:val="none" w:sz="0" w:space="0" w:color="auto"/>
        <w:bottom w:val="none" w:sz="0" w:space="0" w:color="auto"/>
        <w:right w:val="none" w:sz="0" w:space="0" w:color="auto"/>
      </w:divBdr>
    </w:div>
    <w:div w:id="316347755">
      <w:bodyDiv w:val="1"/>
      <w:marLeft w:val="0"/>
      <w:marRight w:val="0"/>
      <w:marTop w:val="0"/>
      <w:marBottom w:val="0"/>
      <w:divBdr>
        <w:top w:val="none" w:sz="0" w:space="0" w:color="auto"/>
        <w:left w:val="none" w:sz="0" w:space="0" w:color="auto"/>
        <w:bottom w:val="none" w:sz="0" w:space="0" w:color="auto"/>
        <w:right w:val="none" w:sz="0" w:space="0" w:color="auto"/>
      </w:divBdr>
    </w:div>
    <w:div w:id="328946094">
      <w:bodyDiv w:val="1"/>
      <w:marLeft w:val="0"/>
      <w:marRight w:val="0"/>
      <w:marTop w:val="0"/>
      <w:marBottom w:val="0"/>
      <w:divBdr>
        <w:top w:val="none" w:sz="0" w:space="0" w:color="auto"/>
        <w:left w:val="none" w:sz="0" w:space="0" w:color="auto"/>
        <w:bottom w:val="none" w:sz="0" w:space="0" w:color="auto"/>
        <w:right w:val="none" w:sz="0" w:space="0" w:color="auto"/>
      </w:divBdr>
    </w:div>
    <w:div w:id="334461112">
      <w:bodyDiv w:val="1"/>
      <w:marLeft w:val="0"/>
      <w:marRight w:val="0"/>
      <w:marTop w:val="0"/>
      <w:marBottom w:val="0"/>
      <w:divBdr>
        <w:top w:val="none" w:sz="0" w:space="0" w:color="auto"/>
        <w:left w:val="none" w:sz="0" w:space="0" w:color="auto"/>
        <w:bottom w:val="none" w:sz="0" w:space="0" w:color="auto"/>
        <w:right w:val="none" w:sz="0" w:space="0" w:color="auto"/>
      </w:divBdr>
    </w:div>
    <w:div w:id="381028105">
      <w:bodyDiv w:val="1"/>
      <w:marLeft w:val="0"/>
      <w:marRight w:val="0"/>
      <w:marTop w:val="0"/>
      <w:marBottom w:val="0"/>
      <w:divBdr>
        <w:top w:val="none" w:sz="0" w:space="0" w:color="auto"/>
        <w:left w:val="none" w:sz="0" w:space="0" w:color="auto"/>
        <w:bottom w:val="none" w:sz="0" w:space="0" w:color="auto"/>
        <w:right w:val="none" w:sz="0" w:space="0" w:color="auto"/>
      </w:divBdr>
    </w:div>
    <w:div w:id="402877893">
      <w:bodyDiv w:val="1"/>
      <w:marLeft w:val="0"/>
      <w:marRight w:val="0"/>
      <w:marTop w:val="0"/>
      <w:marBottom w:val="0"/>
      <w:divBdr>
        <w:top w:val="none" w:sz="0" w:space="0" w:color="auto"/>
        <w:left w:val="none" w:sz="0" w:space="0" w:color="auto"/>
        <w:bottom w:val="none" w:sz="0" w:space="0" w:color="auto"/>
        <w:right w:val="none" w:sz="0" w:space="0" w:color="auto"/>
      </w:divBdr>
    </w:div>
    <w:div w:id="412245576">
      <w:bodyDiv w:val="1"/>
      <w:marLeft w:val="0"/>
      <w:marRight w:val="0"/>
      <w:marTop w:val="0"/>
      <w:marBottom w:val="0"/>
      <w:divBdr>
        <w:top w:val="none" w:sz="0" w:space="0" w:color="auto"/>
        <w:left w:val="none" w:sz="0" w:space="0" w:color="auto"/>
        <w:bottom w:val="none" w:sz="0" w:space="0" w:color="auto"/>
        <w:right w:val="none" w:sz="0" w:space="0" w:color="auto"/>
      </w:divBdr>
    </w:div>
    <w:div w:id="435715052">
      <w:bodyDiv w:val="1"/>
      <w:marLeft w:val="0"/>
      <w:marRight w:val="0"/>
      <w:marTop w:val="0"/>
      <w:marBottom w:val="0"/>
      <w:divBdr>
        <w:top w:val="none" w:sz="0" w:space="0" w:color="auto"/>
        <w:left w:val="none" w:sz="0" w:space="0" w:color="auto"/>
        <w:bottom w:val="none" w:sz="0" w:space="0" w:color="auto"/>
        <w:right w:val="none" w:sz="0" w:space="0" w:color="auto"/>
      </w:divBdr>
    </w:div>
    <w:div w:id="454831128">
      <w:bodyDiv w:val="1"/>
      <w:marLeft w:val="0"/>
      <w:marRight w:val="0"/>
      <w:marTop w:val="0"/>
      <w:marBottom w:val="0"/>
      <w:divBdr>
        <w:top w:val="none" w:sz="0" w:space="0" w:color="auto"/>
        <w:left w:val="none" w:sz="0" w:space="0" w:color="auto"/>
        <w:bottom w:val="none" w:sz="0" w:space="0" w:color="auto"/>
        <w:right w:val="none" w:sz="0" w:space="0" w:color="auto"/>
      </w:divBdr>
    </w:div>
    <w:div w:id="462577537">
      <w:bodyDiv w:val="1"/>
      <w:marLeft w:val="0"/>
      <w:marRight w:val="0"/>
      <w:marTop w:val="0"/>
      <w:marBottom w:val="0"/>
      <w:divBdr>
        <w:top w:val="none" w:sz="0" w:space="0" w:color="auto"/>
        <w:left w:val="none" w:sz="0" w:space="0" w:color="auto"/>
        <w:bottom w:val="none" w:sz="0" w:space="0" w:color="auto"/>
        <w:right w:val="none" w:sz="0" w:space="0" w:color="auto"/>
      </w:divBdr>
    </w:div>
    <w:div w:id="468668210">
      <w:bodyDiv w:val="1"/>
      <w:marLeft w:val="0"/>
      <w:marRight w:val="0"/>
      <w:marTop w:val="0"/>
      <w:marBottom w:val="0"/>
      <w:divBdr>
        <w:top w:val="none" w:sz="0" w:space="0" w:color="auto"/>
        <w:left w:val="none" w:sz="0" w:space="0" w:color="auto"/>
        <w:bottom w:val="none" w:sz="0" w:space="0" w:color="auto"/>
        <w:right w:val="none" w:sz="0" w:space="0" w:color="auto"/>
      </w:divBdr>
    </w:div>
    <w:div w:id="470748977">
      <w:bodyDiv w:val="1"/>
      <w:marLeft w:val="0"/>
      <w:marRight w:val="0"/>
      <w:marTop w:val="0"/>
      <w:marBottom w:val="0"/>
      <w:divBdr>
        <w:top w:val="none" w:sz="0" w:space="0" w:color="auto"/>
        <w:left w:val="none" w:sz="0" w:space="0" w:color="auto"/>
        <w:bottom w:val="none" w:sz="0" w:space="0" w:color="auto"/>
        <w:right w:val="none" w:sz="0" w:space="0" w:color="auto"/>
      </w:divBdr>
    </w:div>
    <w:div w:id="494103970">
      <w:bodyDiv w:val="1"/>
      <w:marLeft w:val="0"/>
      <w:marRight w:val="0"/>
      <w:marTop w:val="0"/>
      <w:marBottom w:val="0"/>
      <w:divBdr>
        <w:top w:val="none" w:sz="0" w:space="0" w:color="auto"/>
        <w:left w:val="none" w:sz="0" w:space="0" w:color="auto"/>
        <w:bottom w:val="none" w:sz="0" w:space="0" w:color="auto"/>
        <w:right w:val="none" w:sz="0" w:space="0" w:color="auto"/>
      </w:divBdr>
    </w:div>
    <w:div w:id="501239183">
      <w:bodyDiv w:val="1"/>
      <w:marLeft w:val="0"/>
      <w:marRight w:val="0"/>
      <w:marTop w:val="0"/>
      <w:marBottom w:val="0"/>
      <w:divBdr>
        <w:top w:val="none" w:sz="0" w:space="0" w:color="auto"/>
        <w:left w:val="none" w:sz="0" w:space="0" w:color="auto"/>
        <w:bottom w:val="none" w:sz="0" w:space="0" w:color="auto"/>
        <w:right w:val="none" w:sz="0" w:space="0" w:color="auto"/>
      </w:divBdr>
    </w:div>
    <w:div w:id="519590953">
      <w:bodyDiv w:val="1"/>
      <w:marLeft w:val="0"/>
      <w:marRight w:val="0"/>
      <w:marTop w:val="0"/>
      <w:marBottom w:val="0"/>
      <w:divBdr>
        <w:top w:val="none" w:sz="0" w:space="0" w:color="auto"/>
        <w:left w:val="none" w:sz="0" w:space="0" w:color="auto"/>
        <w:bottom w:val="none" w:sz="0" w:space="0" w:color="auto"/>
        <w:right w:val="none" w:sz="0" w:space="0" w:color="auto"/>
      </w:divBdr>
    </w:div>
    <w:div w:id="520780303">
      <w:bodyDiv w:val="1"/>
      <w:marLeft w:val="0"/>
      <w:marRight w:val="0"/>
      <w:marTop w:val="0"/>
      <w:marBottom w:val="0"/>
      <w:divBdr>
        <w:top w:val="none" w:sz="0" w:space="0" w:color="auto"/>
        <w:left w:val="none" w:sz="0" w:space="0" w:color="auto"/>
        <w:bottom w:val="none" w:sz="0" w:space="0" w:color="auto"/>
        <w:right w:val="none" w:sz="0" w:space="0" w:color="auto"/>
      </w:divBdr>
    </w:div>
    <w:div w:id="525095240">
      <w:bodyDiv w:val="1"/>
      <w:marLeft w:val="0"/>
      <w:marRight w:val="0"/>
      <w:marTop w:val="0"/>
      <w:marBottom w:val="0"/>
      <w:divBdr>
        <w:top w:val="none" w:sz="0" w:space="0" w:color="auto"/>
        <w:left w:val="none" w:sz="0" w:space="0" w:color="auto"/>
        <w:bottom w:val="none" w:sz="0" w:space="0" w:color="auto"/>
        <w:right w:val="none" w:sz="0" w:space="0" w:color="auto"/>
      </w:divBdr>
    </w:div>
    <w:div w:id="535124486">
      <w:bodyDiv w:val="1"/>
      <w:marLeft w:val="0"/>
      <w:marRight w:val="0"/>
      <w:marTop w:val="0"/>
      <w:marBottom w:val="0"/>
      <w:divBdr>
        <w:top w:val="none" w:sz="0" w:space="0" w:color="auto"/>
        <w:left w:val="none" w:sz="0" w:space="0" w:color="auto"/>
        <w:bottom w:val="none" w:sz="0" w:space="0" w:color="auto"/>
        <w:right w:val="none" w:sz="0" w:space="0" w:color="auto"/>
      </w:divBdr>
    </w:div>
    <w:div w:id="564725960">
      <w:bodyDiv w:val="1"/>
      <w:marLeft w:val="0"/>
      <w:marRight w:val="0"/>
      <w:marTop w:val="0"/>
      <w:marBottom w:val="0"/>
      <w:divBdr>
        <w:top w:val="none" w:sz="0" w:space="0" w:color="auto"/>
        <w:left w:val="none" w:sz="0" w:space="0" w:color="auto"/>
        <w:bottom w:val="none" w:sz="0" w:space="0" w:color="auto"/>
        <w:right w:val="none" w:sz="0" w:space="0" w:color="auto"/>
      </w:divBdr>
    </w:div>
    <w:div w:id="584726206">
      <w:bodyDiv w:val="1"/>
      <w:marLeft w:val="0"/>
      <w:marRight w:val="0"/>
      <w:marTop w:val="0"/>
      <w:marBottom w:val="0"/>
      <w:divBdr>
        <w:top w:val="none" w:sz="0" w:space="0" w:color="auto"/>
        <w:left w:val="none" w:sz="0" w:space="0" w:color="auto"/>
        <w:bottom w:val="none" w:sz="0" w:space="0" w:color="auto"/>
        <w:right w:val="none" w:sz="0" w:space="0" w:color="auto"/>
      </w:divBdr>
    </w:div>
    <w:div w:id="626594299">
      <w:bodyDiv w:val="1"/>
      <w:marLeft w:val="0"/>
      <w:marRight w:val="0"/>
      <w:marTop w:val="0"/>
      <w:marBottom w:val="0"/>
      <w:divBdr>
        <w:top w:val="none" w:sz="0" w:space="0" w:color="auto"/>
        <w:left w:val="none" w:sz="0" w:space="0" w:color="auto"/>
        <w:bottom w:val="none" w:sz="0" w:space="0" w:color="auto"/>
        <w:right w:val="none" w:sz="0" w:space="0" w:color="auto"/>
      </w:divBdr>
    </w:div>
    <w:div w:id="633289839">
      <w:bodyDiv w:val="1"/>
      <w:marLeft w:val="0"/>
      <w:marRight w:val="0"/>
      <w:marTop w:val="0"/>
      <w:marBottom w:val="0"/>
      <w:divBdr>
        <w:top w:val="none" w:sz="0" w:space="0" w:color="auto"/>
        <w:left w:val="none" w:sz="0" w:space="0" w:color="auto"/>
        <w:bottom w:val="none" w:sz="0" w:space="0" w:color="auto"/>
        <w:right w:val="none" w:sz="0" w:space="0" w:color="auto"/>
      </w:divBdr>
    </w:div>
    <w:div w:id="656954441">
      <w:bodyDiv w:val="1"/>
      <w:marLeft w:val="0"/>
      <w:marRight w:val="0"/>
      <w:marTop w:val="0"/>
      <w:marBottom w:val="0"/>
      <w:divBdr>
        <w:top w:val="none" w:sz="0" w:space="0" w:color="auto"/>
        <w:left w:val="none" w:sz="0" w:space="0" w:color="auto"/>
        <w:bottom w:val="none" w:sz="0" w:space="0" w:color="auto"/>
        <w:right w:val="none" w:sz="0" w:space="0" w:color="auto"/>
      </w:divBdr>
    </w:div>
    <w:div w:id="679895803">
      <w:bodyDiv w:val="1"/>
      <w:marLeft w:val="0"/>
      <w:marRight w:val="0"/>
      <w:marTop w:val="0"/>
      <w:marBottom w:val="0"/>
      <w:divBdr>
        <w:top w:val="none" w:sz="0" w:space="0" w:color="auto"/>
        <w:left w:val="none" w:sz="0" w:space="0" w:color="auto"/>
        <w:bottom w:val="none" w:sz="0" w:space="0" w:color="auto"/>
        <w:right w:val="none" w:sz="0" w:space="0" w:color="auto"/>
      </w:divBdr>
    </w:div>
    <w:div w:id="684406511">
      <w:bodyDiv w:val="1"/>
      <w:marLeft w:val="0"/>
      <w:marRight w:val="0"/>
      <w:marTop w:val="0"/>
      <w:marBottom w:val="0"/>
      <w:divBdr>
        <w:top w:val="none" w:sz="0" w:space="0" w:color="auto"/>
        <w:left w:val="none" w:sz="0" w:space="0" w:color="auto"/>
        <w:bottom w:val="none" w:sz="0" w:space="0" w:color="auto"/>
        <w:right w:val="none" w:sz="0" w:space="0" w:color="auto"/>
      </w:divBdr>
    </w:div>
    <w:div w:id="716049176">
      <w:bodyDiv w:val="1"/>
      <w:marLeft w:val="0"/>
      <w:marRight w:val="0"/>
      <w:marTop w:val="0"/>
      <w:marBottom w:val="0"/>
      <w:divBdr>
        <w:top w:val="none" w:sz="0" w:space="0" w:color="auto"/>
        <w:left w:val="none" w:sz="0" w:space="0" w:color="auto"/>
        <w:bottom w:val="none" w:sz="0" w:space="0" w:color="auto"/>
        <w:right w:val="none" w:sz="0" w:space="0" w:color="auto"/>
      </w:divBdr>
    </w:div>
    <w:div w:id="721098896">
      <w:bodyDiv w:val="1"/>
      <w:marLeft w:val="0"/>
      <w:marRight w:val="0"/>
      <w:marTop w:val="0"/>
      <w:marBottom w:val="0"/>
      <w:divBdr>
        <w:top w:val="none" w:sz="0" w:space="0" w:color="auto"/>
        <w:left w:val="none" w:sz="0" w:space="0" w:color="auto"/>
        <w:bottom w:val="none" w:sz="0" w:space="0" w:color="auto"/>
        <w:right w:val="none" w:sz="0" w:space="0" w:color="auto"/>
      </w:divBdr>
    </w:div>
    <w:div w:id="760881311">
      <w:bodyDiv w:val="1"/>
      <w:marLeft w:val="0"/>
      <w:marRight w:val="0"/>
      <w:marTop w:val="0"/>
      <w:marBottom w:val="0"/>
      <w:divBdr>
        <w:top w:val="none" w:sz="0" w:space="0" w:color="auto"/>
        <w:left w:val="none" w:sz="0" w:space="0" w:color="auto"/>
        <w:bottom w:val="none" w:sz="0" w:space="0" w:color="auto"/>
        <w:right w:val="none" w:sz="0" w:space="0" w:color="auto"/>
      </w:divBdr>
    </w:div>
    <w:div w:id="771828079">
      <w:bodyDiv w:val="1"/>
      <w:marLeft w:val="0"/>
      <w:marRight w:val="0"/>
      <w:marTop w:val="0"/>
      <w:marBottom w:val="0"/>
      <w:divBdr>
        <w:top w:val="none" w:sz="0" w:space="0" w:color="auto"/>
        <w:left w:val="none" w:sz="0" w:space="0" w:color="auto"/>
        <w:bottom w:val="none" w:sz="0" w:space="0" w:color="auto"/>
        <w:right w:val="none" w:sz="0" w:space="0" w:color="auto"/>
      </w:divBdr>
    </w:div>
    <w:div w:id="785585633">
      <w:bodyDiv w:val="1"/>
      <w:marLeft w:val="0"/>
      <w:marRight w:val="0"/>
      <w:marTop w:val="0"/>
      <w:marBottom w:val="0"/>
      <w:divBdr>
        <w:top w:val="none" w:sz="0" w:space="0" w:color="auto"/>
        <w:left w:val="none" w:sz="0" w:space="0" w:color="auto"/>
        <w:bottom w:val="none" w:sz="0" w:space="0" w:color="auto"/>
        <w:right w:val="none" w:sz="0" w:space="0" w:color="auto"/>
      </w:divBdr>
    </w:div>
    <w:div w:id="796024315">
      <w:bodyDiv w:val="1"/>
      <w:marLeft w:val="0"/>
      <w:marRight w:val="0"/>
      <w:marTop w:val="0"/>
      <w:marBottom w:val="0"/>
      <w:divBdr>
        <w:top w:val="none" w:sz="0" w:space="0" w:color="auto"/>
        <w:left w:val="none" w:sz="0" w:space="0" w:color="auto"/>
        <w:bottom w:val="none" w:sz="0" w:space="0" w:color="auto"/>
        <w:right w:val="none" w:sz="0" w:space="0" w:color="auto"/>
      </w:divBdr>
    </w:div>
    <w:div w:id="829715032">
      <w:bodyDiv w:val="1"/>
      <w:marLeft w:val="0"/>
      <w:marRight w:val="0"/>
      <w:marTop w:val="0"/>
      <w:marBottom w:val="0"/>
      <w:divBdr>
        <w:top w:val="none" w:sz="0" w:space="0" w:color="auto"/>
        <w:left w:val="none" w:sz="0" w:space="0" w:color="auto"/>
        <w:bottom w:val="none" w:sz="0" w:space="0" w:color="auto"/>
        <w:right w:val="none" w:sz="0" w:space="0" w:color="auto"/>
      </w:divBdr>
    </w:div>
    <w:div w:id="831145579">
      <w:bodyDiv w:val="1"/>
      <w:marLeft w:val="0"/>
      <w:marRight w:val="0"/>
      <w:marTop w:val="0"/>
      <w:marBottom w:val="0"/>
      <w:divBdr>
        <w:top w:val="none" w:sz="0" w:space="0" w:color="auto"/>
        <w:left w:val="none" w:sz="0" w:space="0" w:color="auto"/>
        <w:bottom w:val="none" w:sz="0" w:space="0" w:color="auto"/>
        <w:right w:val="none" w:sz="0" w:space="0" w:color="auto"/>
      </w:divBdr>
    </w:div>
    <w:div w:id="970131243">
      <w:bodyDiv w:val="1"/>
      <w:marLeft w:val="0"/>
      <w:marRight w:val="0"/>
      <w:marTop w:val="0"/>
      <w:marBottom w:val="0"/>
      <w:divBdr>
        <w:top w:val="none" w:sz="0" w:space="0" w:color="auto"/>
        <w:left w:val="none" w:sz="0" w:space="0" w:color="auto"/>
        <w:bottom w:val="none" w:sz="0" w:space="0" w:color="auto"/>
        <w:right w:val="none" w:sz="0" w:space="0" w:color="auto"/>
      </w:divBdr>
    </w:div>
    <w:div w:id="1008362138">
      <w:bodyDiv w:val="1"/>
      <w:marLeft w:val="0"/>
      <w:marRight w:val="0"/>
      <w:marTop w:val="0"/>
      <w:marBottom w:val="0"/>
      <w:divBdr>
        <w:top w:val="none" w:sz="0" w:space="0" w:color="auto"/>
        <w:left w:val="none" w:sz="0" w:space="0" w:color="auto"/>
        <w:bottom w:val="none" w:sz="0" w:space="0" w:color="auto"/>
        <w:right w:val="none" w:sz="0" w:space="0" w:color="auto"/>
      </w:divBdr>
    </w:div>
    <w:div w:id="1024748577">
      <w:bodyDiv w:val="1"/>
      <w:marLeft w:val="0"/>
      <w:marRight w:val="0"/>
      <w:marTop w:val="0"/>
      <w:marBottom w:val="0"/>
      <w:divBdr>
        <w:top w:val="none" w:sz="0" w:space="0" w:color="auto"/>
        <w:left w:val="none" w:sz="0" w:space="0" w:color="auto"/>
        <w:bottom w:val="none" w:sz="0" w:space="0" w:color="auto"/>
        <w:right w:val="none" w:sz="0" w:space="0" w:color="auto"/>
      </w:divBdr>
    </w:div>
    <w:div w:id="1058478555">
      <w:bodyDiv w:val="1"/>
      <w:marLeft w:val="0"/>
      <w:marRight w:val="0"/>
      <w:marTop w:val="0"/>
      <w:marBottom w:val="0"/>
      <w:divBdr>
        <w:top w:val="none" w:sz="0" w:space="0" w:color="auto"/>
        <w:left w:val="none" w:sz="0" w:space="0" w:color="auto"/>
        <w:bottom w:val="none" w:sz="0" w:space="0" w:color="auto"/>
        <w:right w:val="none" w:sz="0" w:space="0" w:color="auto"/>
      </w:divBdr>
    </w:div>
    <w:div w:id="1076320861">
      <w:bodyDiv w:val="1"/>
      <w:marLeft w:val="0"/>
      <w:marRight w:val="0"/>
      <w:marTop w:val="0"/>
      <w:marBottom w:val="0"/>
      <w:divBdr>
        <w:top w:val="none" w:sz="0" w:space="0" w:color="auto"/>
        <w:left w:val="none" w:sz="0" w:space="0" w:color="auto"/>
        <w:bottom w:val="none" w:sz="0" w:space="0" w:color="auto"/>
        <w:right w:val="none" w:sz="0" w:space="0" w:color="auto"/>
      </w:divBdr>
    </w:div>
    <w:div w:id="1080905896">
      <w:bodyDiv w:val="1"/>
      <w:marLeft w:val="0"/>
      <w:marRight w:val="0"/>
      <w:marTop w:val="0"/>
      <w:marBottom w:val="0"/>
      <w:divBdr>
        <w:top w:val="none" w:sz="0" w:space="0" w:color="auto"/>
        <w:left w:val="none" w:sz="0" w:space="0" w:color="auto"/>
        <w:bottom w:val="none" w:sz="0" w:space="0" w:color="auto"/>
        <w:right w:val="none" w:sz="0" w:space="0" w:color="auto"/>
      </w:divBdr>
    </w:div>
    <w:div w:id="1105728407">
      <w:bodyDiv w:val="1"/>
      <w:marLeft w:val="0"/>
      <w:marRight w:val="0"/>
      <w:marTop w:val="0"/>
      <w:marBottom w:val="0"/>
      <w:divBdr>
        <w:top w:val="none" w:sz="0" w:space="0" w:color="auto"/>
        <w:left w:val="none" w:sz="0" w:space="0" w:color="auto"/>
        <w:bottom w:val="none" w:sz="0" w:space="0" w:color="auto"/>
        <w:right w:val="none" w:sz="0" w:space="0" w:color="auto"/>
      </w:divBdr>
    </w:div>
    <w:div w:id="1109619377">
      <w:bodyDiv w:val="1"/>
      <w:marLeft w:val="0"/>
      <w:marRight w:val="0"/>
      <w:marTop w:val="0"/>
      <w:marBottom w:val="0"/>
      <w:divBdr>
        <w:top w:val="none" w:sz="0" w:space="0" w:color="auto"/>
        <w:left w:val="none" w:sz="0" w:space="0" w:color="auto"/>
        <w:bottom w:val="none" w:sz="0" w:space="0" w:color="auto"/>
        <w:right w:val="none" w:sz="0" w:space="0" w:color="auto"/>
      </w:divBdr>
    </w:div>
    <w:div w:id="1138494659">
      <w:bodyDiv w:val="1"/>
      <w:marLeft w:val="0"/>
      <w:marRight w:val="0"/>
      <w:marTop w:val="0"/>
      <w:marBottom w:val="0"/>
      <w:divBdr>
        <w:top w:val="none" w:sz="0" w:space="0" w:color="auto"/>
        <w:left w:val="none" w:sz="0" w:space="0" w:color="auto"/>
        <w:bottom w:val="none" w:sz="0" w:space="0" w:color="auto"/>
        <w:right w:val="none" w:sz="0" w:space="0" w:color="auto"/>
      </w:divBdr>
    </w:div>
    <w:div w:id="1141534423">
      <w:bodyDiv w:val="1"/>
      <w:marLeft w:val="0"/>
      <w:marRight w:val="0"/>
      <w:marTop w:val="0"/>
      <w:marBottom w:val="0"/>
      <w:divBdr>
        <w:top w:val="none" w:sz="0" w:space="0" w:color="auto"/>
        <w:left w:val="none" w:sz="0" w:space="0" w:color="auto"/>
        <w:bottom w:val="none" w:sz="0" w:space="0" w:color="auto"/>
        <w:right w:val="none" w:sz="0" w:space="0" w:color="auto"/>
      </w:divBdr>
    </w:div>
    <w:div w:id="1161891083">
      <w:bodyDiv w:val="1"/>
      <w:marLeft w:val="0"/>
      <w:marRight w:val="0"/>
      <w:marTop w:val="0"/>
      <w:marBottom w:val="0"/>
      <w:divBdr>
        <w:top w:val="none" w:sz="0" w:space="0" w:color="auto"/>
        <w:left w:val="none" w:sz="0" w:space="0" w:color="auto"/>
        <w:bottom w:val="none" w:sz="0" w:space="0" w:color="auto"/>
        <w:right w:val="none" w:sz="0" w:space="0" w:color="auto"/>
      </w:divBdr>
    </w:div>
    <w:div w:id="1184057911">
      <w:bodyDiv w:val="1"/>
      <w:marLeft w:val="0"/>
      <w:marRight w:val="0"/>
      <w:marTop w:val="0"/>
      <w:marBottom w:val="0"/>
      <w:divBdr>
        <w:top w:val="none" w:sz="0" w:space="0" w:color="auto"/>
        <w:left w:val="none" w:sz="0" w:space="0" w:color="auto"/>
        <w:bottom w:val="none" w:sz="0" w:space="0" w:color="auto"/>
        <w:right w:val="none" w:sz="0" w:space="0" w:color="auto"/>
      </w:divBdr>
    </w:div>
    <w:div w:id="1294680373">
      <w:bodyDiv w:val="1"/>
      <w:marLeft w:val="0"/>
      <w:marRight w:val="0"/>
      <w:marTop w:val="0"/>
      <w:marBottom w:val="0"/>
      <w:divBdr>
        <w:top w:val="none" w:sz="0" w:space="0" w:color="auto"/>
        <w:left w:val="none" w:sz="0" w:space="0" w:color="auto"/>
        <w:bottom w:val="none" w:sz="0" w:space="0" w:color="auto"/>
        <w:right w:val="none" w:sz="0" w:space="0" w:color="auto"/>
      </w:divBdr>
    </w:div>
    <w:div w:id="1303150561">
      <w:bodyDiv w:val="1"/>
      <w:marLeft w:val="0"/>
      <w:marRight w:val="0"/>
      <w:marTop w:val="0"/>
      <w:marBottom w:val="0"/>
      <w:divBdr>
        <w:top w:val="none" w:sz="0" w:space="0" w:color="auto"/>
        <w:left w:val="none" w:sz="0" w:space="0" w:color="auto"/>
        <w:bottom w:val="none" w:sz="0" w:space="0" w:color="auto"/>
        <w:right w:val="none" w:sz="0" w:space="0" w:color="auto"/>
      </w:divBdr>
    </w:div>
    <w:div w:id="1348214469">
      <w:bodyDiv w:val="1"/>
      <w:marLeft w:val="0"/>
      <w:marRight w:val="0"/>
      <w:marTop w:val="0"/>
      <w:marBottom w:val="0"/>
      <w:divBdr>
        <w:top w:val="none" w:sz="0" w:space="0" w:color="auto"/>
        <w:left w:val="none" w:sz="0" w:space="0" w:color="auto"/>
        <w:bottom w:val="none" w:sz="0" w:space="0" w:color="auto"/>
        <w:right w:val="none" w:sz="0" w:space="0" w:color="auto"/>
      </w:divBdr>
    </w:div>
    <w:div w:id="1373774929">
      <w:bodyDiv w:val="1"/>
      <w:marLeft w:val="0"/>
      <w:marRight w:val="0"/>
      <w:marTop w:val="0"/>
      <w:marBottom w:val="0"/>
      <w:divBdr>
        <w:top w:val="none" w:sz="0" w:space="0" w:color="auto"/>
        <w:left w:val="none" w:sz="0" w:space="0" w:color="auto"/>
        <w:bottom w:val="none" w:sz="0" w:space="0" w:color="auto"/>
        <w:right w:val="none" w:sz="0" w:space="0" w:color="auto"/>
      </w:divBdr>
    </w:div>
    <w:div w:id="1403942176">
      <w:bodyDiv w:val="1"/>
      <w:marLeft w:val="0"/>
      <w:marRight w:val="0"/>
      <w:marTop w:val="0"/>
      <w:marBottom w:val="0"/>
      <w:divBdr>
        <w:top w:val="none" w:sz="0" w:space="0" w:color="auto"/>
        <w:left w:val="none" w:sz="0" w:space="0" w:color="auto"/>
        <w:bottom w:val="none" w:sz="0" w:space="0" w:color="auto"/>
        <w:right w:val="none" w:sz="0" w:space="0" w:color="auto"/>
      </w:divBdr>
    </w:div>
    <w:div w:id="1431853998">
      <w:bodyDiv w:val="1"/>
      <w:marLeft w:val="0"/>
      <w:marRight w:val="0"/>
      <w:marTop w:val="0"/>
      <w:marBottom w:val="0"/>
      <w:divBdr>
        <w:top w:val="none" w:sz="0" w:space="0" w:color="auto"/>
        <w:left w:val="none" w:sz="0" w:space="0" w:color="auto"/>
        <w:bottom w:val="none" w:sz="0" w:space="0" w:color="auto"/>
        <w:right w:val="none" w:sz="0" w:space="0" w:color="auto"/>
      </w:divBdr>
    </w:div>
    <w:div w:id="1456020570">
      <w:bodyDiv w:val="1"/>
      <w:marLeft w:val="0"/>
      <w:marRight w:val="0"/>
      <w:marTop w:val="0"/>
      <w:marBottom w:val="0"/>
      <w:divBdr>
        <w:top w:val="none" w:sz="0" w:space="0" w:color="auto"/>
        <w:left w:val="none" w:sz="0" w:space="0" w:color="auto"/>
        <w:bottom w:val="none" w:sz="0" w:space="0" w:color="auto"/>
        <w:right w:val="none" w:sz="0" w:space="0" w:color="auto"/>
      </w:divBdr>
    </w:div>
    <w:div w:id="1458450004">
      <w:bodyDiv w:val="1"/>
      <w:marLeft w:val="0"/>
      <w:marRight w:val="0"/>
      <w:marTop w:val="0"/>
      <w:marBottom w:val="0"/>
      <w:divBdr>
        <w:top w:val="none" w:sz="0" w:space="0" w:color="auto"/>
        <w:left w:val="none" w:sz="0" w:space="0" w:color="auto"/>
        <w:bottom w:val="none" w:sz="0" w:space="0" w:color="auto"/>
        <w:right w:val="none" w:sz="0" w:space="0" w:color="auto"/>
      </w:divBdr>
    </w:div>
    <w:div w:id="1464930640">
      <w:bodyDiv w:val="1"/>
      <w:marLeft w:val="0"/>
      <w:marRight w:val="0"/>
      <w:marTop w:val="0"/>
      <w:marBottom w:val="0"/>
      <w:divBdr>
        <w:top w:val="none" w:sz="0" w:space="0" w:color="auto"/>
        <w:left w:val="none" w:sz="0" w:space="0" w:color="auto"/>
        <w:bottom w:val="none" w:sz="0" w:space="0" w:color="auto"/>
        <w:right w:val="none" w:sz="0" w:space="0" w:color="auto"/>
      </w:divBdr>
    </w:div>
    <w:div w:id="1469396122">
      <w:bodyDiv w:val="1"/>
      <w:marLeft w:val="0"/>
      <w:marRight w:val="0"/>
      <w:marTop w:val="0"/>
      <w:marBottom w:val="0"/>
      <w:divBdr>
        <w:top w:val="none" w:sz="0" w:space="0" w:color="auto"/>
        <w:left w:val="none" w:sz="0" w:space="0" w:color="auto"/>
        <w:bottom w:val="none" w:sz="0" w:space="0" w:color="auto"/>
        <w:right w:val="none" w:sz="0" w:space="0" w:color="auto"/>
      </w:divBdr>
    </w:div>
    <w:div w:id="1473937010">
      <w:bodyDiv w:val="1"/>
      <w:marLeft w:val="0"/>
      <w:marRight w:val="0"/>
      <w:marTop w:val="0"/>
      <w:marBottom w:val="0"/>
      <w:divBdr>
        <w:top w:val="none" w:sz="0" w:space="0" w:color="auto"/>
        <w:left w:val="none" w:sz="0" w:space="0" w:color="auto"/>
        <w:bottom w:val="none" w:sz="0" w:space="0" w:color="auto"/>
        <w:right w:val="none" w:sz="0" w:space="0" w:color="auto"/>
      </w:divBdr>
    </w:div>
    <w:div w:id="1478109907">
      <w:bodyDiv w:val="1"/>
      <w:marLeft w:val="0"/>
      <w:marRight w:val="0"/>
      <w:marTop w:val="0"/>
      <w:marBottom w:val="0"/>
      <w:divBdr>
        <w:top w:val="none" w:sz="0" w:space="0" w:color="auto"/>
        <w:left w:val="none" w:sz="0" w:space="0" w:color="auto"/>
        <w:bottom w:val="none" w:sz="0" w:space="0" w:color="auto"/>
        <w:right w:val="none" w:sz="0" w:space="0" w:color="auto"/>
      </w:divBdr>
    </w:div>
    <w:div w:id="1509445040">
      <w:bodyDiv w:val="1"/>
      <w:marLeft w:val="0"/>
      <w:marRight w:val="0"/>
      <w:marTop w:val="0"/>
      <w:marBottom w:val="0"/>
      <w:divBdr>
        <w:top w:val="none" w:sz="0" w:space="0" w:color="auto"/>
        <w:left w:val="none" w:sz="0" w:space="0" w:color="auto"/>
        <w:bottom w:val="none" w:sz="0" w:space="0" w:color="auto"/>
        <w:right w:val="none" w:sz="0" w:space="0" w:color="auto"/>
      </w:divBdr>
    </w:div>
    <w:div w:id="1514881906">
      <w:bodyDiv w:val="1"/>
      <w:marLeft w:val="0"/>
      <w:marRight w:val="0"/>
      <w:marTop w:val="0"/>
      <w:marBottom w:val="0"/>
      <w:divBdr>
        <w:top w:val="none" w:sz="0" w:space="0" w:color="auto"/>
        <w:left w:val="none" w:sz="0" w:space="0" w:color="auto"/>
        <w:bottom w:val="none" w:sz="0" w:space="0" w:color="auto"/>
        <w:right w:val="none" w:sz="0" w:space="0" w:color="auto"/>
      </w:divBdr>
    </w:div>
    <w:div w:id="1538547336">
      <w:bodyDiv w:val="1"/>
      <w:marLeft w:val="0"/>
      <w:marRight w:val="0"/>
      <w:marTop w:val="0"/>
      <w:marBottom w:val="0"/>
      <w:divBdr>
        <w:top w:val="none" w:sz="0" w:space="0" w:color="auto"/>
        <w:left w:val="none" w:sz="0" w:space="0" w:color="auto"/>
        <w:bottom w:val="none" w:sz="0" w:space="0" w:color="auto"/>
        <w:right w:val="none" w:sz="0" w:space="0" w:color="auto"/>
      </w:divBdr>
    </w:div>
    <w:div w:id="1569028319">
      <w:bodyDiv w:val="1"/>
      <w:marLeft w:val="0"/>
      <w:marRight w:val="0"/>
      <w:marTop w:val="0"/>
      <w:marBottom w:val="0"/>
      <w:divBdr>
        <w:top w:val="none" w:sz="0" w:space="0" w:color="auto"/>
        <w:left w:val="none" w:sz="0" w:space="0" w:color="auto"/>
        <w:bottom w:val="none" w:sz="0" w:space="0" w:color="auto"/>
        <w:right w:val="none" w:sz="0" w:space="0" w:color="auto"/>
      </w:divBdr>
    </w:div>
    <w:div w:id="1585609455">
      <w:bodyDiv w:val="1"/>
      <w:marLeft w:val="0"/>
      <w:marRight w:val="0"/>
      <w:marTop w:val="0"/>
      <w:marBottom w:val="0"/>
      <w:divBdr>
        <w:top w:val="none" w:sz="0" w:space="0" w:color="auto"/>
        <w:left w:val="none" w:sz="0" w:space="0" w:color="auto"/>
        <w:bottom w:val="none" w:sz="0" w:space="0" w:color="auto"/>
        <w:right w:val="none" w:sz="0" w:space="0" w:color="auto"/>
      </w:divBdr>
    </w:div>
    <w:div w:id="1595356612">
      <w:bodyDiv w:val="1"/>
      <w:marLeft w:val="0"/>
      <w:marRight w:val="0"/>
      <w:marTop w:val="0"/>
      <w:marBottom w:val="0"/>
      <w:divBdr>
        <w:top w:val="none" w:sz="0" w:space="0" w:color="auto"/>
        <w:left w:val="none" w:sz="0" w:space="0" w:color="auto"/>
        <w:bottom w:val="none" w:sz="0" w:space="0" w:color="auto"/>
        <w:right w:val="none" w:sz="0" w:space="0" w:color="auto"/>
      </w:divBdr>
    </w:div>
    <w:div w:id="1611280239">
      <w:bodyDiv w:val="1"/>
      <w:marLeft w:val="0"/>
      <w:marRight w:val="0"/>
      <w:marTop w:val="0"/>
      <w:marBottom w:val="0"/>
      <w:divBdr>
        <w:top w:val="none" w:sz="0" w:space="0" w:color="auto"/>
        <w:left w:val="none" w:sz="0" w:space="0" w:color="auto"/>
        <w:bottom w:val="none" w:sz="0" w:space="0" w:color="auto"/>
        <w:right w:val="none" w:sz="0" w:space="0" w:color="auto"/>
      </w:divBdr>
    </w:div>
    <w:div w:id="1612781489">
      <w:bodyDiv w:val="1"/>
      <w:marLeft w:val="0"/>
      <w:marRight w:val="0"/>
      <w:marTop w:val="0"/>
      <w:marBottom w:val="0"/>
      <w:divBdr>
        <w:top w:val="none" w:sz="0" w:space="0" w:color="auto"/>
        <w:left w:val="none" w:sz="0" w:space="0" w:color="auto"/>
        <w:bottom w:val="none" w:sz="0" w:space="0" w:color="auto"/>
        <w:right w:val="none" w:sz="0" w:space="0" w:color="auto"/>
      </w:divBdr>
    </w:div>
    <w:div w:id="1661425354">
      <w:bodyDiv w:val="1"/>
      <w:marLeft w:val="0"/>
      <w:marRight w:val="0"/>
      <w:marTop w:val="0"/>
      <w:marBottom w:val="0"/>
      <w:divBdr>
        <w:top w:val="none" w:sz="0" w:space="0" w:color="auto"/>
        <w:left w:val="none" w:sz="0" w:space="0" w:color="auto"/>
        <w:bottom w:val="none" w:sz="0" w:space="0" w:color="auto"/>
        <w:right w:val="none" w:sz="0" w:space="0" w:color="auto"/>
      </w:divBdr>
    </w:div>
    <w:div w:id="1671180286">
      <w:bodyDiv w:val="1"/>
      <w:marLeft w:val="0"/>
      <w:marRight w:val="0"/>
      <w:marTop w:val="0"/>
      <w:marBottom w:val="0"/>
      <w:divBdr>
        <w:top w:val="none" w:sz="0" w:space="0" w:color="auto"/>
        <w:left w:val="none" w:sz="0" w:space="0" w:color="auto"/>
        <w:bottom w:val="none" w:sz="0" w:space="0" w:color="auto"/>
        <w:right w:val="none" w:sz="0" w:space="0" w:color="auto"/>
      </w:divBdr>
    </w:div>
    <w:div w:id="1681081136">
      <w:bodyDiv w:val="1"/>
      <w:marLeft w:val="0"/>
      <w:marRight w:val="0"/>
      <w:marTop w:val="0"/>
      <w:marBottom w:val="0"/>
      <w:divBdr>
        <w:top w:val="none" w:sz="0" w:space="0" w:color="auto"/>
        <w:left w:val="none" w:sz="0" w:space="0" w:color="auto"/>
        <w:bottom w:val="none" w:sz="0" w:space="0" w:color="auto"/>
        <w:right w:val="none" w:sz="0" w:space="0" w:color="auto"/>
      </w:divBdr>
    </w:div>
    <w:div w:id="1728456152">
      <w:bodyDiv w:val="1"/>
      <w:marLeft w:val="0"/>
      <w:marRight w:val="0"/>
      <w:marTop w:val="0"/>
      <w:marBottom w:val="0"/>
      <w:divBdr>
        <w:top w:val="none" w:sz="0" w:space="0" w:color="auto"/>
        <w:left w:val="none" w:sz="0" w:space="0" w:color="auto"/>
        <w:bottom w:val="none" w:sz="0" w:space="0" w:color="auto"/>
        <w:right w:val="none" w:sz="0" w:space="0" w:color="auto"/>
      </w:divBdr>
    </w:div>
    <w:div w:id="1762946944">
      <w:bodyDiv w:val="1"/>
      <w:marLeft w:val="0"/>
      <w:marRight w:val="0"/>
      <w:marTop w:val="0"/>
      <w:marBottom w:val="0"/>
      <w:divBdr>
        <w:top w:val="none" w:sz="0" w:space="0" w:color="auto"/>
        <w:left w:val="none" w:sz="0" w:space="0" w:color="auto"/>
        <w:bottom w:val="none" w:sz="0" w:space="0" w:color="auto"/>
        <w:right w:val="none" w:sz="0" w:space="0" w:color="auto"/>
      </w:divBdr>
    </w:div>
    <w:div w:id="1770394840">
      <w:bodyDiv w:val="1"/>
      <w:marLeft w:val="0"/>
      <w:marRight w:val="0"/>
      <w:marTop w:val="0"/>
      <w:marBottom w:val="0"/>
      <w:divBdr>
        <w:top w:val="none" w:sz="0" w:space="0" w:color="auto"/>
        <w:left w:val="none" w:sz="0" w:space="0" w:color="auto"/>
        <w:bottom w:val="none" w:sz="0" w:space="0" w:color="auto"/>
        <w:right w:val="none" w:sz="0" w:space="0" w:color="auto"/>
      </w:divBdr>
    </w:div>
    <w:div w:id="1778332910">
      <w:bodyDiv w:val="1"/>
      <w:marLeft w:val="0"/>
      <w:marRight w:val="0"/>
      <w:marTop w:val="0"/>
      <w:marBottom w:val="0"/>
      <w:divBdr>
        <w:top w:val="none" w:sz="0" w:space="0" w:color="auto"/>
        <w:left w:val="none" w:sz="0" w:space="0" w:color="auto"/>
        <w:bottom w:val="none" w:sz="0" w:space="0" w:color="auto"/>
        <w:right w:val="none" w:sz="0" w:space="0" w:color="auto"/>
      </w:divBdr>
    </w:div>
    <w:div w:id="1788114335">
      <w:bodyDiv w:val="1"/>
      <w:marLeft w:val="0"/>
      <w:marRight w:val="0"/>
      <w:marTop w:val="0"/>
      <w:marBottom w:val="0"/>
      <w:divBdr>
        <w:top w:val="none" w:sz="0" w:space="0" w:color="auto"/>
        <w:left w:val="none" w:sz="0" w:space="0" w:color="auto"/>
        <w:bottom w:val="none" w:sz="0" w:space="0" w:color="auto"/>
        <w:right w:val="none" w:sz="0" w:space="0" w:color="auto"/>
      </w:divBdr>
    </w:div>
    <w:div w:id="1790204597">
      <w:bodyDiv w:val="1"/>
      <w:marLeft w:val="0"/>
      <w:marRight w:val="0"/>
      <w:marTop w:val="0"/>
      <w:marBottom w:val="0"/>
      <w:divBdr>
        <w:top w:val="none" w:sz="0" w:space="0" w:color="auto"/>
        <w:left w:val="none" w:sz="0" w:space="0" w:color="auto"/>
        <w:bottom w:val="none" w:sz="0" w:space="0" w:color="auto"/>
        <w:right w:val="none" w:sz="0" w:space="0" w:color="auto"/>
      </w:divBdr>
    </w:div>
    <w:div w:id="1798446671">
      <w:bodyDiv w:val="1"/>
      <w:marLeft w:val="0"/>
      <w:marRight w:val="0"/>
      <w:marTop w:val="0"/>
      <w:marBottom w:val="0"/>
      <w:divBdr>
        <w:top w:val="none" w:sz="0" w:space="0" w:color="auto"/>
        <w:left w:val="none" w:sz="0" w:space="0" w:color="auto"/>
        <w:bottom w:val="none" w:sz="0" w:space="0" w:color="auto"/>
        <w:right w:val="none" w:sz="0" w:space="0" w:color="auto"/>
      </w:divBdr>
    </w:div>
    <w:div w:id="1824080907">
      <w:bodyDiv w:val="1"/>
      <w:marLeft w:val="0"/>
      <w:marRight w:val="0"/>
      <w:marTop w:val="0"/>
      <w:marBottom w:val="0"/>
      <w:divBdr>
        <w:top w:val="none" w:sz="0" w:space="0" w:color="auto"/>
        <w:left w:val="none" w:sz="0" w:space="0" w:color="auto"/>
        <w:bottom w:val="none" w:sz="0" w:space="0" w:color="auto"/>
        <w:right w:val="none" w:sz="0" w:space="0" w:color="auto"/>
      </w:divBdr>
    </w:div>
    <w:div w:id="1827353348">
      <w:bodyDiv w:val="1"/>
      <w:marLeft w:val="0"/>
      <w:marRight w:val="0"/>
      <w:marTop w:val="0"/>
      <w:marBottom w:val="0"/>
      <w:divBdr>
        <w:top w:val="none" w:sz="0" w:space="0" w:color="auto"/>
        <w:left w:val="none" w:sz="0" w:space="0" w:color="auto"/>
        <w:bottom w:val="none" w:sz="0" w:space="0" w:color="auto"/>
        <w:right w:val="none" w:sz="0" w:space="0" w:color="auto"/>
      </w:divBdr>
    </w:div>
    <w:div w:id="1835757921">
      <w:bodyDiv w:val="1"/>
      <w:marLeft w:val="0"/>
      <w:marRight w:val="0"/>
      <w:marTop w:val="0"/>
      <w:marBottom w:val="0"/>
      <w:divBdr>
        <w:top w:val="none" w:sz="0" w:space="0" w:color="auto"/>
        <w:left w:val="none" w:sz="0" w:space="0" w:color="auto"/>
        <w:bottom w:val="none" w:sz="0" w:space="0" w:color="auto"/>
        <w:right w:val="none" w:sz="0" w:space="0" w:color="auto"/>
      </w:divBdr>
    </w:div>
    <w:div w:id="1854608010">
      <w:bodyDiv w:val="1"/>
      <w:marLeft w:val="0"/>
      <w:marRight w:val="0"/>
      <w:marTop w:val="0"/>
      <w:marBottom w:val="0"/>
      <w:divBdr>
        <w:top w:val="none" w:sz="0" w:space="0" w:color="auto"/>
        <w:left w:val="none" w:sz="0" w:space="0" w:color="auto"/>
        <w:bottom w:val="none" w:sz="0" w:space="0" w:color="auto"/>
        <w:right w:val="none" w:sz="0" w:space="0" w:color="auto"/>
      </w:divBdr>
    </w:div>
    <w:div w:id="1898469510">
      <w:bodyDiv w:val="1"/>
      <w:marLeft w:val="0"/>
      <w:marRight w:val="0"/>
      <w:marTop w:val="0"/>
      <w:marBottom w:val="0"/>
      <w:divBdr>
        <w:top w:val="none" w:sz="0" w:space="0" w:color="auto"/>
        <w:left w:val="none" w:sz="0" w:space="0" w:color="auto"/>
        <w:bottom w:val="none" w:sz="0" w:space="0" w:color="auto"/>
        <w:right w:val="none" w:sz="0" w:space="0" w:color="auto"/>
      </w:divBdr>
    </w:div>
    <w:div w:id="1901741807">
      <w:bodyDiv w:val="1"/>
      <w:marLeft w:val="0"/>
      <w:marRight w:val="0"/>
      <w:marTop w:val="0"/>
      <w:marBottom w:val="0"/>
      <w:divBdr>
        <w:top w:val="none" w:sz="0" w:space="0" w:color="auto"/>
        <w:left w:val="none" w:sz="0" w:space="0" w:color="auto"/>
        <w:bottom w:val="none" w:sz="0" w:space="0" w:color="auto"/>
        <w:right w:val="none" w:sz="0" w:space="0" w:color="auto"/>
      </w:divBdr>
    </w:div>
    <w:div w:id="1918979960">
      <w:bodyDiv w:val="1"/>
      <w:marLeft w:val="0"/>
      <w:marRight w:val="0"/>
      <w:marTop w:val="0"/>
      <w:marBottom w:val="0"/>
      <w:divBdr>
        <w:top w:val="none" w:sz="0" w:space="0" w:color="auto"/>
        <w:left w:val="none" w:sz="0" w:space="0" w:color="auto"/>
        <w:bottom w:val="none" w:sz="0" w:space="0" w:color="auto"/>
        <w:right w:val="none" w:sz="0" w:space="0" w:color="auto"/>
      </w:divBdr>
    </w:div>
    <w:div w:id="1960649707">
      <w:bodyDiv w:val="1"/>
      <w:marLeft w:val="0"/>
      <w:marRight w:val="0"/>
      <w:marTop w:val="0"/>
      <w:marBottom w:val="0"/>
      <w:divBdr>
        <w:top w:val="none" w:sz="0" w:space="0" w:color="auto"/>
        <w:left w:val="none" w:sz="0" w:space="0" w:color="auto"/>
        <w:bottom w:val="none" w:sz="0" w:space="0" w:color="auto"/>
        <w:right w:val="none" w:sz="0" w:space="0" w:color="auto"/>
      </w:divBdr>
    </w:div>
    <w:div w:id="1973637467">
      <w:bodyDiv w:val="1"/>
      <w:marLeft w:val="0"/>
      <w:marRight w:val="0"/>
      <w:marTop w:val="0"/>
      <w:marBottom w:val="0"/>
      <w:divBdr>
        <w:top w:val="none" w:sz="0" w:space="0" w:color="auto"/>
        <w:left w:val="none" w:sz="0" w:space="0" w:color="auto"/>
        <w:bottom w:val="none" w:sz="0" w:space="0" w:color="auto"/>
        <w:right w:val="none" w:sz="0" w:space="0" w:color="auto"/>
      </w:divBdr>
    </w:div>
    <w:div w:id="2010984728">
      <w:bodyDiv w:val="1"/>
      <w:marLeft w:val="0"/>
      <w:marRight w:val="0"/>
      <w:marTop w:val="0"/>
      <w:marBottom w:val="0"/>
      <w:divBdr>
        <w:top w:val="none" w:sz="0" w:space="0" w:color="auto"/>
        <w:left w:val="none" w:sz="0" w:space="0" w:color="auto"/>
        <w:bottom w:val="none" w:sz="0" w:space="0" w:color="auto"/>
        <w:right w:val="none" w:sz="0" w:space="0" w:color="auto"/>
      </w:divBdr>
    </w:div>
    <w:div w:id="2039503404">
      <w:bodyDiv w:val="1"/>
      <w:marLeft w:val="0"/>
      <w:marRight w:val="0"/>
      <w:marTop w:val="0"/>
      <w:marBottom w:val="0"/>
      <w:divBdr>
        <w:top w:val="none" w:sz="0" w:space="0" w:color="auto"/>
        <w:left w:val="none" w:sz="0" w:space="0" w:color="auto"/>
        <w:bottom w:val="none" w:sz="0" w:space="0" w:color="auto"/>
        <w:right w:val="none" w:sz="0" w:space="0" w:color="auto"/>
      </w:divBdr>
    </w:div>
    <w:div w:id="2061516054">
      <w:bodyDiv w:val="1"/>
      <w:marLeft w:val="0"/>
      <w:marRight w:val="0"/>
      <w:marTop w:val="0"/>
      <w:marBottom w:val="0"/>
      <w:divBdr>
        <w:top w:val="none" w:sz="0" w:space="0" w:color="auto"/>
        <w:left w:val="none" w:sz="0" w:space="0" w:color="auto"/>
        <w:bottom w:val="none" w:sz="0" w:space="0" w:color="auto"/>
        <w:right w:val="none" w:sz="0" w:space="0" w:color="auto"/>
      </w:divBdr>
    </w:div>
    <w:div w:id="2086410409">
      <w:bodyDiv w:val="1"/>
      <w:marLeft w:val="0"/>
      <w:marRight w:val="0"/>
      <w:marTop w:val="0"/>
      <w:marBottom w:val="0"/>
      <w:divBdr>
        <w:top w:val="none" w:sz="0" w:space="0" w:color="auto"/>
        <w:left w:val="none" w:sz="0" w:space="0" w:color="auto"/>
        <w:bottom w:val="none" w:sz="0" w:space="0" w:color="auto"/>
        <w:right w:val="none" w:sz="0" w:space="0" w:color="auto"/>
      </w:divBdr>
    </w:div>
    <w:div w:id="2091927369">
      <w:bodyDiv w:val="1"/>
      <w:marLeft w:val="0"/>
      <w:marRight w:val="0"/>
      <w:marTop w:val="0"/>
      <w:marBottom w:val="0"/>
      <w:divBdr>
        <w:top w:val="none" w:sz="0" w:space="0" w:color="auto"/>
        <w:left w:val="none" w:sz="0" w:space="0" w:color="auto"/>
        <w:bottom w:val="none" w:sz="0" w:space="0" w:color="auto"/>
        <w:right w:val="none" w:sz="0" w:space="0" w:color="auto"/>
      </w:divBdr>
    </w:div>
    <w:div w:id="2115861030">
      <w:bodyDiv w:val="1"/>
      <w:marLeft w:val="0"/>
      <w:marRight w:val="0"/>
      <w:marTop w:val="0"/>
      <w:marBottom w:val="0"/>
      <w:divBdr>
        <w:top w:val="none" w:sz="0" w:space="0" w:color="auto"/>
        <w:left w:val="none" w:sz="0" w:space="0" w:color="auto"/>
        <w:bottom w:val="none" w:sz="0" w:space="0" w:color="auto"/>
        <w:right w:val="none" w:sz="0" w:space="0" w:color="auto"/>
      </w:divBdr>
    </w:div>
    <w:div w:id="212202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ettings" Target="settings.xml"/><Relationship Id="rId12" Type="http://schemas.openxmlformats.org/officeDocument/2006/relationships/hyperlink" Target="https://www.portaltransparencia.gov.br/sancoes/cne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transparencia.gov.br/sancoes/ce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_ato2011-2014/2013/lei/l12846.htm" TargetMode="External"/><Relationship Id="rId22" Type="http://schemas.openxmlformats.org/officeDocument/2006/relationships/hyperlink" Target="https://paranainterativo.pr.gov.br/plac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69e8827-ab4c-412d-bb13-16bc8b8b491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EEB62EB593A9B4C815FB0354256A805" ma:contentTypeVersion="12" ma:contentTypeDescription="Crie um novo documento." ma:contentTypeScope="" ma:versionID="28c7df436b2c25eb3c0140f6dd39e389">
  <xsd:schema xmlns:xsd="http://www.w3.org/2001/XMLSchema" xmlns:xs="http://www.w3.org/2001/XMLSchema" xmlns:p="http://schemas.microsoft.com/office/2006/metadata/properties" xmlns:ns2="ce65b332-6082-46b7-bab6-95ce0c4ee288" xmlns:ns3="d69e8827-ab4c-412d-bb13-16bc8b8b491f" targetNamespace="http://schemas.microsoft.com/office/2006/metadata/properties" ma:root="true" ma:fieldsID="2faa549a877788aaf38d4b0efc5da3e7" ns2:_="" ns3:_="">
    <xsd:import namespace="ce65b332-6082-46b7-bab6-95ce0c4ee288"/>
    <xsd:import namespace="d69e8827-ab4c-412d-bb13-16bc8b8b491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5b332-6082-46b7-bab6-95ce0c4ee28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9e8827-ab4c-412d-bb13-16bc8b8b49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Marcações de imagem" ma:readOnly="false" ma:fieldId="{5cf76f15-5ced-4ddc-b409-7134ff3c332f}" ma:taxonomyMulti="true" ma:sspId="3f74e4c8-3c81-4cc7-979e-e3ff0c9f468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397C4-F550-451E-AE87-FBED16B77426}">
  <ds:schemaRefs>
    <ds:schemaRef ds:uri="http://schemas.microsoft.com/sharepoint/v3/contenttype/forms"/>
  </ds:schemaRefs>
</ds:datastoreItem>
</file>

<file path=customXml/itemProps2.xml><?xml version="1.0" encoding="utf-8"?>
<ds:datastoreItem xmlns:ds="http://schemas.openxmlformats.org/officeDocument/2006/customXml" ds:itemID="{AE457A35-B878-4F62-A836-C9CD984CB4B7}">
  <ds:schemaRefs>
    <ds:schemaRef ds:uri="http://schemas.microsoft.com/office/2006/documentManagement/types"/>
    <ds:schemaRef ds:uri="http://purl.org/dc/elements/1.1/"/>
    <ds:schemaRef ds:uri="d69e8827-ab4c-412d-bb13-16bc8b8b491f"/>
    <ds:schemaRef ds:uri="http://schemas.microsoft.com/office/2006/metadata/properties"/>
    <ds:schemaRef ds:uri="http://purl.org/dc/terms/"/>
    <ds:schemaRef ds:uri="http://purl.org/dc/dcmitype/"/>
    <ds:schemaRef ds:uri="http://www.w3.org/XML/1998/namespace"/>
    <ds:schemaRef ds:uri="http://schemas.openxmlformats.org/package/2006/metadata/core-properties"/>
    <ds:schemaRef ds:uri="http://schemas.microsoft.com/office/infopath/2007/PartnerControls"/>
    <ds:schemaRef ds:uri="ce65b332-6082-46b7-bab6-95ce0c4ee288"/>
  </ds:schemaRefs>
</ds:datastoreItem>
</file>

<file path=customXml/itemProps3.xml><?xml version="1.0" encoding="utf-8"?>
<ds:datastoreItem xmlns:ds="http://schemas.openxmlformats.org/officeDocument/2006/customXml" ds:itemID="{9736CBD1-630D-47AB-A3FC-A1A656B55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5b332-6082-46b7-bab6-95ce0c4ee288"/>
    <ds:schemaRef ds:uri="d69e8827-ab4c-412d-bb13-16bc8b8b49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07AC26-60F0-4F2B-BC6A-9104EF60E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57</Pages>
  <Words>21013</Words>
  <Characters>113474</Characters>
  <Application>Microsoft Office Word</Application>
  <DocSecurity>0</DocSecurity>
  <Lines>945</Lines>
  <Paragraphs>268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REPÚBLICA FEDERATIVA DO BRASIL</vt:lpstr>
      <vt:lpstr>REPÚBLICA FEDERATIVA DO BRASIL</vt:lpstr>
    </vt:vector>
  </TitlesOfParts>
  <Company>PARANACIDADE</Company>
  <LinksUpToDate>false</LinksUpToDate>
  <CharactersWithSpaces>134219</CharactersWithSpaces>
  <SharedDoc>false</SharedDoc>
  <HLinks>
    <vt:vector size="30" baseType="variant">
      <vt:variant>
        <vt:i4>65614</vt:i4>
      </vt:variant>
      <vt:variant>
        <vt:i4>321</vt:i4>
      </vt:variant>
      <vt:variant>
        <vt:i4>0</vt:i4>
      </vt:variant>
      <vt:variant>
        <vt:i4>5</vt:i4>
      </vt:variant>
      <vt:variant>
        <vt:lpwstr>https://paranainterativo.pr.gov.br/placas</vt:lpwstr>
      </vt:variant>
      <vt:variant>
        <vt:lpwstr/>
      </vt:variant>
      <vt:variant>
        <vt:i4>2162803</vt:i4>
      </vt:variant>
      <vt:variant>
        <vt:i4>162</vt:i4>
      </vt:variant>
      <vt:variant>
        <vt:i4>0</vt:i4>
      </vt:variant>
      <vt:variant>
        <vt:i4>5</vt:i4>
      </vt:variant>
      <vt:variant>
        <vt:lpwstr>https://www.planalto.gov.br/ccivil_03/_ato2011-2014/2013/lei/l12846.htm</vt:lpwstr>
      </vt:variant>
      <vt:variant>
        <vt:lpwstr>art5</vt:lpwstr>
      </vt:variant>
      <vt:variant>
        <vt:i4>1114176</vt:i4>
      </vt:variant>
      <vt:variant>
        <vt:i4>117</vt:i4>
      </vt:variant>
      <vt:variant>
        <vt:i4>0</vt:i4>
      </vt:variant>
      <vt:variant>
        <vt:i4>5</vt:i4>
      </vt:variant>
      <vt:variant>
        <vt:lpwstr>http://www.cnj.jus.br/improbidade_adm/consultar_requerido.php</vt:lpwstr>
      </vt:variant>
      <vt:variant>
        <vt:lpwstr/>
      </vt:variant>
      <vt:variant>
        <vt:i4>3932217</vt:i4>
      </vt:variant>
      <vt:variant>
        <vt:i4>114</vt:i4>
      </vt:variant>
      <vt:variant>
        <vt:i4>0</vt:i4>
      </vt:variant>
      <vt:variant>
        <vt:i4>5</vt:i4>
      </vt:variant>
      <vt:variant>
        <vt:lpwstr>https://www.portaltransparencia.gov.br/sancoes/cnep</vt:lpwstr>
      </vt:variant>
      <vt:variant>
        <vt:lpwstr/>
      </vt:variant>
      <vt:variant>
        <vt:i4>3145778</vt:i4>
      </vt:variant>
      <vt:variant>
        <vt:i4>111</vt:i4>
      </vt:variant>
      <vt:variant>
        <vt:i4>0</vt:i4>
      </vt:variant>
      <vt:variant>
        <vt:i4>5</vt:i4>
      </vt:variant>
      <vt:variant>
        <vt:lpwstr>https://www.portaltransparencia.gov.br/sancoes/ceis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REPÚBLICA FEDERATIVA DO BRASIL</dc:title>
  <dc:creator>luciano</dc:creator>
  <cp:lastModifiedBy>Licitação</cp:lastModifiedBy>
  <cp:revision>30</cp:revision>
  <cp:lastPrinted>2024-05-10T19:27:00Z</cp:lastPrinted>
  <dcterms:created xsi:type="dcterms:W3CDTF">2024-04-18T16:29:00Z</dcterms:created>
  <dcterms:modified xsi:type="dcterms:W3CDTF">2024-05-10T19:34:00Z</dcterms:modified>
</cp:coreProperties>
</file>